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2574D" w14:textId="77777777" w:rsidR="00E1101E" w:rsidRDefault="00000000">
      <w:pPr>
        <w:textAlignment w:val="baseline"/>
        <w:rPr>
          <w:del w:id="1" w:author="Stuart McLarnon (NESO)" w:date="2024-11-19T13:05:00Z"/>
          <w:rFonts w:eastAsia="Times New Roman"/>
          <w:color w:val="000000"/>
          <w:sz w:val="24"/>
        </w:rPr>
      </w:pPr>
      <w:del w:id="2" w:author="Stuart McLarnon (NESO)" w:date="2024-11-19T13:05:00Z">
        <w:r>
          <w:rPr>
            <w:rFonts w:eastAsia="PMingLiU"/>
          </w:rPr>
          <w:pict w14:anchorId="707264D0">
            <v:shapetype id="_x0000_t202" coordsize="21600,21600" o:spt="202" path="m,l,21600r21600,l21600,xe">
              <v:stroke joinstyle="miter"/>
              <v:path gradientshapeok="t" o:connecttype="rect"/>
            </v:shapetype>
            <v:shape id="_x0000_s0" o:spid="_x0000_s2057" type="#_x0000_t202" style="position:absolute;margin-left:0;margin-top:0;width:595.45pt;height:841.9pt;z-index:-251650048;mso-position-horizontal-relative:page;mso-position-vertical-relative:page" fillcolor="#f9f8f4" stroked="f">
              <v:textbox>
                <w:txbxContent>
                  <w:p w14:paraId="3CAC1682" w14:textId="77777777" w:rsidR="002D0D0E" w:rsidRDefault="002D0D0E">
                    <w:pPr>
                      <w:rPr>
                        <w:del w:id="3" w:author="Stuart McLarnon (NESO)" w:date="2024-11-19T13:05:00Z"/>
                      </w:rPr>
                    </w:pPr>
                  </w:p>
                </w:txbxContent>
              </v:textbox>
              <w10:wrap anchorx="page" anchory="page"/>
            </v:shape>
          </w:pict>
        </w:r>
        <w:r>
          <w:rPr>
            <w:rFonts w:eastAsia="PMingLiU"/>
          </w:rPr>
          <w:pict w14:anchorId="6F9268AF">
            <v:shape id="_x0000_s2058" type="#_x0000_t202" style="position:absolute;margin-left:0;margin-top:0;width:595.45pt;height:819.1pt;z-index:-251648000;mso-wrap-distance-left:0;mso-wrap-distance-right:0;mso-position-horizontal-relative:page;mso-position-vertical-relative:page" fillcolor="#f9f8f4" stroked="f">
              <v:textbox inset="0,0,0,0">
                <w:txbxContent>
                  <w:p w14:paraId="5A9C924C" w14:textId="77777777" w:rsidR="00E1101E" w:rsidRDefault="00E1101E">
                    <w:pPr>
                      <w:rPr>
                        <w:del w:id="4" w:author="Stuart McLarnon (NESO)" w:date="2024-11-19T13:05:00Z"/>
                      </w:rPr>
                    </w:pPr>
                  </w:p>
                </w:txbxContent>
              </v:textbox>
              <w10:wrap type="square" anchorx="page" anchory="page"/>
            </v:shape>
          </w:pict>
        </w:r>
        <w:r>
          <w:rPr>
            <w:rFonts w:eastAsia="PMingLiU"/>
          </w:rPr>
          <w:pict w14:anchorId="5EC6FBC8">
            <v:shape id="_x0000_s2059" type="#_x0000_t202" style="position:absolute;margin-left:0;margin-top:0;width:595.45pt;height:819.1pt;z-index:-251646976;mso-wrap-distance-left:0;mso-wrap-distance-right:0;mso-position-horizontal-relative:page;mso-position-vertical-relative:page" filled="f" stroked="f">
              <v:textbox inset="0,0,0,0">
                <w:txbxContent>
                  <w:p w14:paraId="379E8DD8" w14:textId="77777777" w:rsidR="00E1101E" w:rsidRDefault="00000000">
                    <w:pPr>
                      <w:textAlignment w:val="baseline"/>
                      <w:rPr>
                        <w:del w:id="5" w:author="Stuart McLarnon (NESO)" w:date="2024-11-19T13:05:00Z"/>
                      </w:rPr>
                    </w:pPr>
                    <w:del w:id="6" w:author="Stuart McLarnon (NESO)" w:date="2024-11-19T13:05:00Z">
                      <w:r>
                        <w:rPr>
                          <w:noProof/>
                        </w:rPr>
                        <w:drawing>
                          <wp:inline distT="0" distB="0" distL="0" distR="0" wp14:anchorId="1E74297A" wp14:editId="6967E4D7">
                            <wp:extent cx="7562215" cy="1040257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1"/>
                                    <a:stretch>
                                      <a:fillRect/>
                                    </a:stretch>
                                  </pic:blipFill>
                                  <pic:spPr>
                                    <a:xfrm>
                                      <a:off x="0" y="0"/>
                                      <a:ext cx="7562215" cy="10402570"/>
                                    </a:xfrm>
                                    <a:prstGeom prst="rect">
                                      <a:avLst/>
                                    </a:prstGeom>
                                  </pic:spPr>
                                </pic:pic>
                              </a:graphicData>
                            </a:graphic>
                          </wp:inline>
                        </w:drawing>
                      </w:r>
                    </w:del>
                  </w:p>
                </w:txbxContent>
              </v:textbox>
              <w10:wrap type="square" anchorx="page" anchory="page"/>
            </v:shape>
          </w:pict>
        </w:r>
        <w:r>
          <w:rPr>
            <w:rFonts w:eastAsia="PMingLiU"/>
          </w:rPr>
          <w:pict w14:anchorId="12B60B64">
            <v:shape id="_x0000_s2060" type="#_x0000_t202" style="position:absolute;margin-left:60.95pt;margin-top:114.85pt;width:415.95pt;height:27.25pt;z-index:-251645952;mso-wrap-distance-left:0;mso-wrap-distance-right:0;mso-position-horizontal-relative:page;mso-position-vertical-relative:page" filled="f" stroked="f">
              <v:textbox inset="0,0,0,0">
                <w:txbxContent>
                  <w:p w14:paraId="51C2FCCC" w14:textId="77777777" w:rsidR="00E1101E" w:rsidRDefault="00000000">
                    <w:pPr>
                      <w:spacing w:line="539" w:lineRule="exact"/>
                      <w:textAlignment w:val="baseline"/>
                      <w:rPr>
                        <w:del w:id="7" w:author="Stuart McLarnon (NESO)" w:date="2024-11-19T13:05:00Z"/>
                        <w:rFonts w:ascii="Arial" w:eastAsia="Arial" w:hAnsi="Arial"/>
                        <w:b/>
                        <w:color w:val="FBBB30"/>
                        <w:spacing w:val="-5"/>
                        <w:sz w:val="48"/>
                      </w:rPr>
                    </w:pPr>
                    <w:del w:id="8" w:author="Stuart McLarnon (NESO)" w:date="2024-11-19T13:05:00Z">
                      <w:r>
                        <w:rPr>
                          <w:rFonts w:ascii="Arial" w:eastAsia="Arial" w:hAnsi="Arial"/>
                          <w:b/>
                          <w:color w:val="FBBB30"/>
                          <w:spacing w:val="-5"/>
                          <w:sz w:val="48"/>
                          <w:lang w:val="en-US"/>
                        </w:rPr>
                        <w:delText>EDL Message Interface Specification</w:delText>
                      </w:r>
                    </w:del>
                  </w:p>
                </w:txbxContent>
              </v:textbox>
              <w10:wrap type="square" anchorx="page" anchory="page"/>
            </v:shape>
          </w:pict>
        </w:r>
        <w:r>
          <w:rPr>
            <w:rFonts w:eastAsia="PMingLiU"/>
          </w:rPr>
          <w:pict w14:anchorId="6CDFA5BC">
            <v:shape id="_x0000_s2061" type="#_x0000_t202" style="position:absolute;margin-left:55.7pt;margin-top:153.4pt;width:234.95pt;height:25.4pt;z-index:-251644928;mso-wrap-distance-left:0;mso-wrap-distance-right:0;mso-position-horizontal-relative:page;mso-position-vertical-relative:page" filled="f" stroked="f">
              <v:textbox inset="0,0,0,0">
                <w:txbxContent>
                  <w:p w14:paraId="1710EA89" w14:textId="77777777" w:rsidR="00E1101E" w:rsidRDefault="00000000">
                    <w:pPr>
                      <w:spacing w:before="8" w:line="495" w:lineRule="exact"/>
                      <w:textAlignment w:val="baseline"/>
                      <w:rPr>
                        <w:del w:id="9" w:author="Stuart McLarnon (NESO)" w:date="2024-11-19T13:05:00Z"/>
                        <w:rFonts w:ascii="Arial" w:eastAsia="Arial" w:hAnsi="Arial"/>
                        <w:color w:val="4C482F"/>
                        <w:spacing w:val="-8"/>
                        <w:sz w:val="44"/>
                      </w:rPr>
                    </w:pPr>
                    <w:del w:id="10" w:author="Stuart McLarnon (NESO)" w:date="2024-11-19T13:05:00Z">
                      <w:r>
                        <w:rPr>
                          <w:rFonts w:ascii="Arial" w:eastAsia="Arial" w:hAnsi="Arial"/>
                          <w:color w:val="4C482F"/>
                          <w:spacing w:val="-8"/>
                          <w:sz w:val="44"/>
                          <w:lang w:val="en-US"/>
                        </w:rPr>
                        <w:delText>Issue 6 (CT/24.13.0013)</w:delText>
                      </w:r>
                    </w:del>
                  </w:p>
                </w:txbxContent>
              </v:textbox>
              <w10:wrap type="square" anchorx="page" anchory="page"/>
            </v:shape>
          </w:pict>
        </w:r>
        <w:r>
          <w:rPr>
            <w:rFonts w:eastAsia="PMingLiU"/>
          </w:rPr>
          <w:pict w14:anchorId="5AE61628">
            <v:shape id="_x0000_s2062" type="#_x0000_t202" style="position:absolute;margin-left:55.2pt;margin-top:190.4pt;width:82.55pt;height:16.05pt;z-index:-251643904;mso-wrap-distance-left:0;mso-wrap-distance-right:0;mso-position-horizontal-relative:page;mso-position-vertical-relative:page" filled="f" stroked="f">
              <v:textbox inset="0,0,0,0">
                <w:txbxContent>
                  <w:p w14:paraId="17D6FED1" w14:textId="77777777" w:rsidR="00E1101E" w:rsidRDefault="00000000">
                    <w:pPr>
                      <w:spacing w:before="2" w:line="308" w:lineRule="exact"/>
                      <w:textAlignment w:val="baseline"/>
                      <w:rPr>
                        <w:del w:id="11" w:author="Stuart McLarnon (NESO)" w:date="2024-11-19T13:05:00Z"/>
                        <w:rFonts w:ascii="Arial" w:eastAsia="Arial" w:hAnsi="Arial"/>
                        <w:color w:val="606865"/>
                        <w:spacing w:val="-14"/>
                        <w:sz w:val="28"/>
                      </w:rPr>
                    </w:pPr>
                    <w:del w:id="12" w:author="Stuart McLarnon (NESO)" w:date="2024-11-19T13:05:00Z">
                      <w:r>
                        <w:rPr>
                          <w:rFonts w:ascii="Arial" w:eastAsia="Arial" w:hAnsi="Arial"/>
                          <w:color w:val="606865"/>
                          <w:spacing w:val="-14"/>
                          <w:sz w:val="28"/>
                          <w:lang w:val="en-US"/>
                        </w:rPr>
                        <w:delText>13 OCT 2020</w:delText>
                      </w:r>
                    </w:del>
                  </w:p>
                </w:txbxContent>
              </v:textbox>
              <w10:wrap type="square" anchorx="page" anchory="page"/>
            </v:shape>
          </w:pict>
        </w:r>
      </w:del>
    </w:p>
    <w:p w14:paraId="1C3BD84D" w14:textId="77777777" w:rsidR="00E1101E" w:rsidRDefault="00E1101E">
      <w:pPr>
        <w:rPr>
          <w:del w:id="13" w:author="Stuart McLarnon (NESO)" w:date="2024-11-19T13:05:00Z"/>
        </w:rPr>
        <w:sectPr w:rsidR="00E1101E">
          <w:pgSz w:w="11909" w:h="16838"/>
          <w:pgMar w:top="0" w:right="1440" w:bottom="324" w:left="1440" w:header="720" w:footer="720" w:gutter="0"/>
          <w:cols w:space="720"/>
        </w:sectPr>
      </w:pPr>
    </w:p>
    <w:p w14:paraId="3EE5C5B5" w14:textId="77777777" w:rsidR="00E1101E" w:rsidRDefault="00000000">
      <w:pPr>
        <w:spacing w:before="14" w:after="572"/>
        <w:ind w:left="149" w:right="5867"/>
        <w:textAlignment w:val="baseline"/>
        <w:rPr>
          <w:del w:id="14" w:author="Stuart McLarnon (NESO)" w:date="2024-11-19T13:05:00Z"/>
        </w:rPr>
      </w:pPr>
      <w:del w:id="15" w:author="Stuart McLarnon (NESO)" w:date="2024-11-19T13:05:00Z">
        <w:r>
          <w:rPr>
            <w:noProof/>
          </w:rPr>
          <w:drawing>
            <wp:inline distT="0" distB="0" distL="0" distR="0" wp14:anchorId="68A2AD70" wp14:editId="43E49AD9">
              <wp:extent cx="1996440" cy="3905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4B63CFFC" w14:textId="0FDE9264" w:rsidR="006B69AD" w:rsidRPr="00B26A65" w:rsidRDefault="00000000" w:rsidP="00C35928">
      <w:pPr>
        <w:pStyle w:val="DocumentTitle"/>
        <w:framePr w:w="9301" w:wrap="notBeside" w:x="1831" w:y="3856"/>
        <w:rPr>
          <w:ins w:id="16" w:author="Stuart McLarnon (NESO)" w:date="2024-11-19T13:05:00Z"/>
          <w:rFonts w:ascii="Poppins" w:hAnsi="Poppins" w:cs="Poppins"/>
          <w:color w:val="FFFFFF" w:themeColor="background1"/>
          <w:sz w:val="72"/>
          <w:szCs w:val="72"/>
        </w:rPr>
      </w:pPr>
      <w:del w:id="17" w:author="Stuart McLarnon (NESO)" w:date="2024-11-19T13:05:00Z">
        <w:r>
          <w:rPr>
            <w:rFonts w:ascii="Times New Roman" w:eastAsia="PMingLiU" w:hAnsi="Times New Roman"/>
            <w:color w:val="auto"/>
            <w:sz w:val="22"/>
          </w:rPr>
          <w:pict w14:anchorId="47ECD5EC">
            <v:shape id="_x0000_s2063" type="#_x0000_t202" style="position:absolute;margin-left:0;margin-top:789.85pt;width:594pt;height:46.15pt;z-index:-251642880;mso-wrap-distance-left:0;mso-wrap-distance-right:0;mso-position-horizontal-relative:page;mso-position-vertical-relative:page" filled="f" stroked="f">
              <v:textbox style="mso-next-textbox:#_x0000_s2063" inset="0,0,0,0">
                <w:txbxContent>
                  <w:p w14:paraId="75230BFC" w14:textId="77777777" w:rsidR="00E1101E" w:rsidRDefault="00E1101E">
                    <w:pPr>
                      <w:rPr>
                        <w:del w:id="18" w:author="Stuart McLarnon (NESO)" w:date="2024-11-19T13:05:00Z"/>
                      </w:rPr>
                    </w:pPr>
                  </w:p>
                </w:txbxContent>
              </v:textbox>
              <w10:wrap type="square" anchorx="page" anchory="page"/>
            </v:shape>
          </w:pict>
        </w:r>
        <w:r>
          <w:rPr>
            <w:noProof/>
          </w:rPr>
          <w:drawing>
            <wp:anchor distT="0" distB="0" distL="0" distR="0" simplePos="0" relativeHeight="251667456" behindDoc="1" locked="0" layoutInCell="1" allowOverlap="1" wp14:anchorId="341545A8" wp14:editId="2F1E1B2B">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5" name="Irregular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color w:val="auto"/>
            <w:sz w:val="22"/>
          </w:rPr>
          <w:pict w14:anchorId="63D78CF5">
            <v:shape id="_x0000_s2064" type="#_x0000_t202" style="position:absolute;margin-left:0;margin-top:798.95pt;width:594pt;height:29.7pt;z-index:-251641856;mso-wrap-distance-left:0;mso-wrap-distance-right:0;mso-position-horizontal-relative:page;mso-position-vertical-relative:page" filled="f" stroked="f">
              <v:textbox style="mso-next-textbox:#_x0000_s2064" inset="0,0,0,0">
                <w:txbxContent>
                  <w:p w14:paraId="11715A09" w14:textId="77777777" w:rsidR="00E1101E" w:rsidRDefault="00000000">
                    <w:pPr>
                      <w:spacing w:line="185" w:lineRule="exact"/>
                      <w:ind w:left="1152"/>
                      <w:textAlignment w:val="baseline"/>
                      <w:rPr>
                        <w:del w:id="19" w:author="Stuart McLarnon (NESO)" w:date="2024-11-19T13:05:00Z"/>
                        <w:rFonts w:ascii="Arial" w:eastAsia="Arial" w:hAnsi="Arial"/>
                        <w:color w:val="000000"/>
                        <w:sz w:val="18"/>
                      </w:rPr>
                    </w:pPr>
                    <w:del w:id="20"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4497C8B6" w14:textId="77777777" w:rsidR="00E1101E" w:rsidRDefault="00000000">
                    <w:pPr>
                      <w:tabs>
                        <w:tab w:val="left" w:pos="10656"/>
                      </w:tabs>
                      <w:spacing w:before="57" w:after="128" w:line="211" w:lineRule="exact"/>
                      <w:ind w:left="1152"/>
                      <w:textAlignment w:val="baseline"/>
                      <w:rPr>
                        <w:del w:id="21" w:author="Stuart McLarnon (NESO)" w:date="2024-11-19T13:05:00Z"/>
                        <w:rFonts w:ascii="Arial" w:eastAsia="Arial" w:hAnsi="Arial"/>
                        <w:color w:val="000000"/>
                        <w:sz w:val="18"/>
                      </w:rPr>
                    </w:pPr>
                    <w:del w:id="22"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2</w:delText>
                      </w:r>
                    </w:del>
                  </w:p>
                </w:txbxContent>
              </v:textbox>
              <w10:wrap type="square" anchorx="page" anchory="page"/>
            </v:shape>
          </w:pict>
        </w:r>
        <w:r>
          <w:rPr>
            <w:rFonts w:ascii="Times New Roman" w:eastAsia="PMingLiU" w:hAnsi="Times New Roman"/>
            <w:color w:val="auto"/>
            <w:sz w:val="22"/>
          </w:rPr>
          <w:pict w14:anchorId="5F47851E">
            <v:line id="_x0000_s2050" style="position:absolute;z-index:251659264;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color w:val="auto"/>
            <w:sz w:val="22"/>
          </w:rPr>
          <w:pict w14:anchorId="55CAC23D">
            <v:line id="_x0000_s2051" style="position:absolute;z-index:251660288;mso-position-horizontal-relative:page;mso-position-vertical-relative:page" from="0,828pt" to="405.9pt,828pt" strokecolor="#fffed9" strokeweight="1.45pt">
              <v:stroke linestyle="thinThin"/>
              <w10:wrap anchorx="page" anchory="page"/>
            </v:line>
          </w:pict>
        </w:r>
        <w:r>
          <w:rPr>
            <w:rFonts w:ascii="Times New Roman" w:eastAsia="PMingLiU" w:hAnsi="Times New Roman"/>
            <w:color w:val="auto"/>
            <w:sz w:val="22"/>
          </w:rPr>
          <w:pict w14:anchorId="5E8A7F0A">
            <v:line id="_x0000_s2052" style="position:absolute;z-index:251661312;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color w:val="auto"/>
            <w:sz w:val="22"/>
          </w:rPr>
          <w:pict w14:anchorId="02389D85">
            <v:line id="_x0000_s2053" style="position:absolute;z-index:251662336;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color w:val="auto"/>
            <w:sz w:val="22"/>
          </w:rPr>
          <w:pict w14:anchorId="50FFA698">
            <v:line id="_x0000_s2054" style="position:absolute;z-index:251663360;mso-position-horizontal-relative:page;mso-position-vertical-relative:page" from="468pt,795.1pt" to="594.05pt,795.1pt" strokecolor="#fdf5f7" strokeweight="3.85pt">
              <v:stroke linestyle="thinThin"/>
              <w10:wrap anchorx="page" anchory="page"/>
            </v:line>
          </w:pict>
        </w:r>
        <w:r>
          <w:rPr>
            <w:rFonts w:ascii="Times New Roman" w:eastAsia="PMingLiU" w:hAnsi="Times New Roman"/>
            <w:color w:val="auto"/>
            <w:sz w:val="22"/>
          </w:rPr>
          <w:pict w14:anchorId="7AA706A9">
            <v:line id="_x0000_s2055" style="position:absolute;z-index:251664384;mso-position-horizontal-relative:page;mso-position-vertical-relative:page" from="468pt,794.9pt" to="594.05pt,794.9pt" strokecolor="#fed887" strokeweight="1.45pt">
              <v:stroke linestyle="thinThin"/>
              <w10:wrap anchorx="page" anchory="page"/>
            </v:line>
          </w:pict>
        </w:r>
        <w:r>
          <w:rPr>
            <w:rFonts w:ascii="Times New Roman" w:eastAsia="PMingLiU" w:hAnsi="Times New Roman"/>
            <w:color w:val="auto"/>
            <w:sz w:val="22"/>
          </w:rPr>
          <w:pict w14:anchorId="74B77262">
            <v:line id="_x0000_s2056" style="position:absolute;z-index:251665408;mso-position-horizontal-relative:page;mso-position-vertical-relative:page" from="468pt,794.9pt" to="594.05pt,794.9pt" strokecolor="#fffed9" strokeweight=".5pt">
              <w10:wrap anchorx="page" anchory="page"/>
            </v:line>
          </w:pict>
        </w:r>
      </w:del>
      <w:ins w:id="23" w:author="Stuart McLarnon (NESO)" w:date="2024-11-19T13:05:00Z">
        <w:r w:rsidR="00E5173D" w:rsidRPr="00B26A65">
          <w:rPr>
            <w:rFonts w:ascii="Poppins" w:hAnsi="Poppins" w:cs="Poppins"/>
            <w:color w:val="FFFFFF" w:themeColor="background1"/>
            <w:sz w:val="72"/>
            <w:szCs w:val="72"/>
          </w:rPr>
          <w:t>EDL Message Interface Specification</w:t>
        </w:r>
      </w:ins>
    </w:p>
    <w:p w14:paraId="4F2EC632" w14:textId="79A2742B" w:rsidR="00FA65F7" w:rsidRDefault="00B26A65" w:rsidP="00C35928">
      <w:pPr>
        <w:pStyle w:val="DocumentSubtitle"/>
        <w:framePr w:w="8026" w:h="2956" w:hRule="exact" w:wrap="notBeside" w:x="1861" w:y="6946"/>
        <w:rPr>
          <w:ins w:id="24" w:author="Stuart McLarnon (NESO)" w:date="2024-11-19T13:05:00Z"/>
          <w:rFonts w:ascii="Poppins" w:hAnsi="Poppins" w:cs="Poppins"/>
          <w:color w:val="FFFFFF" w:themeColor="background1"/>
          <w:sz w:val="44"/>
          <w:szCs w:val="44"/>
        </w:rPr>
      </w:pPr>
      <w:ins w:id="25" w:author="Stuart McLarnon (NESO)" w:date="2024-11-19T13:05:00Z">
        <w:r>
          <w:rPr>
            <w:rFonts w:ascii="Poppins" w:hAnsi="Poppins" w:cs="Poppins"/>
            <w:color w:val="FFFFFF" w:themeColor="background1"/>
            <w:sz w:val="44"/>
            <w:szCs w:val="44"/>
          </w:rPr>
          <w:t>Issue 7 (CT24.13.0013)</w:t>
        </w:r>
        <w:r w:rsidR="00A15EF4">
          <w:rPr>
            <w:rFonts w:ascii="Poppins" w:hAnsi="Poppins" w:cs="Poppins"/>
            <w:color w:val="FFFFFF" w:themeColor="background1"/>
            <w:sz w:val="44"/>
            <w:szCs w:val="44"/>
          </w:rPr>
          <w:br/>
        </w:r>
      </w:ins>
      <w:ins w:id="26" w:author="Stuart McLarnon (NESO)" w:date="2025-01-22T11:51:00Z" w16du:dateUtc="2025-01-22T11:51:00Z">
        <w:r w:rsidR="003550BF">
          <w:rPr>
            <w:rFonts w:ascii="Poppins" w:hAnsi="Poppins" w:cs="Poppins"/>
            <w:color w:val="FFFFFF" w:themeColor="background1"/>
            <w:szCs w:val="36"/>
          </w:rPr>
          <w:t>22 Jan 2025</w:t>
        </w:r>
      </w:ins>
    </w:p>
    <w:p w14:paraId="53C240CC" w14:textId="77777777" w:rsidR="00A15EF4" w:rsidRPr="00A15EF4" w:rsidRDefault="00A15EF4" w:rsidP="00A15EF4">
      <w:pPr>
        <w:rPr>
          <w:ins w:id="27" w:author="Stuart McLarnon (NESO)" w:date="2024-11-19T13:05:00Z"/>
        </w:rPr>
      </w:pPr>
    </w:p>
    <w:p w14:paraId="50764939" w14:textId="77777777" w:rsidR="00C35928" w:rsidRPr="00840EA0" w:rsidRDefault="006A2BB3">
      <w:pPr>
        <w:pStyle w:val="BodyText"/>
        <w:rPr>
          <w:ins w:id="28" w:author="Stuart McLarnon (NESO)" w:date="2024-11-19T13:05:00Z"/>
        </w:rPr>
        <w:pPrChange w:id="29" w:author="Stuart McLarnon (NESO)" w:date="2025-01-22T11:51:00Z" w16du:dateUtc="2025-01-22T11:51:00Z">
          <w:pPr>
            <w:pStyle w:val="BodyText"/>
            <w:ind w:left="851"/>
          </w:pPr>
        </w:pPrChange>
      </w:pPr>
      <w:ins w:id="30" w:author="Stuart McLarnon (NESO)" w:date="2024-11-19T13:05:00Z">
        <w:r w:rsidRPr="00840EA0">
          <w:softHyphen/>
        </w:r>
      </w:ins>
    </w:p>
    <w:p w14:paraId="64E40079" w14:textId="77777777" w:rsidR="00C35928" w:rsidRPr="00840EA0" w:rsidRDefault="00C35928">
      <w:pPr>
        <w:pStyle w:val="BodyText"/>
        <w:rPr>
          <w:ins w:id="31" w:author="Stuart McLarnon (NESO)" w:date="2024-11-19T13:05:00Z"/>
        </w:rPr>
        <w:pPrChange w:id="32" w:author="Stuart McLarnon (NESO)" w:date="2025-01-22T11:51:00Z" w16du:dateUtc="2025-01-22T11:51:00Z">
          <w:pPr>
            <w:pStyle w:val="BodyText"/>
            <w:ind w:left="851"/>
          </w:pPr>
        </w:pPrChange>
      </w:pPr>
    </w:p>
    <w:p w14:paraId="19F309F6" w14:textId="77777777" w:rsidR="001B102F" w:rsidRPr="00840EA0" w:rsidRDefault="001B102F">
      <w:pPr>
        <w:pStyle w:val="Bullet3"/>
        <w:rPr>
          <w:ins w:id="33" w:author="Stuart McLarnon (NESO)" w:date="2024-11-19T13:05:00Z"/>
          <w:rFonts w:eastAsiaTheme="majorEastAsia"/>
          <w:color w:val="D43900"/>
          <w:sz w:val="28"/>
          <w:szCs w:val="28"/>
        </w:rPr>
        <w:pPrChange w:id="34" w:author="Stuart McLarnon (NESO)" w:date="2025-01-22T11:51:00Z" w16du:dateUtc="2025-01-22T11:51:00Z">
          <w:pPr>
            <w:pStyle w:val="Bullet3"/>
            <w:numPr>
              <w:numId w:val="0"/>
            </w:numPr>
            <w:ind w:left="0" w:firstLine="0"/>
          </w:pPr>
        </w:pPrChange>
      </w:pPr>
      <w:ins w:id="35" w:author="Stuart McLarnon (NESO)" w:date="2024-11-19T13:05:00Z">
        <w:r w:rsidRPr="00840EA0">
          <w:br w:type="page"/>
        </w:r>
      </w:ins>
    </w:p>
    <w:p w14:paraId="1BD1DA57" w14:textId="77777777" w:rsidR="001B102F" w:rsidRPr="00840EA0" w:rsidRDefault="001B102F" w:rsidP="00414F5F">
      <w:pPr>
        <w:pStyle w:val="Heading1"/>
        <w:rPr>
          <w:ins w:id="36" w:author="Stuart McLarnon (NESO)" w:date="2024-11-19T13:05:00Z"/>
          <w:rFonts w:cs="Poppins"/>
        </w:rPr>
      </w:pPr>
    </w:p>
    <w:sdt>
      <w:sdtPr>
        <w:rPr>
          <w:rFonts w:eastAsiaTheme="minorHAnsi" w:cstheme="minorBidi"/>
          <w:color w:val="auto"/>
          <w:kern w:val="2"/>
          <w:sz w:val="22"/>
          <w:szCs w:val="22"/>
          <w:lang w:eastAsia="en-US"/>
          <w14:ligatures w14:val="standardContextual"/>
        </w:rPr>
        <w:id w:val="-67809795"/>
        <w:docPartObj>
          <w:docPartGallery w:val="Table of Contents"/>
          <w:docPartUnique/>
        </w:docPartObj>
      </w:sdtPr>
      <w:sdtEndPr>
        <w:rPr>
          <w:b/>
          <w:bCs/>
        </w:rPr>
      </w:sdtEndPr>
      <w:sdtContent>
        <w:p w14:paraId="5CB20961" w14:textId="77777777" w:rsidR="00327945" w:rsidRPr="00327945" w:rsidRDefault="00327945">
          <w:pPr>
            <w:pStyle w:val="TOCHeading"/>
            <w:rPr>
              <w:b/>
              <w:bCs/>
            </w:rPr>
          </w:pPr>
          <w:r w:rsidRPr="00327945">
            <w:rPr>
              <w:b/>
              <w:bCs/>
            </w:rPr>
            <w:t>Contents</w:t>
          </w:r>
        </w:p>
        <w:p w14:paraId="5F3EF3AF" w14:textId="4258CA35" w:rsidR="00C00228" w:rsidRDefault="00327945">
          <w:pPr>
            <w:pStyle w:val="TOC1"/>
            <w:tabs>
              <w:tab w:val="left" w:pos="440"/>
            </w:tabs>
            <w:rPr>
              <w:ins w:id="37" w:author="Stuart McLarnon (NESO)" w:date="2024-11-19T13:05:00Z"/>
              <w:rFonts w:eastAsiaTheme="minorEastAsia" w:cstheme="minorBidi"/>
              <w:color w:val="auto"/>
              <w:szCs w:val="22"/>
              <w:lang w:eastAsia="en-GB"/>
            </w:rPr>
          </w:pPr>
          <w:ins w:id="38" w:author="Stuart McLarnon (NESO)" w:date="2024-11-19T13:05:00Z">
            <w:r>
              <w:fldChar w:fldCharType="begin"/>
            </w:r>
            <w:r>
              <w:instrText xml:space="preserve"> TOC \o "1-3" \h \z \u </w:instrText>
            </w:r>
            <w:r>
              <w:fldChar w:fldCharType="separate"/>
            </w:r>
            <w:r>
              <w:fldChar w:fldCharType="begin"/>
            </w:r>
            <w:r>
              <w:instrText>HYPERLINK \l "_Toc182497849"</w:instrText>
            </w:r>
            <w:r>
              <w:fldChar w:fldCharType="separate"/>
            </w:r>
            <w:r w:rsidR="00C00228" w:rsidRPr="00CE6C72">
              <w:rPr>
                <w:rStyle w:val="Hyperlink"/>
              </w:rPr>
              <w:t>1.</w:t>
            </w:r>
            <w:r w:rsidR="00C00228">
              <w:rPr>
                <w:rFonts w:eastAsiaTheme="minorEastAsia" w:cstheme="minorBidi"/>
                <w:color w:val="auto"/>
                <w:szCs w:val="22"/>
                <w:lang w:eastAsia="en-GB"/>
              </w:rPr>
              <w:tab/>
            </w:r>
            <w:r w:rsidR="00C00228" w:rsidRPr="00CE6C72">
              <w:rPr>
                <w:rStyle w:val="Hyperlink"/>
              </w:rPr>
              <w:t>Introduction</w:t>
            </w:r>
            <w:r w:rsidR="00C00228">
              <w:rPr>
                <w:webHidden/>
              </w:rPr>
              <w:tab/>
            </w:r>
            <w:r w:rsidR="00C00228">
              <w:rPr>
                <w:webHidden/>
              </w:rPr>
              <w:fldChar w:fldCharType="begin"/>
            </w:r>
            <w:r w:rsidR="00C00228">
              <w:rPr>
                <w:webHidden/>
              </w:rPr>
              <w:instrText xml:space="preserve"> PAGEREF _Toc182497849 \h </w:instrText>
            </w:r>
          </w:ins>
          <w:r w:rsidR="00C00228">
            <w:rPr>
              <w:webHidden/>
            </w:rPr>
          </w:r>
          <w:ins w:id="39" w:author="Stuart McLarnon (NESO)" w:date="2024-11-19T13:05:00Z">
            <w:r w:rsidR="00C00228">
              <w:rPr>
                <w:webHidden/>
              </w:rPr>
              <w:fldChar w:fldCharType="separate"/>
            </w:r>
            <w:r w:rsidR="00C34344">
              <w:rPr>
                <w:webHidden/>
              </w:rPr>
              <w:t>3</w:t>
            </w:r>
            <w:r w:rsidR="00C00228">
              <w:rPr>
                <w:webHidden/>
              </w:rPr>
              <w:fldChar w:fldCharType="end"/>
            </w:r>
            <w:r>
              <w:fldChar w:fldCharType="end"/>
            </w:r>
          </w:ins>
        </w:p>
        <w:p w14:paraId="0D1767AE" w14:textId="51D0E537" w:rsidR="00C00228" w:rsidRDefault="00000000">
          <w:pPr>
            <w:pStyle w:val="TOC2"/>
            <w:tabs>
              <w:tab w:val="left" w:pos="660"/>
            </w:tabs>
            <w:rPr>
              <w:ins w:id="40" w:author="Stuart McLarnon (NESO)" w:date="2024-11-19T13:05:00Z"/>
              <w:rFonts w:eastAsiaTheme="minorEastAsia"/>
              <w:lang w:eastAsia="en-GB"/>
            </w:rPr>
          </w:pPr>
          <w:ins w:id="41" w:author="Stuart McLarnon (NESO)" w:date="2024-11-19T13:05:00Z">
            <w:r>
              <w:fldChar w:fldCharType="begin"/>
            </w:r>
            <w:r>
              <w:instrText>HYPERLINK \l "_Toc182497850"</w:instrText>
            </w:r>
            <w:r>
              <w:fldChar w:fldCharType="separate"/>
            </w:r>
            <w:r w:rsidR="00C00228" w:rsidRPr="00CE6C72">
              <w:rPr>
                <w:rStyle w:val="Hyperlink"/>
              </w:rPr>
              <w:t>1.1.</w:t>
            </w:r>
            <w:r w:rsidR="00C00228">
              <w:rPr>
                <w:rFonts w:eastAsiaTheme="minorEastAsia"/>
                <w:lang w:eastAsia="en-GB"/>
              </w:rPr>
              <w:tab/>
            </w:r>
            <w:r w:rsidR="00C00228" w:rsidRPr="00CE6C72">
              <w:rPr>
                <w:rStyle w:val="Hyperlink"/>
              </w:rPr>
              <w:t>Purpose and Scope</w:t>
            </w:r>
            <w:r w:rsidR="00C00228">
              <w:rPr>
                <w:webHidden/>
              </w:rPr>
              <w:tab/>
            </w:r>
            <w:r w:rsidR="00C00228">
              <w:rPr>
                <w:webHidden/>
              </w:rPr>
              <w:fldChar w:fldCharType="begin"/>
            </w:r>
            <w:r w:rsidR="00C00228">
              <w:rPr>
                <w:webHidden/>
              </w:rPr>
              <w:instrText xml:space="preserve"> PAGEREF _Toc182497850 \h </w:instrText>
            </w:r>
          </w:ins>
          <w:r w:rsidR="00C00228">
            <w:rPr>
              <w:webHidden/>
            </w:rPr>
          </w:r>
          <w:ins w:id="42" w:author="Stuart McLarnon (NESO)" w:date="2024-11-19T13:05:00Z">
            <w:r w:rsidR="00C00228">
              <w:rPr>
                <w:webHidden/>
              </w:rPr>
              <w:fldChar w:fldCharType="separate"/>
            </w:r>
            <w:r w:rsidR="00C34344">
              <w:rPr>
                <w:webHidden/>
              </w:rPr>
              <w:t>3</w:t>
            </w:r>
            <w:r w:rsidR="00C00228">
              <w:rPr>
                <w:webHidden/>
              </w:rPr>
              <w:fldChar w:fldCharType="end"/>
            </w:r>
            <w:r>
              <w:fldChar w:fldCharType="end"/>
            </w:r>
          </w:ins>
        </w:p>
        <w:p w14:paraId="55F12F4A" w14:textId="4DB80726" w:rsidR="00C00228" w:rsidRDefault="00000000">
          <w:pPr>
            <w:pStyle w:val="TOC2"/>
            <w:tabs>
              <w:tab w:val="left" w:pos="660"/>
            </w:tabs>
            <w:rPr>
              <w:ins w:id="43" w:author="Stuart McLarnon (NESO)" w:date="2024-11-19T13:05:00Z"/>
              <w:rFonts w:eastAsiaTheme="minorEastAsia"/>
              <w:lang w:eastAsia="en-GB"/>
            </w:rPr>
          </w:pPr>
          <w:ins w:id="44" w:author="Stuart McLarnon (NESO)" w:date="2024-11-19T13:05:00Z">
            <w:r>
              <w:fldChar w:fldCharType="begin"/>
            </w:r>
            <w:r>
              <w:instrText>HYPERLINK \l "_Toc182497851"</w:instrText>
            </w:r>
            <w:r>
              <w:fldChar w:fldCharType="separate"/>
            </w:r>
            <w:r w:rsidR="00C00228" w:rsidRPr="00CE6C72">
              <w:rPr>
                <w:rStyle w:val="Hyperlink"/>
              </w:rPr>
              <w:t>1.2.</w:t>
            </w:r>
            <w:r w:rsidR="00C00228">
              <w:rPr>
                <w:rFonts w:eastAsiaTheme="minorEastAsia"/>
                <w:lang w:eastAsia="en-GB"/>
              </w:rPr>
              <w:tab/>
            </w:r>
            <w:r w:rsidR="00C00228" w:rsidRPr="00CE6C72">
              <w:rPr>
                <w:rStyle w:val="Hyperlink"/>
              </w:rPr>
              <w:t>Definitions</w:t>
            </w:r>
            <w:r w:rsidR="00C00228">
              <w:rPr>
                <w:webHidden/>
              </w:rPr>
              <w:tab/>
            </w:r>
            <w:r w:rsidR="00C00228">
              <w:rPr>
                <w:webHidden/>
              </w:rPr>
              <w:fldChar w:fldCharType="begin"/>
            </w:r>
            <w:r w:rsidR="00C00228">
              <w:rPr>
                <w:webHidden/>
              </w:rPr>
              <w:instrText xml:space="preserve"> PAGEREF _Toc182497851 \h </w:instrText>
            </w:r>
          </w:ins>
          <w:r w:rsidR="00C00228">
            <w:rPr>
              <w:webHidden/>
            </w:rPr>
          </w:r>
          <w:ins w:id="45" w:author="Stuart McLarnon (NESO)" w:date="2024-11-19T13:05:00Z">
            <w:r w:rsidR="00C00228">
              <w:rPr>
                <w:webHidden/>
              </w:rPr>
              <w:fldChar w:fldCharType="separate"/>
            </w:r>
            <w:r w:rsidR="00C34344">
              <w:rPr>
                <w:webHidden/>
              </w:rPr>
              <w:t>4</w:t>
            </w:r>
            <w:r w:rsidR="00C00228">
              <w:rPr>
                <w:webHidden/>
              </w:rPr>
              <w:fldChar w:fldCharType="end"/>
            </w:r>
            <w:r>
              <w:fldChar w:fldCharType="end"/>
            </w:r>
          </w:ins>
        </w:p>
        <w:p w14:paraId="20B002C0" w14:textId="0EF104A4" w:rsidR="00C00228" w:rsidRDefault="00000000">
          <w:pPr>
            <w:pStyle w:val="TOC2"/>
            <w:tabs>
              <w:tab w:val="left" w:pos="660"/>
            </w:tabs>
            <w:rPr>
              <w:ins w:id="46" w:author="Stuart McLarnon (NESO)" w:date="2024-11-19T13:05:00Z"/>
              <w:rFonts w:eastAsiaTheme="minorEastAsia"/>
              <w:lang w:eastAsia="en-GB"/>
            </w:rPr>
          </w:pPr>
          <w:ins w:id="47" w:author="Stuart McLarnon (NESO)" w:date="2024-11-19T13:05:00Z">
            <w:r>
              <w:fldChar w:fldCharType="begin"/>
            </w:r>
            <w:r>
              <w:instrText>HYPERLINK \l "_Toc182497852"</w:instrText>
            </w:r>
            <w:r>
              <w:fldChar w:fldCharType="separate"/>
            </w:r>
            <w:r w:rsidR="00C00228" w:rsidRPr="00CE6C72">
              <w:rPr>
                <w:rStyle w:val="Hyperlink"/>
              </w:rPr>
              <w:t>1.3.</w:t>
            </w:r>
            <w:r w:rsidR="00C00228">
              <w:rPr>
                <w:rFonts w:eastAsiaTheme="minorEastAsia"/>
                <w:lang w:eastAsia="en-GB"/>
              </w:rPr>
              <w:tab/>
            </w:r>
            <w:r w:rsidR="00C00228" w:rsidRPr="00CE6C72">
              <w:rPr>
                <w:rStyle w:val="Hyperlink"/>
              </w:rPr>
              <w:t>Related Documents</w:t>
            </w:r>
            <w:r w:rsidR="00C00228">
              <w:rPr>
                <w:webHidden/>
              </w:rPr>
              <w:tab/>
            </w:r>
            <w:r w:rsidR="00C00228">
              <w:rPr>
                <w:webHidden/>
              </w:rPr>
              <w:fldChar w:fldCharType="begin"/>
            </w:r>
            <w:r w:rsidR="00C00228">
              <w:rPr>
                <w:webHidden/>
              </w:rPr>
              <w:instrText xml:space="preserve"> PAGEREF _Toc182497852 \h </w:instrText>
            </w:r>
          </w:ins>
          <w:r w:rsidR="00C00228">
            <w:rPr>
              <w:webHidden/>
            </w:rPr>
          </w:r>
          <w:ins w:id="48" w:author="Stuart McLarnon (NESO)" w:date="2024-11-19T13:05:00Z">
            <w:r w:rsidR="00C00228">
              <w:rPr>
                <w:webHidden/>
              </w:rPr>
              <w:fldChar w:fldCharType="separate"/>
            </w:r>
            <w:r w:rsidR="00C34344">
              <w:rPr>
                <w:webHidden/>
              </w:rPr>
              <w:t>4</w:t>
            </w:r>
            <w:r w:rsidR="00C00228">
              <w:rPr>
                <w:webHidden/>
              </w:rPr>
              <w:fldChar w:fldCharType="end"/>
            </w:r>
            <w:r>
              <w:fldChar w:fldCharType="end"/>
            </w:r>
          </w:ins>
        </w:p>
        <w:p w14:paraId="1B664390" w14:textId="7F78A3F1" w:rsidR="00C00228" w:rsidRDefault="00000000">
          <w:pPr>
            <w:pStyle w:val="TOC1"/>
            <w:tabs>
              <w:tab w:val="left" w:pos="440"/>
            </w:tabs>
            <w:rPr>
              <w:ins w:id="49" w:author="Stuart McLarnon (NESO)" w:date="2024-11-19T13:05:00Z"/>
              <w:rFonts w:eastAsiaTheme="minorEastAsia" w:cstheme="minorBidi"/>
              <w:color w:val="auto"/>
              <w:szCs w:val="22"/>
              <w:lang w:eastAsia="en-GB"/>
            </w:rPr>
          </w:pPr>
          <w:ins w:id="50" w:author="Stuart McLarnon (NESO)" w:date="2024-11-19T13:05:00Z">
            <w:r>
              <w:fldChar w:fldCharType="begin"/>
            </w:r>
            <w:r>
              <w:instrText>HYPERLINK \l "_Toc182497853"</w:instrText>
            </w:r>
            <w:r>
              <w:fldChar w:fldCharType="separate"/>
            </w:r>
            <w:r w:rsidR="00C00228" w:rsidRPr="00CE6C72">
              <w:rPr>
                <w:rStyle w:val="Hyperlink"/>
              </w:rPr>
              <w:t>2.</w:t>
            </w:r>
            <w:r w:rsidR="00C00228">
              <w:rPr>
                <w:rFonts w:eastAsiaTheme="minorEastAsia" w:cstheme="minorBidi"/>
                <w:color w:val="auto"/>
                <w:szCs w:val="22"/>
                <w:lang w:eastAsia="en-GB"/>
              </w:rPr>
              <w:tab/>
            </w:r>
            <w:r w:rsidR="00C00228" w:rsidRPr="00CE6C72">
              <w:rPr>
                <w:rStyle w:val="Hyperlink"/>
              </w:rPr>
              <w:t>Message Structure Details</w:t>
            </w:r>
            <w:r w:rsidR="00C00228">
              <w:rPr>
                <w:webHidden/>
              </w:rPr>
              <w:tab/>
            </w:r>
            <w:r w:rsidR="00C00228">
              <w:rPr>
                <w:webHidden/>
              </w:rPr>
              <w:fldChar w:fldCharType="begin"/>
            </w:r>
            <w:r w:rsidR="00C00228">
              <w:rPr>
                <w:webHidden/>
              </w:rPr>
              <w:instrText xml:space="preserve"> PAGEREF _Toc182497853 \h </w:instrText>
            </w:r>
          </w:ins>
          <w:r w:rsidR="00C00228">
            <w:rPr>
              <w:webHidden/>
            </w:rPr>
          </w:r>
          <w:ins w:id="51" w:author="Stuart McLarnon (NESO)" w:date="2024-11-19T13:05:00Z">
            <w:r w:rsidR="00C00228">
              <w:rPr>
                <w:webHidden/>
              </w:rPr>
              <w:fldChar w:fldCharType="separate"/>
            </w:r>
            <w:r w:rsidR="00C34344">
              <w:rPr>
                <w:webHidden/>
              </w:rPr>
              <w:t>5</w:t>
            </w:r>
            <w:r w:rsidR="00C00228">
              <w:rPr>
                <w:webHidden/>
              </w:rPr>
              <w:fldChar w:fldCharType="end"/>
            </w:r>
            <w:r>
              <w:fldChar w:fldCharType="end"/>
            </w:r>
          </w:ins>
        </w:p>
        <w:p w14:paraId="3D3AAD8D" w14:textId="61F7B8D6" w:rsidR="00C00228" w:rsidRDefault="00000000">
          <w:pPr>
            <w:pStyle w:val="TOC2"/>
            <w:tabs>
              <w:tab w:val="left" w:pos="660"/>
            </w:tabs>
            <w:rPr>
              <w:ins w:id="52" w:author="Stuart McLarnon (NESO)" w:date="2024-11-19T13:05:00Z"/>
              <w:rFonts w:eastAsiaTheme="minorEastAsia"/>
              <w:lang w:eastAsia="en-GB"/>
            </w:rPr>
          </w:pPr>
          <w:ins w:id="53" w:author="Stuart McLarnon (NESO)" w:date="2024-11-19T13:05:00Z">
            <w:r>
              <w:fldChar w:fldCharType="begin"/>
            </w:r>
            <w:r>
              <w:instrText>HYPERLINK \l "_Toc182497854"</w:instrText>
            </w:r>
            <w:r>
              <w:fldChar w:fldCharType="separate"/>
            </w:r>
            <w:r w:rsidR="00C00228" w:rsidRPr="00CE6C72">
              <w:rPr>
                <w:rStyle w:val="Hyperlink"/>
              </w:rPr>
              <w:t>2.1.</w:t>
            </w:r>
            <w:r w:rsidR="00C00228">
              <w:rPr>
                <w:rFonts w:eastAsiaTheme="minorEastAsia"/>
                <w:lang w:eastAsia="en-GB"/>
              </w:rPr>
              <w:tab/>
            </w:r>
            <w:r w:rsidR="00C00228" w:rsidRPr="00CE6C72">
              <w:rPr>
                <w:rStyle w:val="Hyperlink"/>
              </w:rPr>
              <w:t>Message Guidelines - General Description</w:t>
            </w:r>
            <w:r w:rsidR="00C00228">
              <w:rPr>
                <w:webHidden/>
              </w:rPr>
              <w:tab/>
            </w:r>
            <w:r w:rsidR="00C00228">
              <w:rPr>
                <w:webHidden/>
              </w:rPr>
              <w:fldChar w:fldCharType="begin"/>
            </w:r>
            <w:r w:rsidR="00C00228">
              <w:rPr>
                <w:webHidden/>
              </w:rPr>
              <w:instrText xml:space="preserve"> PAGEREF _Toc182497854 \h </w:instrText>
            </w:r>
          </w:ins>
          <w:r w:rsidR="00C00228">
            <w:rPr>
              <w:webHidden/>
            </w:rPr>
          </w:r>
          <w:ins w:id="54" w:author="Stuart McLarnon (NESO)" w:date="2024-11-19T13:05:00Z">
            <w:r w:rsidR="00C00228">
              <w:rPr>
                <w:webHidden/>
              </w:rPr>
              <w:fldChar w:fldCharType="separate"/>
            </w:r>
            <w:r w:rsidR="00C34344">
              <w:rPr>
                <w:webHidden/>
              </w:rPr>
              <w:t>5</w:t>
            </w:r>
            <w:r w:rsidR="00C00228">
              <w:rPr>
                <w:webHidden/>
              </w:rPr>
              <w:fldChar w:fldCharType="end"/>
            </w:r>
            <w:r>
              <w:fldChar w:fldCharType="end"/>
            </w:r>
          </w:ins>
        </w:p>
        <w:p w14:paraId="0F20C395" w14:textId="40E5052E" w:rsidR="00C00228" w:rsidRDefault="00000000">
          <w:pPr>
            <w:pStyle w:val="TOC2"/>
            <w:tabs>
              <w:tab w:val="left" w:pos="660"/>
            </w:tabs>
            <w:rPr>
              <w:ins w:id="55" w:author="Stuart McLarnon (NESO)" w:date="2024-11-19T13:05:00Z"/>
              <w:rFonts w:eastAsiaTheme="minorEastAsia"/>
              <w:lang w:eastAsia="en-GB"/>
            </w:rPr>
          </w:pPr>
          <w:ins w:id="56" w:author="Stuart McLarnon (NESO)" w:date="2024-11-19T13:05:00Z">
            <w:r>
              <w:fldChar w:fldCharType="begin"/>
            </w:r>
            <w:r>
              <w:instrText>HYPERLINK \l "_Toc182497855"</w:instrText>
            </w:r>
            <w:r>
              <w:fldChar w:fldCharType="separate"/>
            </w:r>
            <w:r w:rsidR="00C00228" w:rsidRPr="00CE6C72">
              <w:rPr>
                <w:rStyle w:val="Hyperlink"/>
              </w:rPr>
              <w:t>2.2.</w:t>
            </w:r>
            <w:r w:rsidR="00C00228">
              <w:rPr>
                <w:rFonts w:eastAsiaTheme="minorEastAsia"/>
                <w:lang w:eastAsia="en-GB"/>
              </w:rPr>
              <w:tab/>
            </w:r>
            <w:r w:rsidR="00C00228" w:rsidRPr="00CE6C72">
              <w:rPr>
                <w:rStyle w:val="Hyperlink"/>
              </w:rPr>
              <w:t>Message Prefix Part</w:t>
            </w:r>
            <w:r w:rsidR="00C00228">
              <w:rPr>
                <w:webHidden/>
              </w:rPr>
              <w:tab/>
            </w:r>
            <w:r w:rsidR="00C00228">
              <w:rPr>
                <w:webHidden/>
              </w:rPr>
              <w:fldChar w:fldCharType="begin"/>
            </w:r>
            <w:r w:rsidR="00C00228">
              <w:rPr>
                <w:webHidden/>
              </w:rPr>
              <w:instrText xml:space="preserve"> PAGEREF _Toc182497855 \h </w:instrText>
            </w:r>
          </w:ins>
          <w:r w:rsidR="00C00228">
            <w:rPr>
              <w:webHidden/>
            </w:rPr>
          </w:r>
          <w:ins w:id="57" w:author="Stuart McLarnon (NESO)" w:date="2024-11-19T13:05:00Z">
            <w:r w:rsidR="00C00228">
              <w:rPr>
                <w:webHidden/>
              </w:rPr>
              <w:fldChar w:fldCharType="separate"/>
            </w:r>
            <w:r w:rsidR="00C34344">
              <w:rPr>
                <w:webHidden/>
              </w:rPr>
              <w:t>6</w:t>
            </w:r>
            <w:r w:rsidR="00C00228">
              <w:rPr>
                <w:webHidden/>
              </w:rPr>
              <w:fldChar w:fldCharType="end"/>
            </w:r>
            <w:r>
              <w:fldChar w:fldCharType="end"/>
            </w:r>
          </w:ins>
        </w:p>
        <w:p w14:paraId="76FBD7EF" w14:textId="2E33C99D" w:rsidR="00C00228" w:rsidRDefault="00000000">
          <w:pPr>
            <w:pStyle w:val="TOC2"/>
            <w:tabs>
              <w:tab w:val="left" w:pos="660"/>
            </w:tabs>
            <w:rPr>
              <w:ins w:id="58" w:author="Stuart McLarnon (NESO)" w:date="2024-11-19T13:05:00Z"/>
              <w:rFonts w:eastAsiaTheme="minorEastAsia"/>
              <w:lang w:eastAsia="en-GB"/>
            </w:rPr>
          </w:pPr>
          <w:ins w:id="59" w:author="Stuart McLarnon (NESO)" w:date="2024-11-19T13:05:00Z">
            <w:r>
              <w:fldChar w:fldCharType="begin"/>
            </w:r>
            <w:r>
              <w:instrText>HYPERLINK \l "_Toc182497856"</w:instrText>
            </w:r>
            <w:r>
              <w:fldChar w:fldCharType="separate"/>
            </w:r>
            <w:r w:rsidR="00C00228" w:rsidRPr="00CE6C72">
              <w:rPr>
                <w:rStyle w:val="Hyperlink"/>
              </w:rPr>
              <w:t>2.3.</w:t>
            </w:r>
            <w:r w:rsidR="00C00228">
              <w:rPr>
                <w:rFonts w:eastAsiaTheme="minorEastAsia"/>
                <w:lang w:eastAsia="en-GB"/>
              </w:rPr>
              <w:tab/>
            </w:r>
            <w:r w:rsidR="00C00228" w:rsidRPr="00CE6C72">
              <w:rPr>
                <w:rStyle w:val="Hyperlink"/>
                <w:lang w:val="en-US"/>
              </w:rPr>
              <w:t>Message Header Part</w:t>
            </w:r>
            <w:r w:rsidR="00C00228">
              <w:rPr>
                <w:webHidden/>
              </w:rPr>
              <w:tab/>
            </w:r>
            <w:r w:rsidR="00C00228">
              <w:rPr>
                <w:webHidden/>
              </w:rPr>
              <w:fldChar w:fldCharType="begin"/>
            </w:r>
            <w:r w:rsidR="00C00228">
              <w:rPr>
                <w:webHidden/>
              </w:rPr>
              <w:instrText xml:space="preserve"> PAGEREF _Toc182497856 \h </w:instrText>
            </w:r>
          </w:ins>
          <w:r w:rsidR="00C00228">
            <w:rPr>
              <w:webHidden/>
            </w:rPr>
          </w:r>
          <w:ins w:id="60" w:author="Stuart McLarnon (NESO)" w:date="2024-11-19T13:05:00Z">
            <w:r w:rsidR="00C00228">
              <w:rPr>
                <w:webHidden/>
              </w:rPr>
              <w:fldChar w:fldCharType="separate"/>
            </w:r>
            <w:r w:rsidR="00C34344">
              <w:rPr>
                <w:webHidden/>
              </w:rPr>
              <w:t>7</w:t>
            </w:r>
            <w:r w:rsidR="00C00228">
              <w:rPr>
                <w:webHidden/>
              </w:rPr>
              <w:fldChar w:fldCharType="end"/>
            </w:r>
            <w:r>
              <w:fldChar w:fldCharType="end"/>
            </w:r>
          </w:ins>
        </w:p>
        <w:p w14:paraId="3697DD7E" w14:textId="571C120B" w:rsidR="00C00228" w:rsidRDefault="00000000">
          <w:pPr>
            <w:pStyle w:val="TOC2"/>
            <w:tabs>
              <w:tab w:val="left" w:pos="660"/>
            </w:tabs>
            <w:rPr>
              <w:ins w:id="61" w:author="Stuart McLarnon (NESO)" w:date="2024-11-19T13:05:00Z"/>
              <w:rFonts w:eastAsiaTheme="minorEastAsia"/>
              <w:lang w:eastAsia="en-GB"/>
            </w:rPr>
          </w:pPr>
          <w:ins w:id="62" w:author="Stuart McLarnon (NESO)" w:date="2024-11-19T13:05:00Z">
            <w:r>
              <w:fldChar w:fldCharType="begin"/>
            </w:r>
            <w:r>
              <w:instrText>HYPERLINK \l "_Toc182497857"</w:instrText>
            </w:r>
            <w:r>
              <w:fldChar w:fldCharType="separate"/>
            </w:r>
            <w:r w:rsidR="00C00228" w:rsidRPr="00CE6C72">
              <w:rPr>
                <w:rStyle w:val="Hyperlink"/>
                <w:lang w:val="en-US"/>
              </w:rPr>
              <w:t>2.4.</w:t>
            </w:r>
            <w:r w:rsidR="00C00228">
              <w:rPr>
                <w:rFonts w:eastAsiaTheme="minorEastAsia"/>
                <w:lang w:eastAsia="en-GB"/>
              </w:rPr>
              <w:tab/>
            </w:r>
            <w:r w:rsidR="00C00228" w:rsidRPr="00CE6C72">
              <w:rPr>
                <w:rStyle w:val="Hyperlink"/>
                <w:lang w:val="en-US"/>
              </w:rPr>
              <w:t>Message Data Part</w:t>
            </w:r>
            <w:r w:rsidR="00C00228">
              <w:rPr>
                <w:webHidden/>
              </w:rPr>
              <w:tab/>
            </w:r>
            <w:r w:rsidR="00C00228">
              <w:rPr>
                <w:webHidden/>
              </w:rPr>
              <w:fldChar w:fldCharType="begin"/>
            </w:r>
            <w:r w:rsidR="00C00228">
              <w:rPr>
                <w:webHidden/>
              </w:rPr>
              <w:instrText xml:space="preserve"> PAGEREF _Toc182497857 \h </w:instrText>
            </w:r>
          </w:ins>
          <w:r w:rsidR="00C00228">
            <w:rPr>
              <w:webHidden/>
            </w:rPr>
          </w:r>
          <w:ins w:id="63" w:author="Stuart McLarnon (NESO)" w:date="2024-11-19T13:05:00Z">
            <w:r w:rsidR="00C00228">
              <w:rPr>
                <w:webHidden/>
              </w:rPr>
              <w:fldChar w:fldCharType="separate"/>
            </w:r>
            <w:r w:rsidR="00C34344">
              <w:rPr>
                <w:webHidden/>
              </w:rPr>
              <w:t>10</w:t>
            </w:r>
            <w:r w:rsidR="00C00228">
              <w:rPr>
                <w:webHidden/>
              </w:rPr>
              <w:fldChar w:fldCharType="end"/>
            </w:r>
            <w:r>
              <w:fldChar w:fldCharType="end"/>
            </w:r>
          </w:ins>
        </w:p>
        <w:p w14:paraId="7B18F360" w14:textId="733EB749" w:rsidR="00C00228" w:rsidRDefault="00000000">
          <w:pPr>
            <w:pStyle w:val="TOC2"/>
            <w:tabs>
              <w:tab w:val="left" w:pos="660"/>
            </w:tabs>
            <w:rPr>
              <w:ins w:id="64" w:author="Stuart McLarnon (NESO)" w:date="2024-11-19T13:05:00Z"/>
              <w:rFonts w:eastAsiaTheme="minorEastAsia"/>
              <w:lang w:eastAsia="en-GB"/>
            </w:rPr>
          </w:pPr>
          <w:ins w:id="65" w:author="Stuart McLarnon (NESO)" w:date="2024-11-19T13:05:00Z">
            <w:r>
              <w:fldChar w:fldCharType="begin"/>
            </w:r>
            <w:r>
              <w:instrText>HYPERLINK \l "_Toc182497858"</w:instrText>
            </w:r>
            <w:r>
              <w:fldChar w:fldCharType="separate"/>
            </w:r>
            <w:r w:rsidR="00C00228" w:rsidRPr="00CE6C72">
              <w:rPr>
                <w:rStyle w:val="Hyperlink"/>
                <w:lang w:val="en-US"/>
              </w:rPr>
              <w:t>2.5.</w:t>
            </w:r>
            <w:r w:rsidR="00C00228">
              <w:rPr>
                <w:rFonts w:eastAsiaTheme="minorEastAsia"/>
                <w:lang w:eastAsia="en-GB"/>
              </w:rPr>
              <w:tab/>
            </w:r>
            <w:r w:rsidR="00C00228" w:rsidRPr="00CE6C72">
              <w:rPr>
                <w:rStyle w:val="Hyperlink"/>
                <w:lang w:val="en-US"/>
              </w:rPr>
              <w:t>Control Messages</w:t>
            </w:r>
            <w:r w:rsidR="00C00228">
              <w:rPr>
                <w:webHidden/>
              </w:rPr>
              <w:tab/>
            </w:r>
            <w:r w:rsidR="00C00228">
              <w:rPr>
                <w:webHidden/>
              </w:rPr>
              <w:fldChar w:fldCharType="begin"/>
            </w:r>
            <w:r w:rsidR="00C00228">
              <w:rPr>
                <w:webHidden/>
              </w:rPr>
              <w:instrText xml:space="preserve"> PAGEREF _Toc182497858 \h </w:instrText>
            </w:r>
          </w:ins>
          <w:r w:rsidR="00C00228">
            <w:rPr>
              <w:webHidden/>
            </w:rPr>
          </w:r>
          <w:ins w:id="66" w:author="Stuart McLarnon (NESO)" w:date="2024-11-19T13:05:00Z">
            <w:r w:rsidR="00C00228">
              <w:rPr>
                <w:webHidden/>
              </w:rPr>
              <w:fldChar w:fldCharType="separate"/>
            </w:r>
            <w:r w:rsidR="00C34344">
              <w:rPr>
                <w:webHidden/>
              </w:rPr>
              <w:t>10</w:t>
            </w:r>
            <w:r w:rsidR="00C00228">
              <w:rPr>
                <w:webHidden/>
              </w:rPr>
              <w:fldChar w:fldCharType="end"/>
            </w:r>
            <w:r>
              <w:fldChar w:fldCharType="end"/>
            </w:r>
          </w:ins>
        </w:p>
        <w:p w14:paraId="073DAA75" w14:textId="29931F84" w:rsidR="00C00228" w:rsidRDefault="00000000">
          <w:pPr>
            <w:pStyle w:val="TOC2"/>
            <w:tabs>
              <w:tab w:val="left" w:pos="660"/>
            </w:tabs>
            <w:rPr>
              <w:ins w:id="67" w:author="Stuart McLarnon (NESO)" w:date="2024-11-19T13:05:00Z"/>
              <w:rFonts w:eastAsiaTheme="minorEastAsia"/>
              <w:lang w:eastAsia="en-GB"/>
            </w:rPr>
          </w:pPr>
          <w:ins w:id="68" w:author="Stuart McLarnon (NESO)" w:date="2024-11-19T13:05:00Z">
            <w:r>
              <w:fldChar w:fldCharType="begin"/>
            </w:r>
            <w:r>
              <w:instrText>HYPERLINK \l "_Toc182497859"</w:instrText>
            </w:r>
            <w:r>
              <w:fldChar w:fldCharType="separate"/>
            </w:r>
            <w:r w:rsidR="00C00228" w:rsidRPr="00CE6C72">
              <w:rPr>
                <w:rStyle w:val="Hyperlink"/>
                <w:lang w:val="en-US"/>
              </w:rPr>
              <w:t>2.6.</w:t>
            </w:r>
            <w:r w:rsidR="00C00228">
              <w:rPr>
                <w:rFonts w:eastAsiaTheme="minorEastAsia"/>
                <w:lang w:eastAsia="en-GB"/>
              </w:rPr>
              <w:tab/>
            </w:r>
            <w:r w:rsidR="00C00228" w:rsidRPr="00CE6C72">
              <w:rPr>
                <w:rStyle w:val="Hyperlink"/>
              </w:rPr>
              <w:t>Instruction Messages</w:t>
            </w:r>
            <w:r w:rsidR="00C00228">
              <w:rPr>
                <w:webHidden/>
              </w:rPr>
              <w:tab/>
            </w:r>
            <w:r w:rsidR="00C00228">
              <w:rPr>
                <w:webHidden/>
              </w:rPr>
              <w:fldChar w:fldCharType="begin"/>
            </w:r>
            <w:r w:rsidR="00C00228">
              <w:rPr>
                <w:webHidden/>
              </w:rPr>
              <w:instrText xml:space="preserve"> PAGEREF _Toc182497859 \h </w:instrText>
            </w:r>
          </w:ins>
          <w:r w:rsidR="00C00228">
            <w:rPr>
              <w:webHidden/>
            </w:rPr>
          </w:r>
          <w:ins w:id="69" w:author="Stuart McLarnon (NESO)" w:date="2024-11-19T13:05:00Z">
            <w:r w:rsidR="00C00228">
              <w:rPr>
                <w:webHidden/>
              </w:rPr>
              <w:fldChar w:fldCharType="separate"/>
            </w:r>
            <w:r w:rsidR="00C34344">
              <w:rPr>
                <w:webHidden/>
              </w:rPr>
              <w:t>12</w:t>
            </w:r>
            <w:r w:rsidR="00C00228">
              <w:rPr>
                <w:webHidden/>
              </w:rPr>
              <w:fldChar w:fldCharType="end"/>
            </w:r>
            <w:r>
              <w:fldChar w:fldCharType="end"/>
            </w:r>
          </w:ins>
        </w:p>
        <w:p w14:paraId="63C0F24A" w14:textId="7AB20843" w:rsidR="00C00228" w:rsidRDefault="00000000">
          <w:pPr>
            <w:pStyle w:val="TOC3"/>
            <w:tabs>
              <w:tab w:val="clear" w:pos="9736"/>
              <w:tab w:val="right" w:leader="dot" w:pos="9742"/>
            </w:tabs>
            <w:rPr>
              <w:ins w:id="70" w:author="Stuart McLarnon (NESO)" w:date="2024-11-19T13:05:00Z"/>
              <w:rFonts w:eastAsiaTheme="minorEastAsia"/>
              <w:lang w:eastAsia="en-GB"/>
            </w:rPr>
          </w:pPr>
          <w:ins w:id="71" w:author="Stuart McLarnon (NESO)" w:date="2024-11-19T13:05:00Z">
            <w:r>
              <w:fldChar w:fldCharType="begin"/>
            </w:r>
            <w:r>
              <w:instrText>HYPERLINK \l "_Toc182497860"</w:instrText>
            </w:r>
            <w:r>
              <w:fldChar w:fldCharType="separate"/>
            </w:r>
            <w:r w:rsidR="00C00228" w:rsidRPr="00CE6C72">
              <w:rPr>
                <w:rStyle w:val="Hyperlink"/>
              </w:rPr>
              <w:t xml:space="preserve">2.6.2. </w:t>
            </w:r>
            <w:r w:rsidR="00C00228">
              <w:rPr>
                <w:rFonts w:eastAsiaTheme="minorEastAsia"/>
                <w:lang w:eastAsia="en-GB"/>
              </w:rPr>
              <w:tab/>
            </w:r>
            <w:r w:rsidR="00C00228" w:rsidRPr="00CE6C72">
              <w:rPr>
                <w:rStyle w:val="Hyperlink"/>
              </w:rPr>
              <w:t>Bid / Offer Acceptance and Deemed Instruction Message</w:t>
            </w:r>
            <w:r w:rsidR="00C00228">
              <w:rPr>
                <w:webHidden/>
              </w:rPr>
              <w:tab/>
            </w:r>
            <w:r w:rsidR="00C00228">
              <w:rPr>
                <w:webHidden/>
              </w:rPr>
              <w:fldChar w:fldCharType="begin"/>
            </w:r>
            <w:r w:rsidR="00C00228">
              <w:rPr>
                <w:webHidden/>
              </w:rPr>
              <w:instrText xml:space="preserve"> PAGEREF _Toc182497860 \h </w:instrText>
            </w:r>
          </w:ins>
          <w:r w:rsidR="00C00228">
            <w:rPr>
              <w:webHidden/>
            </w:rPr>
          </w:r>
          <w:ins w:id="72" w:author="Stuart McLarnon (NESO)" w:date="2024-11-19T13:05:00Z">
            <w:r w:rsidR="00C00228">
              <w:rPr>
                <w:webHidden/>
              </w:rPr>
              <w:fldChar w:fldCharType="separate"/>
            </w:r>
            <w:r w:rsidR="00C34344">
              <w:rPr>
                <w:webHidden/>
              </w:rPr>
              <w:t>14</w:t>
            </w:r>
            <w:r w:rsidR="00C00228">
              <w:rPr>
                <w:webHidden/>
              </w:rPr>
              <w:fldChar w:fldCharType="end"/>
            </w:r>
            <w:r>
              <w:fldChar w:fldCharType="end"/>
            </w:r>
          </w:ins>
        </w:p>
        <w:p w14:paraId="7C1BEC07" w14:textId="4AC8854B" w:rsidR="00C00228" w:rsidRDefault="00000000">
          <w:pPr>
            <w:pStyle w:val="TOC3"/>
            <w:tabs>
              <w:tab w:val="clear" w:pos="9736"/>
              <w:tab w:val="right" w:leader="dot" w:pos="9742"/>
            </w:tabs>
            <w:rPr>
              <w:ins w:id="73" w:author="Stuart McLarnon (NESO)" w:date="2024-11-19T13:05:00Z"/>
              <w:rFonts w:eastAsiaTheme="minorEastAsia"/>
              <w:lang w:eastAsia="en-GB"/>
            </w:rPr>
          </w:pPr>
          <w:ins w:id="74" w:author="Stuart McLarnon (NESO)" w:date="2024-11-19T13:05:00Z">
            <w:r>
              <w:fldChar w:fldCharType="begin"/>
            </w:r>
            <w:r>
              <w:instrText>HYPERLINK \l "_Toc182497861"</w:instrText>
            </w:r>
            <w:r>
              <w:fldChar w:fldCharType="separate"/>
            </w:r>
            <w:r w:rsidR="00C00228" w:rsidRPr="00CE6C72">
              <w:rPr>
                <w:rStyle w:val="Hyperlink"/>
              </w:rPr>
              <w:t>2.6.3</w:t>
            </w:r>
            <w:r w:rsidR="00C00228">
              <w:rPr>
                <w:rFonts w:eastAsiaTheme="minorEastAsia"/>
                <w:lang w:eastAsia="en-GB"/>
              </w:rPr>
              <w:tab/>
            </w:r>
            <w:r w:rsidR="00C00228" w:rsidRPr="00CE6C72">
              <w:rPr>
                <w:rStyle w:val="Hyperlink"/>
              </w:rPr>
              <w:t>Reason Code Instruction Messages</w:t>
            </w:r>
            <w:r w:rsidR="00C00228">
              <w:rPr>
                <w:webHidden/>
              </w:rPr>
              <w:tab/>
            </w:r>
            <w:r w:rsidR="00C00228">
              <w:rPr>
                <w:webHidden/>
              </w:rPr>
              <w:fldChar w:fldCharType="begin"/>
            </w:r>
            <w:r w:rsidR="00C00228">
              <w:rPr>
                <w:webHidden/>
              </w:rPr>
              <w:instrText xml:space="preserve"> PAGEREF _Toc182497861 \h </w:instrText>
            </w:r>
          </w:ins>
          <w:r w:rsidR="00C00228">
            <w:rPr>
              <w:webHidden/>
            </w:rPr>
          </w:r>
          <w:ins w:id="75" w:author="Stuart McLarnon (NESO)" w:date="2024-11-19T13:05:00Z">
            <w:r w:rsidR="00C00228">
              <w:rPr>
                <w:webHidden/>
              </w:rPr>
              <w:fldChar w:fldCharType="separate"/>
            </w:r>
            <w:r w:rsidR="00C34344">
              <w:rPr>
                <w:webHidden/>
              </w:rPr>
              <w:t>16</w:t>
            </w:r>
            <w:r w:rsidR="00C00228">
              <w:rPr>
                <w:webHidden/>
              </w:rPr>
              <w:fldChar w:fldCharType="end"/>
            </w:r>
            <w:r>
              <w:fldChar w:fldCharType="end"/>
            </w:r>
          </w:ins>
        </w:p>
        <w:p w14:paraId="563ABF01" w14:textId="6EFD28BA" w:rsidR="00C00228" w:rsidRDefault="00000000">
          <w:pPr>
            <w:pStyle w:val="TOC3"/>
            <w:tabs>
              <w:tab w:val="clear" w:pos="9736"/>
              <w:tab w:val="right" w:leader="dot" w:pos="9742"/>
            </w:tabs>
            <w:rPr>
              <w:ins w:id="76" w:author="Stuart McLarnon (NESO)" w:date="2024-11-19T13:05:00Z"/>
              <w:rFonts w:eastAsiaTheme="minorEastAsia"/>
              <w:lang w:eastAsia="en-GB"/>
            </w:rPr>
          </w:pPr>
          <w:ins w:id="77" w:author="Stuart McLarnon (NESO)" w:date="2024-11-19T13:05:00Z">
            <w:r>
              <w:fldChar w:fldCharType="begin"/>
            </w:r>
            <w:r>
              <w:instrText>HYPERLINK \l "_Toc182497862"</w:instrText>
            </w:r>
            <w:r>
              <w:fldChar w:fldCharType="separate"/>
            </w:r>
            <w:r w:rsidR="00C00228" w:rsidRPr="00CE6C72">
              <w:rPr>
                <w:rStyle w:val="Hyperlink"/>
              </w:rPr>
              <w:t>2.6.4</w:t>
            </w:r>
            <w:r w:rsidR="00C00228">
              <w:rPr>
                <w:rFonts w:eastAsiaTheme="minorEastAsia"/>
                <w:lang w:eastAsia="en-GB"/>
              </w:rPr>
              <w:tab/>
            </w:r>
            <w:r w:rsidR="00C00228" w:rsidRPr="00CE6C72">
              <w:rPr>
                <w:rStyle w:val="Hyperlink"/>
              </w:rPr>
              <w:t>Voltage / MVAR Instruction Messages</w:t>
            </w:r>
            <w:r w:rsidR="00C00228">
              <w:rPr>
                <w:webHidden/>
              </w:rPr>
              <w:tab/>
            </w:r>
            <w:r w:rsidR="00C00228">
              <w:rPr>
                <w:webHidden/>
              </w:rPr>
              <w:fldChar w:fldCharType="begin"/>
            </w:r>
            <w:r w:rsidR="00C00228">
              <w:rPr>
                <w:webHidden/>
              </w:rPr>
              <w:instrText xml:space="preserve"> PAGEREF _Toc182497862 \h </w:instrText>
            </w:r>
          </w:ins>
          <w:r w:rsidR="00C00228">
            <w:rPr>
              <w:webHidden/>
            </w:rPr>
          </w:r>
          <w:ins w:id="78" w:author="Stuart McLarnon (NESO)" w:date="2024-11-19T13:05:00Z">
            <w:r w:rsidR="00C00228">
              <w:rPr>
                <w:webHidden/>
              </w:rPr>
              <w:fldChar w:fldCharType="separate"/>
            </w:r>
            <w:r w:rsidR="00C34344">
              <w:rPr>
                <w:webHidden/>
              </w:rPr>
              <w:t>16</w:t>
            </w:r>
            <w:r w:rsidR="00C00228">
              <w:rPr>
                <w:webHidden/>
              </w:rPr>
              <w:fldChar w:fldCharType="end"/>
            </w:r>
            <w:r>
              <w:fldChar w:fldCharType="end"/>
            </w:r>
          </w:ins>
        </w:p>
        <w:p w14:paraId="26BE69F3" w14:textId="1A72CFD5" w:rsidR="00C00228" w:rsidRDefault="00000000">
          <w:pPr>
            <w:pStyle w:val="TOC3"/>
            <w:tabs>
              <w:tab w:val="clear" w:pos="9736"/>
              <w:tab w:val="right" w:leader="dot" w:pos="9742"/>
            </w:tabs>
            <w:rPr>
              <w:ins w:id="79" w:author="Stuart McLarnon (NESO)" w:date="2024-11-19T13:05:00Z"/>
              <w:rFonts w:eastAsiaTheme="minorEastAsia"/>
              <w:lang w:eastAsia="en-GB"/>
            </w:rPr>
          </w:pPr>
          <w:ins w:id="80" w:author="Stuart McLarnon (NESO)" w:date="2024-11-19T13:05:00Z">
            <w:r>
              <w:fldChar w:fldCharType="begin"/>
            </w:r>
            <w:r>
              <w:instrText>HYPERLINK \l "_Toc182497863"</w:instrText>
            </w:r>
            <w:r>
              <w:fldChar w:fldCharType="separate"/>
            </w:r>
            <w:r w:rsidR="00C00228" w:rsidRPr="00CE6C72">
              <w:rPr>
                <w:rStyle w:val="Hyperlink"/>
              </w:rPr>
              <w:t>2.6.5.</w:t>
            </w:r>
            <w:r w:rsidR="00C00228">
              <w:rPr>
                <w:rFonts w:eastAsiaTheme="minorEastAsia"/>
                <w:lang w:eastAsia="en-GB"/>
              </w:rPr>
              <w:tab/>
            </w:r>
            <w:r w:rsidR="00C00228" w:rsidRPr="00CE6C72">
              <w:rPr>
                <w:rStyle w:val="Hyperlink"/>
              </w:rPr>
              <w:t>Pumped Storage Instruction Messages</w:t>
            </w:r>
            <w:r w:rsidR="00C00228">
              <w:rPr>
                <w:webHidden/>
              </w:rPr>
              <w:tab/>
            </w:r>
            <w:r w:rsidR="00C00228">
              <w:rPr>
                <w:webHidden/>
              </w:rPr>
              <w:fldChar w:fldCharType="begin"/>
            </w:r>
            <w:r w:rsidR="00C00228">
              <w:rPr>
                <w:webHidden/>
              </w:rPr>
              <w:instrText xml:space="preserve"> PAGEREF _Toc182497863 \h </w:instrText>
            </w:r>
          </w:ins>
          <w:r w:rsidR="00C00228">
            <w:rPr>
              <w:webHidden/>
            </w:rPr>
          </w:r>
          <w:ins w:id="81" w:author="Stuart McLarnon (NESO)" w:date="2024-11-19T13:05:00Z">
            <w:r w:rsidR="00C00228">
              <w:rPr>
                <w:webHidden/>
              </w:rPr>
              <w:fldChar w:fldCharType="separate"/>
            </w:r>
            <w:r w:rsidR="00C34344">
              <w:rPr>
                <w:webHidden/>
              </w:rPr>
              <w:t>17</w:t>
            </w:r>
            <w:r w:rsidR="00C00228">
              <w:rPr>
                <w:webHidden/>
              </w:rPr>
              <w:fldChar w:fldCharType="end"/>
            </w:r>
            <w:r>
              <w:fldChar w:fldCharType="end"/>
            </w:r>
          </w:ins>
        </w:p>
        <w:p w14:paraId="71F347EC" w14:textId="3CE9BDFC" w:rsidR="00C00228" w:rsidRDefault="00000000">
          <w:pPr>
            <w:pStyle w:val="TOC3"/>
            <w:tabs>
              <w:tab w:val="clear" w:pos="9736"/>
              <w:tab w:val="right" w:leader="dot" w:pos="9742"/>
            </w:tabs>
            <w:rPr>
              <w:ins w:id="82" w:author="Stuart McLarnon (NESO)" w:date="2024-11-19T13:05:00Z"/>
              <w:rFonts w:eastAsiaTheme="minorEastAsia"/>
              <w:lang w:eastAsia="en-GB"/>
            </w:rPr>
          </w:pPr>
          <w:ins w:id="83" w:author="Stuart McLarnon (NESO)" w:date="2024-11-19T13:05:00Z">
            <w:r>
              <w:fldChar w:fldCharType="begin"/>
            </w:r>
            <w:r>
              <w:instrText>HYPERLINK \l "_Toc182497864"</w:instrText>
            </w:r>
            <w:r>
              <w:fldChar w:fldCharType="separate"/>
            </w:r>
            <w:r w:rsidR="00C00228" w:rsidRPr="00CE6C72">
              <w:rPr>
                <w:rStyle w:val="Hyperlink"/>
              </w:rPr>
              <w:t>2.6.6.</w:t>
            </w:r>
            <w:r w:rsidR="00C00228">
              <w:rPr>
                <w:rFonts w:eastAsiaTheme="minorEastAsia"/>
                <w:lang w:eastAsia="en-GB"/>
              </w:rPr>
              <w:tab/>
            </w:r>
            <w:r w:rsidR="00C00228" w:rsidRPr="00CE6C72">
              <w:rPr>
                <w:rStyle w:val="Hyperlink"/>
              </w:rPr>
              <w:t>Instruction Message Error Codes</w:t>
            </w:r>
            <w:r w:rsidR="00C00228">
              <w:rPr>
                <w:webHidden/>
              </w:rPr>
              <w:tab/>
            </w:r>
            <w:r w:rsidR="00C00228">
              <w:rPr>
                <w:webHidden/>
              </w:rPr>
              <w:fldChar w:fldCharType="begin"/>
            </w:r>
            <w:r w:rsidR="00C00228">
              <w:rPr>
                <w:webHidden/>
              </w:rPr>
              <w:instrText xml:space="preserve"> PAGEREF _Toc182497864 \h </w:instrText>
            </w:r>
          </w:ins>
          <w:r w:rsidR="00C00228">
            <w:rPr>
              <w:webHidden/>
            </w:rPr>
          </w:r>
          <w:ins w:id="84" w:author="Stuart McLarnon (NESO)" w:date="2024-11-19T13:05:00Z">
            <w:r w:rsidR="00C00228">
              <w:rPr>
                <w:webHidden/>
              </w:rPr>
              <w:fldChar w:fldCharType="separate"/>
            </w:r>
            <w:r w:rsidR="00C34344">
              <w:rPr>
                <w:webHidden/>
              </w:rPr>
              <w:t>20</w:t>
            </w:r>
            <w:r w:rsidR="00C00228">
              <w:rPr>
                <w:webHidden/>
              </w:rPr>
              <w:fldChar w:fldCharType="end"/>
            </w:r>
            <w:r>
              <w:fldChar w:fldCharType="end"/>
            </w:r>
          </w:ins>
        </w:p>
        <w:p w14:paraId="1D1B0EDD" w14:textId="1A7EEA5B" w:rsidR="00C00228" w:rsidRDefault="00000000">
          <w:pPr>
            <w:pStyle w:val="TOC2"/>
            <w:tabs>
              <w:tab w:val="left" w:pos="660"/>
            </w:tabs>
            <w:rPr>
              <w:ins w:id="85" w:author="Stuart McLarnon (NESO)" w:date="2024-11-19T13:05:00Z"/>
              <w:rFonts w:eastAsiaTheme="minorEastAsia"/>
              <w:lang w:eastAsia="en-GB"/>
            </w:rPr>
          </w:pPr>
          <w:ins w:id="86" w:author="Stuart McLarnon (NESO)" w:date="2024-11-19T13:05:00Z">
            <w:r>
              <w:fldChar w:fldCharType="begin"/>
            </w:r>
            <w:r>
              <w:instrText>HYPERLINK \l "_Toc182497865"</w:instrText>
            </w:r>
            <w:r>
              <w:fldChar w:fldCharType="separate"/>
            </w:r>
            <w:r w:rsidR="00C00228" w:rsidRPr="00CE6C72">
              <w:rPr>
                <w:rStyle w:val="Hyperlink"/>
              </w:rPr>
              <w:t>2.7.</w:t>
            </w:r>
            <w:r w:rsidR="00C00228">
              <w:rPr>
                <w:rFonts w:eastAsiaTheme="minorEastAsia"/>
                <w:lang w:eastAsia="en-GB"/>
              </w:rPr>
              <w:tab/>
            </w:r>
            <w:r w:rsidR="00C00228" w:rsidRPr="00CE6C72">
              <w:rPr>
                <w:rStyle w:val="Hyperlink"/>
              </w:rPr>
              <w:t>Submission Messages</w:t>
            </w:r>
            <w:r w:rsidR="00C00228">
              <w:rPr>
                <w:webHidden/>
              </w:rPr>
              <w:tab/>
            </w:r>
            <w:r w:rsidR="00C00228">
              <w:rPr>
                <w:webHidden/>
              </w:rPr>
              <w:fldChar w:fldCharType="begin"/>
            </w:r>
            <w:r w:rsidR="00C00228">
              <w:rPr>
                <w:webHidden/>
              </w:rPr>
              <w:instrText xml:space="preserve"> PAGEREF _Toc182497865 \h </w:instrText>
            </w:r>
          </w:ins>
          <w:r w:rsidR="00C00228">
            <w:rPr>
              <w:webHidden/>
            </w:rPr>
          </w:r>
          <w:ins w:id="87" w:author="Stuart McLarnon (NESO)" w:date="2024-11-19T13:05:00Z">
            <w:r w:rsidR="00C00228">
              <w:rPr>
                <w:webHidden/>
              </w:rPr>
              <w:fldChar w:fldCharType="separate"/>
            </w:r>
            <w:r w:rsidR="00C34344">
              <w:rPr>
                <w:webHidden/>
              </w:rPr>
              <w:t>20</w:t>
            </w:r>
            <w:r w:rsidR="00C00228">
              <w:rPr>
                <w:webHidden/>
              </w:rPr>
              <w:fldChar w:fldCharType="end"/>
            </w:r>
            <w:r>
              <w:fldChar w:fldCharType="end"/>
            </w:r>
          </w:ins>
        </w:p>
        <w:p w14:paraId="3215FDF1" w14:textId="25BB4DCD" w:rsidR="00C00228" w:rsidRDefault="00000000">
          <w:pPr>
            <w:pStyle w:val="TOC3"/>
            <w:tabs>
              <w:tab w:val="clear" w:pos="9736"/>
              <w:tab w:val="right" w:leader="dot" w:pos="9742"/>
            </w:tabs>
            <w:rPr>
              <w:ins w:id="88" w:author="Stuart McLarnon (NESO)" w:date="2024-11-19T13:05:00Z"/>
              <w:rFonts w:eastAsiaTheme="minorEastAsia"/>
              <w:lang w:eastAsia="en-GB"/>
            </w:rPr>
          </w:pPr>
          <w:ins w:id="89" w:author="Stuart McLarnon (NESO)" w:date="2024-11-19T13:05:00Z">
            <w:r>
              <w:fldChar w:fldCharType="begin"/>
            </w:r>
            <w:r>
              <w:instrText>HYPERLINK \l "_Toc182497866"</w:instrText>
            </w:r>
            <w:r>
              <w:fldChar w:fldCharType="separate"/>
            </w:r>
            <w:r w:rsidR="00C00228" w:rsidRPr="00CE6C72">
              <w:rPr>
                <w:rStyle w:val="Hyperlink"/>
              </w:rPr>
              <w:t>2.7.1.</w:t>
            </w:r>
            <w:r w:rsidR="00C00228">
              <w:rPr>
                <w:rFonts w:eastAsiaTheme="minorEastAsia"/>
                <w:lang w:eastAsia="en-GB"/>
              </w:rPr>
              <w:tab/>
            </w:r>
            <w:r w:rsidR="00C00228" w:rsidRPr="00CE6C72">
              <w:rPr>
                <w:rStyle w:val="Hyperlink"/>
              </w:rPr>
              <w:t>Submission Error codes</w:t>
            </w:r>
            <w:r w:rsidR="00C00228">
              <w:rPr>
                <w:webHidden/>
              </w:rPr>
              <w:tab/>
            </w:r>
            <w:r w:rsidR="00C00228">
              <w:rPr>
                <w:webHidden/>
              </w:rPr>
              <w:fldChar w:fldCharType="begin"/>
            </w:r>
            <w:r w:rsidR="00C00228">
              <w:rPr>
                <w:webHidden/>
              </w:rPr>
              <w:instrText xml:space="preserve"> PAGEREF _Toc182497866 \h </w:instrText>
            </w:r>
          </w:ins>
          <w:r w:rsidR="00C00228">
            <w:rPr>
              <w:webHidden/>
            </w:rPr>
          </w:r>
          <w:ins w:id="90" w:author="Stuart McLarnon (NESO)" w:date="2024-11-19T13:05:00Z">
            <w:r w:rsidR="00C00228">
              <w:rPr>
                <w:webHidden/>
              </w:rPr>
              <w:fldChar w:fldCharType="separate"/>
            </w:r>
            <w:r w:rsidR="00C34344">
              <w:rPr>
                <w:webHidden/>
              </w:rPr>
              <w:t>24</w:t>
            </w:r>
            <w:r w:rsidR="00C00228">
              <w:rPr>
                <w:webHidden/>
              </w:rPr>
              <w:fldChar w:fldCharType="end"/>
            </w:r>
            <w:r>
              <w:fldChar w:fldCharType="end"/>
            </w:r>
          </w:ins>
        </w:p>
        <w:p w14:paraId="10BBCF3C" w14:textId="25839F05" w:rsidR="00C00228" w:rsidRDefault="00000000">
          <w:pPr>
            <w:pStyle w:val="TOC2"/>
            <w:tabs>
              <w:tab w:val="left" w:pos="660"/>
            </w:tabs>
            <w:rPr>
              <w:ins w:id="91" w:author="Stuart McLarnon (NESO)" w:date="2024-11-19T13:05:00Z"/>
              <w:rFonts w:eastAsiaTheme="minorEastAsia"/>
              <w:lang w:eastAsia="en-GB"/>
            </w:rPr>
          </w:pPr>
          <w:ins w:id="92" w:author="Stuart McLarnon (NESO)" w:date="2024-11-19T13:05:00Z">
            <w:r>
              <w:fldChar w:fldCharType="begin"/>
            </w:r>
            <w:r>
              <w:instrText>HYPERLINK \l "_Toc182497867"</w:instrText>
            </w:r>
            <w:r>
              <w:fldChar w:fldCharType="separate"/>
            </w:r>
            <w:r w:rsidR="00C00228" w:rsidRPr="00CE6C72">
              <w:rPr>
                <w:rStyle w:val="Hyperlink"/>
              </w:rPr>
              <w:t>2.8.</w:t>
            </w:r>
            <w:r w:rsidR="00C00228">
              <w:rPr>
                <w:rFonts w:eastAsiaTheme="minorEastAsia"/>
                <w:lang w:eastAsia="en-GB"/>
              </w:rPr>
              <w:tab/>
            </w:r>
            <w:r w:rsidR="00C00228" w:rsidRPr="00CE6C72">
              <w:rPr>
                <w:rStyle w:val="Hyperlink"/>
              </w:rPr>
              <w:t>Undelivered Messages</w:t>
            </w:r>
            <w:r w:rsidR="00C00228">
              <w:rPr>
                <w:webHidden/>
              </w:rPr>
              <w:tab/>
            </w:r>
            <w:r w:rsidR="00C00228">
              <w:rPr>
                <w:webHidden/>
              </w:rPr>
              <w:fldChar w:fldCharType="begin"/>
            </w:r>
            <w:r w:rsidR="00C00228">
              <w:rPr>
                <w:webHidden/>
              </w:rPr>
              <w:instrText xml:space="preserve"> PAGEREF _Toc182497867 \h </w:instrText>
            </w:r>
          </w:ins>
          <w:r w:rsidR="00C00228">
            <w:rPr>
              <w:webHidden/>
            </w:rPr>
          </w:r>
          <w:ins w:id="93" w:author="Stuart McLarnon (NESO)" w:date="2024-11-19T13:05:00Z">
            <w:r w:rsidR="00C00228">
              <w:rPr>
                <w:webHidden/>
              </w:rPr>
              <w:fldChar w:fldCharType="separate"/>
            </w:r>
            <w:r w:rsidR="00C34344">
              <w:rPr>
                <w:webHidden/>
              </w:rPr>
              <w:t>25</w:t>
            </w:r>
            <w:r w:rsidR="00C00228">
              <w:rPr>
                <w:webHidden/>
              </w:rPr>
              <w:fldChar w:fldCharType="end"/>
            </w:r>
            <w:r>
              <w:fldChar w:fldCharType="end"/>
            </w:r>
          </w:ins>
        </w:p>
        <w:p w14:paraId="1009EB9E" w14:textId="0B8BF432" w:rsidR="00C00228" w:rsidRDefault="00000000">
          <w:pPr>
            <w:pStyle w:val="TOC2"/>
            <w:tabs>
              <w:tab w:val="left" w:pos="660"/>
            </w:tabs>
            <w:rPr>
              <w:ins w:id="94" w:author="Stuart McLarnon (NESO)" w:date="2024-11-19T13:05:00Z"/>
              <w:rFonts w:eastAsiaTheme="minorEastAsia"/>
              <w:lang w:eastAsia="en-GB"/>
            </w:rPr>
          </w:pPr>
          <w:ins w:id="95" w:author="Stuart McLarnon (NESO)" w:date="2024-11-19T13:05:00Z">
            <w:r>
              <w:fldChar w:fldCharType="begin"/>
            </w:r>
            <w:r>
              <w:instrText>HYPERLINK \l "_Toc182497868"</w:instrText>
            </w:r>
            <w:r>
              <w:fldChar w:fldCharType="separate"/>
            </w:r>
            <w:r w:rsidR="00C00228" w:rsidRPr="00CE6C72">
              <w:rPr>
                <w:rStyle w:val="Hyperlink"/>
              </w:rPr>
              <w:t>2.9.</w:t>
            </w:r>
            <w:r w:rsidR="00C00228">
              <w:rPr>
                <w:rFonts w:eastAsiaTheme="minorEastAsia"/>
                <w:lang w:eastAsia="en-GB"/>
              </w:rPr>
              <w:tab/>
            </w:r>
            <w:r w:rsidR="00C00228" w:rsidRPr="00CE6C72">
              <w:rPr>
                <w:rStyle w:val="Hyperlink"/>
              </w:rPr>
              <w:t>Alarm Messages</w:t>
            </w:r>
            <w:r w:rsidR="00C00228">
              <w:rPr>
                <w:webHidden/>
              </w:rPr>
              <w:tab/>
            </w:r>
            <w:r w:rsidR="00C00228">
              <w:rPr>
                <w:webHidden/>
              </w:rPr>
              <w:fldChar w:fldCharType="begin"/>
            </w:r>
            <w:r w:rsidR="00C00228">
              <w:rPr>
                <w:webHidden/>
              </w:rPr>
              <w:instrText xml:space="preserve"> PAGEREF _Toc182497868 \h </w:instrText>
            </w:r>
          </w:ins>
          <w:r w:rsidR="00C00228">
            <w:rPr>
              <w:webHidden/>
            </w:rPr>
          </w:r>
          <w:ins w:id="96" w:author="Stuart McLarnon (NESO)" w:date="2024-11-19T13:05:00Z">
            <w:r w:rsidR="00C00228">
              <w:rPr>
                <w:webHidden/>
              </w:rPr>
              <w:fldChar w:fldCharType="separate"/>
            </w:r>
            <w:r w:rsidR="00C34344">
              <w:rPr>
                <w:webHidden/>
              </w:rPr>
              <w:t>25</w:t>
            </w:r>
            <w:r w:rsidR="00C00228">
              <w:rPr>
                <w:webHidden/>
              </w:rPr>
              <w:fldChar w:fldCharType="end"/>
            </w:r>
            <w:r>
              <w:fldChar w:fldCharType="end"/>
            </w:r>
          </w:ins>
        </w:p>
        <w:p w14:paraId="67A0D66D" w14:textId="43AEA4ED" w:rsidR="00C00228" w:rsidRDefault="00000000">
          <w:pPr>
            <w:pStyle w:val="TOC1"/>
            <w:tabs>
              <w:tab w:val="left" w:pos="440"/>
            </w:tabs>
            <w:rPr>
              <w:ins w:id="97" w:author="Stuart McLarnon (NESO)" w:date="2024-11-19T13:05:00Z"/>
              <w:rFonts w:eastAsiaTheme="minorEastAsia" w:cstheme="minorBidi"/>
              <w:color w:val="auto"/>
              <w:szCs w:val="22"/>
              <w:lang w:eastAsia="en-GB"/>
            </w:rPr>
          </w:pPr>
          <w:ins w:id="98" w:author="Stuart McLarnon (NESO)" w:date="2024-11-19T13:05:00Z">
            <w:r>
              <w:fldChar w:fldCharType="begin"/>
            </w:r>
            <w:r>
              <w:instrText>HYPERLINK \l "_Toc182497869"</w:instrText>
            </w:r>
            <w:r>
              <w:fldChar w:fldCharType="separate"/>
            </w:r>
            <w:r w:rsidR="00C00228" w:rsidRPr="00CE6C72">
              <w:rPr>
                <w:rStyle w:val="Hyperlink"/>
              </w:rPr>
              <w:t>3.</w:t>
            </w:r>
            <w:r w:rsidR="00C00228">
              <w:rPr>
                <w:rFonts w:eastAsiaTheme="minorEastAsia" w:cstheme="minorBidi"/>
                <w:color w:val="auto"/>
                <w:szCs w:val="22"/>
                <w:lang w:eastAsia="en-GB"/>
              </w:rPr>
              <w:tab/>
            </w:r>
            <w:r w:rsidR="00C00228" w:rsidRPr="00CE6C72">
              <w:rPr>
                <w:rStyle w:val="Hyperlink"/>
              </w:rPr>
              <w:t>Document Status</w:t>
            </w:r>
            <w:r w:rsidR="00C00228">
              <w:rPr>
                <w:webHidden/>
              </w:rPr>
              <w:tab/>
            </w:r>
            <w:r w:rsidR="00C00228">
              <w:rPr>
                <w:webHidden/>
              </w:rPr>
              <w:fldChar w:fldCharType="begin"/>
            </w:r>
            <w:r w:rsidR="00C00228">
              <w:rPr>
                <w:webHidden/>
              </w:rPr>
              <w:instrText xml:space="preserve"> PAGEREF _Toc182497869 \h </w:instrText>
            </w:r>
          </w:ins>
          <w:r w:rsidR="00C00228">
            <w:rPr>
              <w:webHidden/>
            </w:rPr>
          </w:r>
          <w:ins w:id="99" w:author="Stuart McLarnon (NESO)" w:date="2024-11-19T13:05:00Z">
            <w:r w:rsidR="00C00228">
              <w:rPr>
                <w:webHidden/>
              </w:rPr>
              <w:fldChar w:fldCharType="separate"/>
            </w:r>
            <w:r w:rsidR="00C34344">
              <w:rPr>
                <w:webHidden/>
              </w:rPr>
              <w:t>28</w:t>
            </w:r>
            <w:r w:rsidR="00C00228">
              <w:rPr>
                <w:webHidden/>
              </w:rPr>
              <w:fldChar w:fldCharType="end"/>
            </w:r>
            <w:r>
              <w:fldChar w:fldCharType="end"/>
            </w:r>
          </w:ins>
        </w:p>
        <w:p w14:paraId="329AAD6B" w14:textId="204EFF1F" w:rsidR="00287E31" w:rsidRPr="00327945" w:rsidRDefault="00327945" w:rsidP="00327945">
          <w:pPr>
            <w:rPr>
              <w:ins w:id="100" w:author="Stuart McLarnon (NESO)" w:date="2024-11-19T13:05:00Z"/>
            </w:rPr>
          </w:pPr>
          <w:ins w:id="101" w:author="Stuart McLarnon (NESO)" w:date="2024-11-19T13:05:00Z">
            <w:r>
              <w:rPr>
                <w:b/>
                <w:bCs/>
              </w:rPr>
              <w:fldChar w:fldCharType="end"/>
            </w:r>
          </w:ins>
        </w:p>
      </w:sdtContent>
    </w:sdt>
    <w:p w14:paraId="36A8A421" w14:textId="40DA5412" w:rsidR="00F14B84" w:rsidRDefault="00F14B84">
      <w:pPr>
        <w:spacing w:after="120" w:line="240" w:lineRule="auto"/>
        <w:rPr>
          <w:ins w:id="102" w:author="Stuart McLarnon (NESO)" w:date="2024-11-19T13:05:00Z"/>
          <w:rFonts w:asciiTheme="majorHAnsi" w:hAnsiTheme="majorHAnsi" w:cs="Poppins"/>
          <w:b/>
          <w:noProof/>
          <w:color w:val="3F0731" w:themeColor="text2"/>
          <w:sz w:val="32"/>
          <w:szCs w:val="48"/>
        </w:rPr>
      </w:pPr>
      <w:bookmarkStart w:id="103" w:name="_Toc524337393"/>
      <w:ins w:id="104" w:author="Stuart McLarnon (NESO)" w:date="2024-11-19T13:05:00Z">
        <w:r>
          <w:rPr>
            <w:rFonts w:asciiTheme="majorHAnsi" w:hAnsiTheme="majorHAnsi" w:cs="Poppins"/>
            <w:b/>
            <w:noProof/>
            <w:color w:val="3F0731" w:themeColor="text2"/>
            <w:sz w:val="32"/>
            <w:szCs w:val="48"/>
          </w:rPr>
          <w:br w:type="page"/>
        </w:r>
      </w:ins>
    </w:p>
    <w:tbl>
      <w:tblPr>
        <w:tblW w:w="0" w:type="auto"/>
        <w:tblLayout w:type="fixed"/>
        <w:tblCellMar>
          <w:left w:w="0" w:type="dxa"/>
          <w:right w:w="0" w:type="dxa"/>
        </w:tblCellMar>
        <w:tblLook w:val="04A0" w:firstRow="1" w:lastRow="0" w:firstColumn="1" w:lastColumn="0" w:noHBand="0" w:noVBand="1"/>
      </w:tblPr>
      <w:tblGrid>
        <w:gridCol w:w="835"/>
        <w:gridCol w:w="5026"/>
        <w:gridCol w:w="3299"/>
      </w:tblGrid>
      <w:tr w:rsidR="00E1101E" w14:paraId="7654B3E0" w14:textId="77777777">
        <w:trPr>
          <w:trHeight w:hRule="exact" w:val="590"/>
          <w:del w:id="105" w:author="Stuart McLarnon (NESO)" w:date="2024-11-19T13:05:00Z"/>
        </w:trPr>
        <w:tc>
          <w:tcPr>
            <w:tcW w:w="5861" w:type="dxa"/>
            <w:gridSpan w:val="2"/>
            <w:tcBorders>
              <w:top w:val="none" w:sz="0" w:space="0" w:color="000000"/>
              <w:left w:val="none" w:sz="0" w:space="0" w:color="000000"/>
              <w:bottom w:val="none" w:sz="0" w:space="0" w:color="000000"/>
              <w:right w:val="none" w:sz="0" w:space="0" w:color="000000"/>
            </w:tcBorders>
            <w:vAlign w:val="center"/>
          </w:tcPr>
          <w:p w14:paraId="310511FF" w14:textId="77777777" w:rsidR="00E1101E" w:rsidRDefault="00716B7A">
            <w:pPr>
              <w:tabs>
                <w:tab w:val="right" w:leader="dot" w:pos="5832"/>
              </w:tabs>
              <w:spacing w:before="265" w:after="44" w:line="281" w:lineRule="exact"/>
              <w:ind w:left="317"/>
              <w:textAlignment w:val="baseline"/>
              <w:rPr>
                <w:del w:id="106" w:author="Stuart McLarnon (NESO)" w:date="2024-11-19T13:05:00Z"/>
                <w:rFonts w:ascii="Arial" w:eastAsia="Arial" w:hAnsi="Arial"/>
                <w:b/>
                <w:color w:val="FFBE21"/>
                <w:sz w:val="24"/>
              </w:rPr>
            </w:pPr>
            <w:bookmarkStart w:id="107" w:name="_Toc182497849"/>
            <w:bookmarkEnd w:id="103"/>
            <w:ins w:id="108" w:author="Stuart McLarnon (NESO)" w:date="2024-11-19T13:05:00Z">
              <w:r>
                <w:t>1.</w:t>
              </w:r>
              <w:r>
                <w:tab/>
              </w:r>
            </w:ins>
            <w:del w:id="109" w:author="Stuart McLarnon (NESO)" w:date="2024-11-19T13:05:00Z">
              <w:r>
                <w:rPr>
                  <w:rFonts w:ascii="Arial" w:eastAsia="Arial" w:hAnsi="Arial"/>
                  <w:b/>
                  <w:color w:val="FFBE21"/>
                  <w:sz w:val="24"/>
                  <w:lang w:val="en-US"/>
                </w:rPr>
                <w:delText>Contents</w:delText>
              </w:r>
              <w:r>
                <w:rPr>
                  <w:rFonts w:ascii="Arial" w:eastAsia="Arial" w:hAnsi="Arial"/>
                  <w:b/>
                  <w:color w:val="000000"/>
                  <w:sz w:val="24"/>
                  <w:lang w:val="en-US"/>
                </w:rPr>
                <w:tab/>
              </w:r>
            </w:del>
          </w:p>
        </w:tc>
        <w:tc>
          <w:tcPr>
            <w:tcW w:w="3299" w:type="dxa"/>
            <w:tcBorders>
              <w:top w:val="none" w:sz="0" w:space="0" w:color="000000"/>
              <w:left w:val="none" w:sz="0" w:space="0" w:color="000000"/>
              <w:bottom w:val="none" w:sz="0" w:space="0" w:color="000000"/>
              <w:right w:val="none" w:sz="0" w:space="0" w:color="000000"/>
            </w:tcBorders>
            <w:vAlign w:val="bottom"/>
          </w:tcPr>
          <w:p w14:paraId="2A902128" w14:textId="77777777" w:rsidR="00E1101E" w:rsidRDefault="00000000">
            <w:pPr>
              <w:spacing w:before="300" w:after="59" w:line="231" w:lineRule="exact"/>
              <w:ind w:right="98"/>
              <w:jc w:val="right"/>
              <w:textAlignment w:val="baseline"/>
              <w:rPr>
                <w:del w:id="110" w:author="Stuart McLarnon (NESO)" w:date="2024-11-19T13:05:00Z"/>
                <w:rFonts w:ascii="Arial" w:eastAsia="Arial" w:hAnsi="Arial"/>
                <w:color w:val="000000"/>
                <w:sz w:val="20"/>
              </w:rPr>
            </w:pPr>
            <w:del w:id="111" w:author="Stuart McLarnon (NESO)" w:date="2024-11-19T13:05:00Z">
              <w:r>
                <w:rPr>
                  <w:rFonts w:ascii="Arial" w:eastAsia="Arial" w:hAnsi="Arial"/>
                  <w:color w:val="000000"/>
                  <w:sz w:val="20"/>
                  <w:lang w:val="en-US"/>
                </w:rPr>
                <w:delText>1</w:delText>
              </w:r>
            </w:del>
          </w:p>
        </w:tc>
      </w:tr>
      <w:tr w:rsidR="00E1101E" w14:paraId="7C3E1634" w14:textId="77777777">
        <w:trPr>
          <w:trHeight w:hRule="exact" w:val="389"/>
          <w:del w:id="112" w:author="Stuart McLarnon (NESO)" w:date="2024-11-19T13:05:00Z"/>
        </w:trPr>
        <w:tc>
          <w:tcPr>
            <w:tcW w:w="835" w:type="dxa"/>
            <w:tcBorders>
              <w:top w:val="none" w:sz="0" w:space="0" w:color="000000"/>
              <w:left w:val="none" w:sz="0" w:space="0" w:color="000000"/>
              <w:bottom w:val="none" w:sz="0" w:space="0" w:color="000000"/>
              <w:right w:val="none" w:sz="0" w:space="0" w:color="000000"/>
            </w:tcBorders>
            <w:vAlign w:val="center"/>
          </w:tcPr>
          <w:p w14:paraId="2A8588FE" w14:textId="77777777" w:rsidR="00E1101E" w:rsidRDefault="00000000">
            <w:pPr>
              <w:spacing w:before="68" w:after="46" w:line="274" w:lineRule="exact"/>
              <w:ind w:left="317"/>
              <w:textAlignment w:val="baseline"/>
              <w:rPr>
                <w:del w:id="113" w:author="Stuart McLarnon (NESO)" w:date="2024-11-19T13:05:00Z"/>
                <w:rFonts w:ascii="Arial" w:eastAsia="Arial" w:hAnsi="Arial"/>
                <w:color w:val="FFBE21"/>
                <w:sz w:val="24"/>
              </w:rPr>
            </w:pPr>
            <w:del w:id="114" w:author="Stuart McLarnon (NESO)" w:date="2024-11-19T13:05:00Z">
              <w:r>
                <w:rPr>
                  <w:rFonts w:ascii="Arial" w:eastAsia="Arial" w:hAnsi="Arial"/>
                  <w:color w:val="FFBE21"/>
                  <w:sz w:val="24"/>
                  <w:lang w:val="en-US"/>
                </w:rPr>
                <w:delText>1.</w:delText>
              </w:r>
            </w:del>
          </w:p>
        </w:tc>
        <w:tc>
          <w:tcPr>
            <w:tcW w:w="5026" w:type="dxa"/>
            <w:tcBorders>
              <w:top w:val="none" w:sz="0" w:space="0" w:color="000000"/>
              <w:left w:val="none" w:sz="0" w:space="0" w:color="000000"/>
              <w:bottom w:val="none" w:sz="0" w:space="0" w:color="000000"/>
              <w:right w:val="none" w:sz="0" w:space="0" w:color="000000"/>
            </w:tcBorders>
            <w:vAlign w:val="center"/>
          </w:tcPr>
          <w:p w14:paraId="5FE55269" w14:textId="77777777" w:rsidR="00E1101E" w:rsidRDefault="00000000">
            <w:pPr>
              <w:tabs>
                <w:tab w:val="right" w:leader="dot" w:pos="5040"/>
              </w:tabs>
              <w:spacing w:before="68" w:after="46" w:line="274" w:lineRule="exact"/>
              <w:ind w:left="211"/>
              <w:textAlignment w:val="baseline"/>
              <w:rPr>
                <w:del w:id="115" w:author="Stuart McLarnon (NESO)" w:date="2024-11-19T13:05:00Z"/>
                <w:rFonts w:ascii="Arial" w:eastAsia="Arial" w:hAnsi="Arial"/>
                <w:color w:val="FFBE21"/>
                <w:sz w:val="24"/>
              </w:rPr>
            </w:pPr>
            <w:del w:id="116" w:author="Stuart McLarnon (NESO)" w:date="2024-11-19T13:05:00Z">
              <w:r>
                <w:rPr>
                  <w:rFonts w:ascii="Arial" w:eastAsia="Arial" w:hAnsi="Arial"/>
                  <w:color w:val="FFBE21"/>
                  <w:sz w:val="24"/>
                  <w:lang w:val="en-US"/>
                </w:rPr>
                <w:delText xml:space="preserve">Introduction </w:delText>
              </w:r>
              <w:r>
                <w:rPr>
                  <w:rFonts w:ascii="Arial" w:eastAsia="Arial" w:hAnsi="Arial"/>
                  <w:color w:val="FFBE21"/>
                  <w:sz w:val="24"/>
                  <w:lang w:val="en-US"/>
                </w:rPr>
                <w:tab/>
              </w:r>
            </w:del>
          </w:p>
        </w:tc>
        <w:tc>
          <w:tcPr>
            <w:tcW w:w="3299" w:type="dxa"/>
            <w:tcBorders>
              <w:top w:val="none" w:sz="0" w:space="0" w:color="000000"/>
              <w:left w:val="none" w:sz="0" w:space="0" w:color="000000"/>
              <w:bottom w:val="none" w:sz="0" w:space="0" w:color="000000"/>
              <w:right w:val="none" w:sz="0" w:space="0" w:color="000000"/>
            </w:tcBorders>
            <w:vAlign w:val="center"/>
          </w:tcPr>
          <w:p w14:paraId="7B9773B0" w14:textId="77777777" w:rsidR="00E1101E" w:rsidRDefault="00000000">
            <w:pPr>
              <w:spacing w:before="103" w:after="56" w:line="229" w:lineRule="exact"/>
              <w:ind w:right="98"/>
              <w:jc w:val="right"/>
              <w:textAlignment w:val="baseline"/>
              <w:rPr>
                <w:del w:id="117" w:author="Stuart McLarnon (NESO)" w:date="2024-11-19T13:05:00Z"/>
                <w:rFonts w:ascii="Arial" w:eastAsia="Arial" w:hAnsi="Arial"/>
                <w:b/>
                <w:color w:val="FFBE21"/>
                <w:sz w:val="20"/>
              </w:rPr>
            </w:pPr>
            <w:del w:id="118" w:author="Stuart McLarnon (NESO)" w:date="2024-11-19T13:05:00Z">
              <w:r>
                <w:rPr>
                  <w:rFonts w:ascii="Arial" w:eastAsia="Arial" w:hAnsi="Arial"/>
                  <w:b/>
                  <w:color w:val="FFBE21"/>
                  <w:sz w:val="20"/>
                  <w:lang w:val="en-US"/>
                </w:rPr>
                <w:delText>3</w:delText>
              </w:r>
            </w:del>
          </w:p>
        </w:tc>
      </w:tr>
      <w:tr w:rsidR="00E1101E" w14:paraId="7EE937A8" w14:textId="77777777">
        <w:trPr>
          <w:trHeight w:hRule="exact" w:val="355"/>
          <w:del w:id="119" w:author="Stuart McLarnon (NESO)" w:date="2024-11-19T13:05:00Z"/>
        </w:trPr>
        <w:tc>
          <w:tcPr>
            <w:tcW w:w="835" w:type="dxa"/>
            <w:tcBorders>
              <w:top w:val="none" w:sz="0" w:space="0" w:color="000000"/>
              <w:left w:val="none" w:sz="0" w:space="0" w:color="000000"/>
              <w:bottom w:val="none" w:sz="0" w:space="0" w:color="000000"/>
              <w:right w:val="none" w:sz="0" w:space="0" w:color="000000"/>
            </w:tcBorders>
            <w:vAlign w:val="center"/>
          </w:tcPr>
          <w:p w14:paraId="74E6BF0D" w14:textId="77777777" w:rsidR="00E1101E" w:rsidRDefault="00000000">
            <w:pPr>
              <w:spacing w:before="74" w:after="40" w:line="231" w:lineRule="exact"/>
              <w:ind w:left="317"/>
              <w:textAlignment w:val="baseline"/>
              <w:rPr>
                <w:del w:id="120" w:author="Stuart McLarnon (NESO)" w:date="2024-11-19T13:05:00Z"/>
                <w:rFonts w:ascii="Arial" w:eastAsia="Arial" w:hAnsi="Arial"/>
                <w:color w:val="000000"/>
                <w:sz w:val="20"/>
              </w:rPr>
            </w:pPr>
            <w:del w:id="121" w:author="Stuart McLarnon (NESO)" w:date="2024-11-19T13:05:00Z">
              <w:r>
                <w:rPr>
                  <w:rFonts w:ascii="Arial" w:eastAsia="Arial" w:hAnsi="Arial"/>
                  <w:color w:val="000000"/>
                  <w:sz w:val="20"/>
                  <w:lang w:val="en-US"/>
                </w:rPr>
                <w:delText>1.1.</w:delText>
              </w:r>
            </w:del>
          </w:p>
        </w:tc>
        <w:tc>
          <w:tcPr>
            <w:tcW w:w="5026" w:type="dxa"/>
            <w:tcBorders>
              <w:top w:val="none" w:sz="0" w:space="0" w:color="000000"/>
              <w:left w:val="none" w:sz="0" w:space="0" w:color="000000"/>
              <w:bottom w:val="none" w:sz="0" w:space="0" w:color="000000"/>
              <w:right w:val="none" w:sz="0" w:space="0" w:color="000000"/>
            </w:tcBorders>
            <w:vAlign w:val="center"/>
          </w:tcPr>
          <w:p w14:paraId="533C40CB" w14:textId="77777777" w:rsidR="00E1101E" w:rsidRDefault="00000000">
            <w:pPr>
              <w:tabs>
                <w:tab w:val="right" w:leader="dot" w:pos="5040"/>
              </w:tabs>
              <w:spacing w:before="74" w:after="40" w:line="231" w:lineRule="exact"/>
              <w:ind w:left="211"/>
              <w:textAlignment w:val="baseline"/>
              <w:rPr>
                <w:del w:id="122" w:author="Stuart McLarnon (NESO)" w:date="2024-11-19T13:05:00Z"/>
                <w:rFonts w:ascii="Arial" w:eastAsia="Arial" w:hAnsi="Arial"/>
                <w:color w:val="000000"/>
                <w:sz w:val="20"/>
              </w:rPr>
            </w:pPr>
            <w:del w:id="123" w:author="Stuart McLarnon (NESO)" w:date="2024-11-19T13:05:00Z">
              <w:r>
                <w:rPr>
                  <w:rFonts w:ascii="Arial" w:eastAsia="Arial" w:hAnsi="Arial"/>
                  <w:color w:val="000000"/>
                  <w:sz w:val="20"/>
                  <w:lang w:val="en-US"/>
                </w:rPr>
                <w:delText>Purpose and Scope</w:delText>
              </w:r>
              <w:r>
                <w:rPr>
                  <w:rFonts w:ascii="Arial" w:eastAsia="Arial" w:hAnsi="Arial"/>
                  <w:color w:val="000000"/>
                  <w:sz w:val="20"/>
                  <w:lang w:val="en-US"/>
                </w:rPr>
                <w:tab/>
              </w:r>
            </w:del>
          </w:p>
        </w:tc>
        <w:tc>
          <w:tcPr>
            <w:tcW w:w="3299" w:type="dxa"/>
            <w:tcBorders>
              <w:top w:val="none" w:sz="0" w:space="0" w:color="000000"/>
              <w:left w:val="none" w:sz="0" w:space="0" w:color="000000"/>
              <w:bottom w:val="none" w:sz="0" w:space="0" w:color="000000"/>
              <w:right w:val="none" w:sz="0" w:space="0" w:color="000000"/>
            </w:tcBorders>
            <w:vAlign w:val="center"/>
          </w:tcPr>
          <w:p w14:paraId="498E9B50" w14:textId="77777777" w:rsidR="00E1101E" w:rsidRDefault="00000000">
            <w:pPr>
              <w:spacing w:before="74" w:after="40" w:line="231" w:lineRule="exact"/>
              <w:ind w:right="98"/>
              <w:jc w:val="right"/>
              <w:textAlignment w:val="baseline"/>
              <w:rPr>
                <w:del w:id="124" w:author="Stuart McLarnon (NESO)" w:date="2024-11-19T13:05:00Z"/>
                <w:rFonts w:ascii="Arial" w:eastAsia="Arial" w:hAnsi="Arial"/>
                <w:color w:val="000000"/>
                <w:sz w:val="20"/>
              </w:rPr>
            </w:pPr>
            <w:del w:id="125" w:author="Stuart McLarnon (NESO)" w:date="2024-11-19T13:05:00Z">
              <w:r>
                <w:rPr>
                  <w:rFonts w:ascii="Arial" w:eastAsia="Arial" w:hAnsi="Arial"/>
                  <w:color w:val="000000"/>
                  <w:sz w:val="20"/>
                  <w:lang w:val="en-US"/>
                </w:rPr>
                <w:delText>3</w:delText>
              </w:r>
            </w:del>
          </w:p>
        </w:tc>
      </w:tr>
      <w:tr w:rsidR="00E1101E" w14:paraId="7479FDC7" w14:textId="77777777">
        <w:trPr>
          <w:trHeight w:hRule="exact" w:val="351"/>
          <w:del w:id="126" w:author="Stuart McLarnon (NESO)" w:date="2024-11-19T13:05:00Z"/>
        </w:trPr>
        <w:tc>
          <w:tcPr>
            <w:tcW w:w="835" w:type="dxa"/>
            <w:tcBorders>
              <w:top w:val="none" w:sz="0" w:space="0" w:color="000000"/>
              <w:left w:val="none" w:sz="0" w:space="0" w:color="000000"/>
              <w:bottom w:val="none" w:sz="0" w:space="0" w:color="000000"/>
              <w:right w:val="none" w:sz="0" w:space="0" w:color="000000"/>
            </w:tcBorders>
            <w:vAlign w:val="center"/>
          </w:tcPr>
          <w:p w14:paraId="540921F0" w14:textId="77777777" w:rsidR="00E1101E" w:rsidRDefault="00000000">
            <w:pPr>
              <w:spacing w:before="70" w:after="49" w:line="231" w:lineRule="exact"/>
              <w:ind w:left="317"/>
              <w:textAlignment w:val="baseline"/>
              <w:rPr>
                <w:del w:id="127" w:author="Stuart McLarnon (NESO)" w:date="2024-11-19T13:05:00Z"/>
                <w:rFonts w:ascii="Arial" w:eastAsia="Arial" w:hAnsi="Arial"/>
                <w:color w:val="000000"/>
                <w:sz w:val="20"/>
              </w:rPr>
            </w:pPr>
            <w:del w:id="128" w:author="Stuart McLarnon (NESO)" w:date="2024-11-19T13:05:00Z">
              <w:r>
                <w:rPr>
                  <w:rFonts w:ascii="Arial" w:eastAsia="Arial" w:hAnsi="Arial"/>
                  <w:color w:val="000000"/>
                  <w:sz w:val="20"/>
                  <w:lang w:val="en-US"/>
                </w:rPr>
                <w:delText>1.2.</w:delText>
              </w:r>
            </w:del>
          </w:p>
        </w:tc>
        <w:tc>
          <w:tcPr>
            <w:tcW w:w="5026" w:type="dxa"/>
            <w:tcBorders>
              <w:top w:val="none" w:sz="0" w:space="0" w:color="000000"/>
              <w:left w:val="none" w:sz="0" w:space="0" w:color="000000"/>
              <w:bottom w:val="none" w:sz="0" w:space="0" w:color="000000"/>
              <w:right w:val="none" w:sz="0" w:space="0" w:color="000000"/>
            </w:tcBorders>
            <w:vAlign w:val="center"/>
          </w:tcPr>
          <w:p w14:paraId="7D67E267" w14:textId="77777777" w:rsidR="00E1101E" w:rsidRDefault="00000000">
            <w:pPr>
              <w:tabs>
                <w:tab w:val="right" w:leader="dot" w:pos="5040"/>
              </w:tabs>
              <w:spacing w:before="70" w:after="49" w:line="231" w:lineRule="exact"/>
              <w:ind w:left="211"/>
              <w:textAlignment w:val="baseline"/>
              <w:rPr>
                <w:del w:id="129" w:author="Stuart McLarnon (NESO)" w:date="2024-11-19T13:05:00Z"/>
                <w:rFonts w:ascii="Arial" w:eastAsia="Arial" w:hAnsi="Arial"/>
                <w:color w:val="000000"/>
                <w:sz w:val="20"/>
              </w:rPr>
            </w:pPr>
            <w:del w:id="130" w:author="Stuart McLarnon (NESO)" w:date="2024-11-19T13:05:00Z">
              <w:r>
                <w:rPr>
                  <w:rFonts w:ascii="Arial" w:eastAsia="Arial" w:hAnsi="Arial"/>
                  <w:color w:val="000000"/>
                  <w:sz w:val="20"/>
                  <w:lang w:val="en-US"/>
                </w:rPr>
                <w:delText>Definitions</w:delText>
              </w:r>
              <w:r>
                <w:rPr>
                  <w:rFonts w:ascii="Arial" w:eastAsia="Arial" w:hAnsi="Arial"/>
                  <w:color w:val="000000"/>
                  <w:sz w:val="20"/>
                  <w:lang w:val="en-US"/>
                </w:rPr>
                <w:tab/>
              </w:r>
            </w:del>
          </w:p>
        </w:tc>
        <w:tc>
          <w:tcPr>
            <w:tcW w:w="3299" w:type="dxa"/>
            <w:tcBorders>
              <w:top w:val="none" w:sz="0" w:space="0" w:color="000000"/>
              <w:left w:val="none" w:sz="0" w:space="0" w:color="000000"/>
              <w:bottom w:val="none" w:sz="0" w:space="0" w:color="000000"/>
              <w:right w:val="none" w:sz="0" w:space="0" w:color="000000"/>
            </w:tcBorders>
            <w:vAlign w:val="center"/>
          </w:tcPr>
          <w:p w14:paraId="1565910B" w14:textId="77777777" w:rsidR="00E1101E" w:rsidRDefault="00000000">
            <w:pPr>
              <w:spacing w:before="70" w:after="49" w:line="231" w:lineRule="exact"/>
              <w:ind w:right="98"/>
              <w:jc w:val="right"/>
              <w:textAlignment w:val="baseline"/>
              <w:rPr>
                <w:del w:id="131" w:author="Stuart McLarnon (NESO)" w:date="2024-11-19T13:05:00Z"/>
                <w:rFonts w:ascii="Arial" w:eastAsia="Arial" w:hAnsi="Arial"/>
                <w:color w:val="000000"/>
                <w:sz w:val="20"/>
              </w:rPr>
            </w:pPr>
            <w:del w:id="132" w:author="Stuart McLarnon (NESO)" w:date="2024-11-19T13:05:00Z">
              <w:r>
                <w:rPr>
                  <w:rFonts w:ascii="Arial" w:eastAsia="Arial" w:hAnsi="Arial"/>
                  <w:color w:val="000000"/>
                  <w:sz w:val="20"/>
                  <w:lang w:val="en-US"/>
                </w:rPr>
                <w:delText>3</w:delText>
              </w:r>
            </w:del>
          </w:p>
        </w:tc>
      </w:tr>
      <w:tr w:rsidR="00E1101E" w14:paraId="0FD98377" w14:textId="77777777">
        <w:trPr>
          <w:trHeight w:hRule="exact" w:val="316"/>
          <w:del w:id="133" w:author="Stuart McLarnon (NESO)" w:date="2024-11-19T13:05:00Z"/>
        </w:trPr>
        <w:tc>
          <w:tcPr>
            <w:tcW w:w="835" w:type="dxa"/>
            <w:tcBorders>
              <w:top w:val="none" w:sz="0" w:space="0" w:color="000000"/>
              <w:left w:val="none" w:sz="0" w:space="0" w:color="000000"/>
              <w:bottom w:val="none" w:sz="0" w:space="0" w:color="000000"/>
              <w:right w:val="none" w:sz="0" w:space="0" w:color="000000"/>
            </w:tcBorders>
            <w:vAlign w:val="center"/>
          </w:tcPr>
          <w:p w14:paraId="0709B0A2" w14:textId="77777777" w:rsidR="00E1101E" w:rsidRDefault="00000000">
            <w:pPr>
              <w:spacing w:before="69" w:after="1" w:line="231" w:lineRule="exact"/>
              <w:ind w:left="317"/>
              <w:textAlignment w:val="baseline"/>
              <w:rPr>
                <w:del w:id="134" w:author="Stuart McLarnon (NESO)" w:date="2024-11-19T13:05:00Z"/>
                <w:rFonts w:ascii="Arial" w:eastAsia="Arial" w:hAnsi="Arial"/>
                <w:color w:val="000000"/>
                <w:sz w:val="20"/>
              </w:rPr>
            </w:pPr>
            <w:del w:id="135" w:author="Stuart McLarnon (NESO)" w:date="2024-11-19T13:05:00Z">
              <w:r>
                <w:rPr>
                  <w:rFonts w:ascii="Arial" w:eastAsia="Arial" w:hAnsi="Arial"/>
                  <w:color w:val="000000"/>
                  <w:sz w:val="20"/>
                  <w:lang w:val="en-US"/>
                </w:rPr>
                <w:delText>1.3.</w:delText>
              </w:r>
            </w:del>
          </w:p>
        </w:tc>
        <w:tc>
          <w:tcPr>
            <w:tcW w:w="5026" w:type="dxa"/>
            <w:tcBorders>
              <w:top w:val="none" w:sz="0" w:space="0" w:color="000000"/>
              <w:left w:val="none" w:sz="0" w:space="0" w:color="000000"/>
              <w:bottom w:val="none" w:sz="0" w:space="0" w:color="000000"/>
              <w:right w:val="none" w:sz="0" w:space="0" w:color="000000"/>
            </w:tcBorders>
            <w:vAlign w:val="center"/>
          </w:tcPr>
          <w:p w14:paraId="19C9FBB7" w14:textId="77777777" w:rsidR="00E1101E" w:rsidRDefault="00000000">
            <w:pPr>
              <w:tabs>
                <w:tab w:val="right" w:leader="dot" w:pos="5040"/>
              </w:tabs>
              <w:spacing w:before="69" w:after="1" w:line="231" w:lineRule="exact"/>
              <w:ind w:left="211"/>
              <w:textAlignment w:val="baseline"/>
              <w:rPr>
                <w:del w:id="136" w:author="Stuart McLarnon (NESO)" w:date="2024-11-19T13:05:00Z"/>
                <w:rFonts w:ascii="Arial" w:eastAsia="Arial" w:hAnsi="Arial"/>
                <w:color w:val="000000"/>
                <w:sz w:val="20"/>
              </w:rPr>
            </w:pPr>
            <w:del w:id="137" w:author="Stuart McLarnon (NESO)" w:date="2024-11-19T13:05:00Z">
              <w:r>
                <w:rPr>
                  <w:rFonts w:ascii="Arial" w:eastAsia="Arial" w:hAnsi="Arial"/>
                  <w:color w:val="000000"/>
                  <w:sz w:val="20"/>
                  <w:lang w:val="en-US"/>
                </w:rPr>
                <w:delText>Related Documents</w:delText>
              </w:r>
              <w:r>
                <w:rPr>
                  <w:rFonts w:ascii="Arial" w:eastAsia="Arial" w:hAnsi="Arial"/>
                  <w:color w:val="000000"/>
                  <w:sz w:val="20"/>
                  <w:lang w:val="en-US"/>
                </w:rPr>
                <w:tab/>
              </w:r>
            </w:del>
          </w:p>
        </w:tc>
        <w:tc>
          <w:tcPr>
            <w:tcW w:w="3299" w:type="dxa"/>
            <w:tcBorders>
              <w:top w:val="none" w:sz="0" w:space="0" w:color="000000"/>
              <w:left w:val="none" w:sz="0" w:space="0" w:color="000000"/>
              <w:bottom w:val="none" w:sz="0" w:space="0" w:color="000000"/>
              <w:right w:val="none" w:sz="0" w:space="0" w:color="000000"/>
            </w:tcBorders>
            <w:vAlign w:val="center"/>
          </w:tcPr>
          <w:p w14:paraId="74CA4C2E" w14:textId="77777777" w:rsidR="00E1101E" w:rsidRDefault="00000000">
            <w:pPr>
              <w:spacing w:before="69" w:after="1" w:line="231" w:lineRule="exact"/>
              <w:ind w:right="98"/>
              <w:jc w:val="right"/>
              <w:textAlignment w:val="baseline"/>
              <w:rPr>
                <w:del w:id="138" w:author="Stuart McLarnon (NESO)" w:date="2024-11-19T13:05:00Z"/>
                <w:rFonts w:ascii="Arial" w:eastAsia="Arial" w:hAnsi="Arial"/>
                <w:color w:val="000000"/>
                <w:sz w:val="20"/>
              </w:rPr>
            </w:pPr>
            <w:del w:id="139" w:author="Stuart McLarnon (NESO)" w:date="2024-11-19T13:05:00Z">
              <w:r>
                <w:rPr>
                  <w:rFonts w:ascii="Arial" w:eastAsia="Arial" w:hAnsi="Arial"/>
                  <w:color w:val="000000"/>
                  <w:sz w:val="20"/>
                  <w:lang w:val="en-US"/>
                </w:rPr>
                <w:delText>4</w:delText>
              </w:r>
            </w:del>
          </w:p>
        </w:tc>
      </w:tr>
    </w:tbl>
    <w:p w14:paraId="26951E5C" w14:textId="77777777" w:rsidR="00E1101E" w:rsidRDefault="00E1101E">
      <w:pPr>
        <w:spacing w:after="196" w:line="20" w:lineRule="exact"/>
        <w:rPr>
          <w:del w:id="140" w:author="Stuart McLarnon (NESO)" w:date="2024-11-19T13:05:00Z"/>
        </w:rPr>
      </w:pPr>
    </w:p>
    <w:tbl>
      <w:tblPr>
        <w:tblW w:w="0" w:type="auto"/>
        <w:tblLayout w:type="fixed"/>
        <w:tblCellMar>
          <w:left w:w="0" w:type="dxa"/>
          <w:right w:w="0" w:type="dxa"/>
        </w:tblCellMar>
        <w:tblLook w:val="04A0" w:firstRow="1" w:lastRow="0" w:firstColumn="1" w:lastColumn="0" w:noHBand="0" w:noVBand="1"/>
      </w:tblPr>
      <w:tblGrid>
        <w:gridCol w:w="826"/>
        <w:gridCol w:w="5990"/>
        <w:gridCol w:w="2344"/>
      </w:tblGrid>
      <w:tr w:rsidR="00E1101E" w14:paraId="71A5DFD3" w14:textId="77777777">
        <w:trPr>
          <w:trHeight w:hRule="exact" w:val="557"/>
          <w:del w:id="141"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41BA76C1" w14:textId="77777777" w:rsidR="00E1101E" w:rsidRDefault="00000000">
            <w:pPr>
              <w:spacing w:before="236" w:after="30" w:line="281" w:lineRule="exact"/>
              <w:ind w:left="312"/>
              <w:textAlignment w:val="baseline"/>
              <w:rPr>
                <w:del w:id="142" w:author="Stuart McLarnon (NESO)" w:date="2024-11-19T13:05:00Z"/>
                <w:rFonts w:ascii="Arial" w:eastAsia="Arial" w:hAnsi="Arial"/>
                <w:b/>
                <w:color w:val="FFBE21"/>
                <w:sz w:val="24"/>
              </w:rPr>
            </w:pPr>
            <w:del w:id="143" w:author="Stuart McLarnon (NESO)" w:date="2024-11-19T13:05:00Z">
              <w:r>
                <w:rPr>
                  <w:rFonts w:ascii="Arial" w:eastAsia="Arial" w:hAnsi="Arial"/>
                  <w:b/>
                  <w:color w:val="FFBE21"/>
                  <w:sz w:val="24"/>
                  <w:lang w:val="en-US"/>
                </w:rPr>
                <w:delText>2.</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296AA0F5" w14:textId="77777777" w:rsidR="00E1101E" w:rsidRDefault="00000000">
            <w:pPr>
              <w:tabs>
                <w:tab w:val="right" w:leader="dot" w:pos="5976"/>
              </w:tabs>
              <w:spacing w:before="236" w:after="30" w:line="281" w:lineRule="exact"/>
              <w:ind w:left="201"/>
              <w:textAlignment w:val="baseline"/>
              <w:rPr>
                <w:del w:id="144" w:author="Stuart McLarnon (NESO)" w:date="2024-11-19T13:05:00Z"/>
                <w:rFonts w:ascii="Arial" w:eastAsia="Arial" w:hAnsi="Arial"/>
                <w:b/>
                <w:color w:val="FFBE21"/>
                <w:sz w:val="24"/>
              </w:rPr>
            </w:pPr>
            <w:del w:id="145" w:author="Stuart McLarnon (NESO)" w:date="2024-11-19T13:05:00Z">
              <w:r>
                <w:rPr>
                  <w:rFonts w:ascii="Arial" w:eastAsia="Arial" w:hAnsi="Arial"/>
                  <w:b/>
                  <w:color w:val="FFBE21"/>
                  <w:sz w:val="24"/>
                  <w:lang w:val="en-US"/>
                </w:rPr>
                <w:delText xml:space="preserve">Message Structure Details </w:delText>
              </w:r>
              <w:r>
                <w:rPr>
                  <w:rFonts w:ascii="Arial" w:eastAsia="Arial" w:hAnsi="Arial"/>
                  <w:b/>
                  <w:color w:val="FFBE21"/>
                  <w:sz w:val="24"/>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7AAD9E7B" w14:textId="77777777" w:rsidR="00E1101E" w:rsidRDefault="00000000">
            <w:pPr>
              <w:spacing w:before="236" w:after="30" w:line="281" w:lineRule="exact"/>
              <w:ind w:right="54"/>
              <w:jc w:val="right"/>
              <w:textAlignment w:val="baseline"/>
              <w:rPr>
                <w:del w:id="146" w:author="Stuart McLarnon (NESO)" w:date="2024-11-19T13:05:00Z"/>
                <w:rFonts w:ascii="Arial" w:eastAsia="Arial" w:hAnsi="Arial"/>
                <w:b/>
                <w:color w:val="FFBE21"/>
                <w:sz w:val="24"/>
              </w:rPr>
            </w:pPr>
            <w:del w:id="147" w:author="Stuart McLarnon (NESO)" w:date="2024-11-19T13:05:00Z">
              <w:r>
                <w:rPr>
                  <w:rFonts w:ascii="Arial" w:eastAsia="Arial" w:hAnsi="Arial"/>
                  <w:b/>
                  <w:color w:val="FFBE21"/>
                  <w:sz w:val="24"/>
                  <w:lang w:val="en-US"/>
                </w:rPr>
                <w:delText>4</w:delText>
              </w:r>
            </w:del>
          </w:p>
        </w:tc>
      </w:tr>
      <w:tr w:rsidR="00E1101E" w14:paraId="308BFEFD" w14:textId="77777777">
        <w:trPr>
          <w:trHeight w:hRule="exact" w:val="350"/>
          <w:del w:id="148"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03888756" w14:textId="77777777" w:rsidR="00E1101E" w:rsidRDefault="00000000">
            <w:pPr>
              <w:spacing w:before="74" w:after="31" w:line="231" w:lineRule="exact"/>
              <w:ind w:left="312"/>
              <w:textAlignment w:val="baseline"/>
              <w:rPr>
                <w:del w:id="149" w:author="Stuart McLarnon (NESO)" w:date="2024-11-19T13:05:00Z"/>
                <w:rFonts w:ascii="Arial" w:eastAsia="Arial" w:hAnsi="Arial"/>
                <w:color w:val="000000"/>
                <w:sz w:val="20"/>
              </w:rPr>
            </w:pPr>
            <w:del w:id="150" w:author="Stuart McLarnon (NESO)" w:date="2024-11-19T13:05:00Z">
              <w:r>
                <w:rPr>
                  <w:rFonts w:ascii="Arial" w:eastAsia="Arial" w:hAnsi="Arial"/>
                  <w:color w:val="000000"/>
                  <w:sz w:val="20"/>
                  <w:lang w:val="en-US"/>
                </w:rPr>
                <w:delText>2.1.</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27BC8E17" w14:textId="77777777" w:rsidR="00E1101E" w:rsidRDefault="00000000">
            <w:pPr>
              <w:tabs>
                <w:tab w:val="right" w:leader="dot" w:pos="5976"/>
              </w:tabs>
              <w:spacing w:before="74" w:after="31" w:line="231" w:lineRule="exact"/>
              <w:ind w:left="201"/>
              <w:textAlignment w:val="baseline"/>
              <w:rPr>
                <w:del w:id="151" w:author="Stuart McLarnon (NESO)" w:date="2024-11-19T13:05:00Z"/>
                <w:rFonts w:ascii="Arial" w:eastAsia="Arial" w:hAnsi="Arial"/>
                <w:color w:val="000000"/>
                <w:sz w:val="20"/>
              </w:rPr>
            </w:pPr>
            <w:del w:id="152" w:author="Stuart McLarnon (NESO)" w:date="2024-11-19T13:05:00Z">
              <w:r>
                <w:rPr>
                  <w:rFonts w:ascii="Arial" w:eastAsia="Arial" w:hAnsi="Arial"/>
                  <w:color w:val="000000"/>
                  <w:sz w:val="20"/>
                  <w:lang w:val="en-US"/>
                </w:rPr>
                <w:delText>Message Guidelines - General Description</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07A3C367" w14:textId="77777777" w:rsidR="00E1101E" w:rsidRDefault="00000000">
            <w:pPr>
              <w:spacing w:before="74" w:after="31" w:line="231" w:lineRule="exact"/>
              <w:ind w:right="54"/>
              <w:jc w:val="right"/>
              <w:textAlignment w:val="baseline"/>
              <w:rPr>
                <w:del w:id="153" w:author="Stuart McLarnon (NESO)" w:date="2024-11-19T13:05:00Z"/>
                <w:rFonts w:ascii="Arial" w:eastAsia="Arial" w:hAnsi="Arial"/>
                <w:color w:val="000000"/>
                <w:sz w:val="20"/>
              </w:rPr>
            </w:pPr>
            <w:del w:id="154" w:author="Stuart McLarnon (NESO)" w:date="2024-11-19T13:05:00Z">
              <w:r>
                <w:rPr>
                  <w:rFonts w:ascii="Arial" w:eastAsia="Arial" w:hAnsi="Arial"/>
                  <w:color w:val="000000"/>
                  <w:sz w:val="20"/>
                  <w:lang w:val="en-US"/>
                </w:rPr>
                <w:delText>4</w:delText>
              </w:r>
            </w:del>
          </w:p>
        </w:tc>
      </w:tr>
      <w:tr w:rsidR="00E1101E" w14:paraId="7DFFAABF" w14:textId="77777777">
        <w:trPr>
          <w:trHeight w:hRule="exact" w:val="355"/>
          <w:del w:id="155"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05C20F13" w14:textId="77777777" w:rsidR="00E1101E" w:rsidRDefault="00000000">
            <w:pPr>
              <w:spacing w:before="75" w:after="40" w:line="231" w:lineRule="exact"/>
              <w:ind w:left="312"/>
              <w:textAlignment w:val="baseline"/>
              <w:rPr>
                <w:del w:id="156" w:author="Stuart McLarnon (NESO)" w:date="2024-11-19T13:05:00Z"/>
                <w:rFonts w:ascii="Arial" w:eastAsia="Arial" w:hAnsi="Arial"/>
                <w:color w:val="000000"/>
                <w:sz w:val="20"/>
              </w:rPr>
            </w:pPr>
            <w:del w:id="157" w:author="Stuart McLarnon (NESO)" w:date="2024-11-19T13:05:00Z">
              <w:r>
                <w:rPr>
                  <w:rFonts w:ascii="Arial" w:eastAsia="Arial" w:hAnsi="Arial"/>
                  <w:color w:val="000000"/>
                  <w:sz w:val="20"/>
                  <w:lang w:val="en-US"/>
                </w:rPr>
                <w:delText>2.2.</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00C8F33E" w14:textId="77777777" w:rsidR="00E1101E" w:rsidRDefault="00000000">
            <w:pPr>
              <w:tabs>
                <w:tab w:val="right" w:leader="dot" w:pos="5976"/>
              </w:tabs>
              <w:spacing w:before="75" w:after="40" w:line="231" w:lineRule="exact"/>
              <w:ind w:left="201"/>
              <w:textAlignment w:val="baseline"/>
              <w:rPr>
                <w:del w:id="158" w:author="Stuart McLarnon (NESO)" w:date="2024-11-19T13:05:00Z"/>
                <w:rFonts w:ascii="Arial" w:eastAsia="Arial" w:hAnsi="Arial"/>
                <w:color w:val="000000"/>
                <w:sz w:val="20"/>
              </w:rPr>
            </w:pPr>
            <w:del w:id="159" w:author="Stuart McLarnon (NESO)" w:date="2024-11-19T13:05:00Z">
              <w:r>
                <w:rPr>
                  <w:rFonts w:ascii="Arial" w:eastAsia="Arial" w:hAnsi="Arial"/>
                  <w:color w:val="000000"/>
                  <w:sz w:val="20"/>
                  <w:lang w:val="en-US"/>
                </w:rPr>
                <w:delText>Message Prefix Part</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382852DD" w14:textId="77777777" w:rsidR="00E1101E" w:rsidRDefault="00000000">
            <w:pPr>
              <w:spacing w:before="75" w:after="40" w:line="231" w:lineRule="exact"/>
              <w:ind w:right="54"/>
              <w:jc w:val="right"/>
              <w:textAlignment w:val="baseline"/>
              <w:rPr>
                <w:del w:id="160" w:author="Stuart McLarnon (NESO)" w:date="2024-11-19T13:05:00Z"/>
                <w:rFonts w:ascii="Arial" w:eastAsia="Arial" w:hAnsi="Arial"/>
                <w:color w:val="000000"/>
                <w:sz w:val="20"/>
              </w:rPr>
            </w:pPr>
            <w:del w:id="161" w:author="Stuart McLarnon (NESO)" w:date="2024-11-19T13:05:00Z">
              <w:r>
                <w:rPr>
                  <w:rFonts w:ascii="Arial" w:eastAsia="Arial" w:hAnsi="Arial"/>
                  <w:color w:val="000000"/>
                  <w:sz w:val="20"/>
                  <w:lang w:val="en-US"/>
                </w:rPr>
                <w:delText>5</w:delText>
              </w:r>
            </w:del>
          </w:p>
        </w:tc>
      </w:tr>
      <w:tr w:rsidR="00E1101E" w14:paraId="0C18889D" w14:textId="77777777">
        <w:trPr>
          <w:trHeight w:hRule="exact" w:val="351"/>
          <w:del w:id="162"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54464B1C" w14:textId="77777777" w:rsidR="00E1101E" w:rsidRDefault="00000000">
            <w:pPr>
              <w:spacing w:before="70" w:after="50" w:line="231" w:lineRule="exact"/>
              <w:ind w:left="312"/>
              <w:textAlignment w:val="baseline"/>
              <w:rPr>
                <w:del w:id="163" w:author="Stuart McLarnon (NESO)" w:date="2024-11-19T13:05:00Z"/>
                <w:rFonts w:ascii="Arial" w:eastAsia="Arial" w:hAnsi="Arial"/>
                <w:color w:val="000000"/>
                <w:sz w:val="20"/>
              </w:rPr>
            </w:pPr>
            <w:del w:id="164" w:author="Stuart McLarnon (NESO)" w:date="2024-11-19T13:05:00Z">
              <w:r>
                <w:rPr>
                  <w:rFonts w:ascii="Arial" w:eastAsia="Arial" w:hAnsi="Arial"/>
                  <w:color w:val="000000"/>
                  <w:sz w:val="20"/>
                  <w:lang w:val="en-US"/>
                </w:rPr>
                <w:delText>2.3.</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27BC5667" w14:textId="77777777" w:rsidR="00E1101E" w:rsidRDefault="00000000">
            <w:pPr>
              <w:tabs>
                <w:tab w:val="right" w:leader="dot" w:pos="5976"/>
              </w:tabs>
              <w:spacing w:before="70" w:after="50" w:line="231" w:lineRule="exact"/>
              <w:ind w:left="201"/>
              <w:textAlignment w:val="baseline"/>
              <w:rPr>
                <w:del w:id="165" w:author="Stuart McLarnon (NESO)" w:date="2024-11-19T13:05:00Z"/>
                <w:rFonts w:ascii="Arial" w:eastAsia="Arial" w:hAnsi="Arial"/>
                <w:color w:val="000000"/>
                <w:sz w:val="20"/>
              </w:rPr>
            </w:pPr>
            <w:del w:id="166" w:author="Stuart McLarnon (NESO)" w:date="2024-11-19T13:05:00Z">
              <w:r>
                <w:rPr>
                  <w:rFonts w:ascii="Arial" w:eastAsia="Arial" w:hAnsi="Arial"/>
                  <w:color w:val="000000"/>
                  <w:sz w:val="20"/>
                  <w:lang w:val="en-US"/>
                </w:rPr>
                <w:delText>Message Header Part</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7F4B701A" w14:textId="77777777" w:rsidR="00E1101E" w:rsidRDefault="00000000">
            <w:pPr>
              <w:spacing w:before="70" w:after="50" w:line="231" w:lineRule="exact"/>
              <w:ind w:right="54"/>
              <w:jc w:val="right"/>
              <w:textAlignment w:val="baseline"/>
              <w:rPr>
                <w:del w:id="167" w:author="Stuart McLarnon (NESO)" w:date="2024-11-19T13:05:00Z"/>
                <w:rFonts w:ascii="Arial" w:eastAsia="Arial" w:hAnsi="Arial"/>
                <w:color w:val="000000"/>
                <w:sz w:val="20"/>
              </w:rPr>
            </w:pPr>
            <w:del w:id="168" w:author="Stuart McLarnon (NESO)" w:date="2024-11-19T13:05:00Z">
              <w:r>
                <w:rPr>
                  <w:rFonts w:ascii="Arial" w:eastAsia="Arial" w:hAnsi="Arial"/>
                  <w:color w:val="000000"/>
                  <w:sz w:val="20"/>
                  <w:lang w:val="en-US"/>
                </w:rPr>
                <w:delText>6</w:delText>
              </w:r>
            </w:del>
          </w:p>
        </w:tc>
      </w:tr>
      <w:tr w:rsidR="00E1101E" w14:paraId="7E56334A" w14:textId="77777777">
        <w:trPr>
          <w:trHeight w:hRule="exact" w:val="350"/>
          <w:del w:id="169"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243DA98E" w14:textId="77777777" w:rsidR="00E1101E" w:rsidRDefault="00000000">
            <w:pPr>
              <w:spacing w:before="70" w:after="44" w:line="231" w:lineRule="exact"/>
              <w:ind w:left="312"/>
              <w:textAlignment w:val="baseline"/>
              <w:rPr>
                <w:del w:id="170" w:author="Stuart McLarnon (NESO)" w:date="2024-11-19T13:05:00Z"/>
                <w:rFonts w:ascii="Arial" w:eastAsia="Arial" w:hAnsi="Arial"/>
                <w:color w:val="000000"/>
                <w:sz w:val="20"/>
              </w:rPr>
            </w:pPr>
            <w:del w:id="171" w:author="Stuart McLarnon (NESO)" w:date="2024-11-19T13:05:00Z">
              <w:r>
                <w:rPr>
                  <w:rFonts w:ascii="Arial" w:eastAsia="Arial" w:hAnsi="Arial"/>
                  <w:color w:val="000000"/>
                  <w:sz w:val="20"/>
                  <w:lang w:val="en-US"/>
                </w:rPr>
                <w:delText>2.4.</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6C9E811A" w14:textId="77777777" w:rsidR="00E1101E" w:rsidRDefault="00000000">
            <w:pPr>
              <w:tabs>
                <w:tab w:val="right" w:leader="dot" w:pos="5976"/>
              </w:tabs>
              <w:spacing w:before="70" w:after="44" w:line="231" w:lineRule="exact"/>
              <w:ind w:left="201"/>
              <w:textAlignment w:val="baseline"/>
              <w:rPr>
                <w:del w:id="172" w:author="Stuart McLarnon (NESO)" w:date="2024-11-19T13:05:00Z"/>
                <w:rFonts w:ascii="Arial" w:eastAsia="Arial" w:hAnsi="Arial"/>
                <w:color w:val="000000"/>
                <w:sz w:val="20"/>
              </w:rPr>
            </w:pPr>
            <w:del w:id="173" w:author="Stuart McLarnon (NESO)" w:date="2024-11-19T13:05:00Z">
              <w:r>
                <w:rPr>
                  <w:rFonts w:ascii="Arial" w:eastAsia="Arial" w:hAnsi="Arial"/>
                  <w:color w:val="000000"/>
                  <w:sz w:val="20"/>
                  <w:lang w:val="en-US"/>
                </w:rPr>
                <w:delText>Message Data Part</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17CBBE74" w14:textId="77777777" w:rsidR="00E1101E" w:rsidRDefault="00000000">
            <w:pPr>
              <w:spacing w:before="70" w:after="44" w:line="231" w:lineRule="exact"/>
              <w:ind w:right="54"/>
              <w:jc w:val="right"/>
              <w:textAlignment w:val="baseline"/>
              <w:rPr>
                <w:del w:id="174" w:author="Stuart McLarnon (NESO)" w:date="2024-11-19T13:05:00Z"/>
                <w:rFonts w:ascii="Arial" w:eastAsia="Arial" w:hAnsi="Arial"/>
                <w:color w:val="000000"/>
                <w:sz w:val="20"/>
              </w:rPr>
            </w:pPr>
            <w:del w:id="175" w:author="Stuart McLarnon (NESO)" w:date="2024-11-19T13:05:00Z">
              <w:r>
                <w:rPr>
                  <w:rFonts w:ascii="Arial" w:eastAsia="Arial" w:hAnsi="Arial"/>
                  <w:color w:val="000000"/>
                  <w:sz w:val="20"/>
                  <w:lang w:val="en-US"/>
                </w:rPr>
                <w:delText>8</w:delText>
              </w:r>
            </w:del>
          </w:p>
        </w:tc>
      </w:tr>
      <w:tr w:rsidR="00E1101E" w14:paraId="07941914" w14:textId="77777777">
        <w:trPr>
          <w:trHeight w:hRule="exact" w:val="351"/>
          <w:del w:id="176"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4BFAA534" w14:textId="77777777" w:rsidR="00E1101E" w:rsidRDefault="00000000">
            <w:pPr>
              <w:spacing w:before="70" w:after="40" w:line="231" w:lineRule="exact"/>
              <w:ind w:left="312"/>
              <w:textAlignment w:val="baseline"/>
              <w:rPr>
                <w:del w:id="177" w:author="Stuart McLarnon (NESO)" w:date="2024-11-19T13:05:00Z"/>
                <w:rFonts w:ascii="Arial" w:eastAsia="Arial" w:hAnsi="Arial"/>
                <w:color w:val="000000"/>
                <w:sz w:val="20"/>
              </w:rPr>
            </w:pPr>
            <w:del w:id="178" w:author="Stuart McLarnon (NESO)" w:date="2024-11-19T13:05:00Z">
              <w:r>
                <w:rPr>
                  <w:rFonts w:ascii="Arial" w:eastAsia="Arial" w:hAnsi="Arial"/>
                  <w:color w:val="000000"/>
                  <w:sz w:val="20"/>
                  <w:lang w:val="en-US"/>
                </w:rPr>
                <w:delText>2.5.</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69A09787" w14:textId="77777777" w:rsidR="00E1101E" w:rsidRDefault="00000000">
            <w:pPr>
              <w:tabs>
                <w:tab w:val="right" w:leader="dot" w:pos="5976"/>
              </w:tabs>
              <w:spacing w:before="70" w:after="40" w:line="231" w:lineRule="exact"/>
              <w:ind w:left="201"/>
              <w:textAlignment w:val="baseline"/>
              <w:rPr>
                <w:del w:id="179" w:author="Stuart McLarnon (NESO)" w:date="2024-11-19T13:05:00Z"/>
                <w:rFonts w:ascii="Arial" w:eastAsia="Arial" w:hAnsi="Arial"/>
                <w:color w:val="000000"/>
                <w:sz w:val="20"/>
              </w:rPr>
            </w:pPr>
            <w:del w:id="180" w:author="Stuart McLarnon (NESO)" w:date="2024-11-19T13:05:00Z">
              <w:r>
                <w:rPr>
                  <w:rFonts w:ascii="Arial" w:eastAsia="Arial" w:hAnsi="Arial"/>
                  <w:color w:val="000000"/>
                  <w:sz w:val="20"/>
                  <w:lang w:val="en-US"/>
                </w:rPr>
                <w:delText>Control Messages</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50E1F580" w14:textId="77777777" w:rsidR="00E1101E" w:rsidRDefault="00000000">
            <w:pPr>
              <w:spacing w:before="70" w:after="40" w:line="231" w:lineRule="exact"/>
              <w:ind w:right="54"/>
              <w:jc w:val="right"/>
              <w:textAlignment w:val="baseline"/>
              <w:rPr>
                <w:del w:id="181" w:author="Stuart McLarnon (NESO)" w:date="2024-11-19T13:05:00Z"/>
                <w:rFonts w:ascii="Arial" w:eastAsia="Arial" w:hAnsi="Arial"/>
                <w:color w:val="000000"/>
                <w:sz w:val="20"/>
              </w:rPr>
            </w:pPr>
            <w:del w:id="182" w:author="Stuart McLarnon (NESO)" w:date="2024-11-19T13:05:00Z">
              <w:r>
                <w:rPr>
                  <w:rFonts w:ascii="Arial" w:eastAsia="Arial" w:hAnsi="Arial"/>
                  <w:color w:val="000000"/>
                  <w:sz w:val="20"/>
                  <w:lang w:val="en-US"/>
                </w:rPr>
                <w:delText>8</w:delText>
              </w:r>
            </w:del>
          </w:p>
        </w:tc>
      </w:tr>
      <w:tr w:rsidR="00E1101E" w14:paraId="4E429B37" w14:textId="77777777">
        <w:trPr>
          <w:trHeight w:hRule="exact" w:val="350"/>
          <w:del w:id="183"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5792C51E" w14:textId="77777777" w:rsidR="00E1101E" w:rsidRDefault="00000000">
            <w:pPr>
              <w:spacing w:before="65" w:after="39" w:line="231" w:lineRule="exact"/>
              <w:ind w:left="312"/>
              <w:textAlignment w:val="baseline"/>
              <w:rPr>
                <w:del w:id="184" w:author="Stuart McLarnon (NESO)" w:date="2024-11-19T13:05:00Z"/>
                <w:rFonts w:ascii="Arial" w:eastAsia="Arial" w:hAnsi="Arial"/>
                <w:color w:val="000000"/>
                <w:sz w:val="20"/>
              </w:rPr>
            </w:pPr>
            <w:del w:id="185" w:author="Stuart McLarnon (NESO)" w:date="2024-11-19T13:05:00Z">
              <w:r>
                <w:rPr>
                  <w:rFonts w:ascii="Arial" w:eastAsia="Arial" w:hAnsi="Arial"/>
                  <w:color w:val="000000"/>
                  <w:sz w:val="20"/>
                  <w:lang w:val="en-US"/>
                </w:rPr>
                <w:delText>2.6.</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34A0FA39" w14:textId="77777777" w:rsidR="00E1101E" w:rsidRDefault="00000000">
            <w:pPr>
              <w:tabs>
                <w:tab w:val="right" w:leader="dot" w:pos="5976"/>
              </w:tabs>
              <w:spacing w:before="65" w:after="39" w:line="231" w:lineRule="exact"/>
              <w:ind w:left="201"/>
              <w:textAlignment w:val="baseline"/>
              <w:rPr>
                <w:del w:id="186" w:author="Stuart McLarnon (NESO)" w:date="2024-11-19T13:05:00Z"/>
                <w:rFonts w:ascii="Arial" w:eastAsia="Arial" w:hAnsi="Arial"/>
                <w:color w:val="000000"/>
                <w:sz w:val="20"/>
              </w:rPr>
            </w:pPr>
            <w:del w:id="187" w:author="Stuart McLarnon (NESO)" w:date="2024-11-19T13:05:00Z">
              <w:r>
                <w:rPr>
                  <w:rFonts w:ascii="Arial" w:eastAsia="Arial" w:hAnsi="Arial"/>
                  <w:color w:val="000000"/>
                  <w:sz w:val="20"/>
                  <w:lang w:val="en-US"/>
                </w:rPr>
                <w:delText>Instruction Messages</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1EAC2CE2" w14:textId="77777777" w:rsidR="00E1101E" w:rsidRDefault="00000000">
            <w:pPr>
              <w:spacing w:before="65" w:after="39" w:line="231" w:lineRule="exact"/>
              <w:ind w:right="54"/>
              <w:jc w:val="right"/>
              <w:textAlignment w:val="baseline"/>
              <w:rPr>
                <w:del w:id="188" w:author="Stuart McLarnon (NESO)" w:date="2024-11-19T13:05:00Z"/>
                <w:rFonts w:ascii="Arial" w:eastAsia="Arial" w:hAnsi="Arial"/>
                <w:color w:val="000000"/>
                <w:sz w:val="20"/>
              </w:rPr>
            </w:pPr>
            <w:del w:id="189" w:author="Stuart McLarnon (NESO)" w:date="2024-11-19T13:05:00Z">
              <w:r>
                <w:rPr>
                  <w:rFonts w:ascii="Arial" w:eastAsia="Arial" w:hAnsi="Arial"/>
                  <w:color w:val="000000"/>
                  <w:sz w:val="20"/>
                  <w:lang w:val="en-US"/>
                </w:rPr>
                <w:delText>10</w:delText>
              </w:r>
            </w:del>
          </w:p>
        </w:tc>
      </w:tr>
      <w:tr w:rsidR="00E1101E" w14:paraId="5E7C6D8D" w14:textId="77777777">
        <w:trPr>
          <w:trHeight w:hRule="exact" w:val="346"/>
          <w:del w:id="190"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6C4960E6" w14:textId="77777777" w:rsidR="00E1101E" w:rsidRDefault="00000000">
            <w:pPr>
              <w:spacing w:before="65" w:after="49" w:line="231" w:lineRule="exact"/>
              <w:ind w:left="312"/>
              <w:textAlignment w:val="baseline"/>
              <w:rPr>
                <w:del w:id="191" w:author="Stuart McLarnon (NESO)" w:date="2024-11-19T13:05:00Z"/>
                <w:rFonts w:ascii="Arial" w:eastAsia="Arial" w:hAnsi="Arial"/>
                <w:color w:val="000000"/>
                <w:sz w:val="20"/>
              </w:rPr>
            </w:pPr>
            <w:del w:id="192" w:author="Stuart McLarnon (NESO)" w:date="2024-11-19T13:05:00Z">
              <w:r>
                <w:rPr>
                  <w:rFonts w:ascii="Arial" w:eastAsia="Arial" w:hAnsi="Arial"/>
                  <w:color w:val="000000"/>
                  <w:sz w:val="20"/>
                  <w:lang w:val="en-US"/>
                </w:rPr>
                <w:delText>2.7.</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5617422D" w14:textId="77777777" w:rsidR="00E1101E" w:rsidRDefault="00000000">
            <w:pPr>
              <w:tabs>
                <w:tab w:val="right" w:leader="dot" w:pos="5976"/>
              </w:tabs>
              <w:spacing w:before="65" w:after="49" w:line="231" w:lineRule="exact"/>
              <w:ind w:left="201"/>
              <w:textAlignment w:val="baseline"/>
              <w:rPr>
                <w:del w:id="193" w:author="Stuart McLarnon (NESO)" w:date="2024-11-19T13:05:00Z"/>
                <w:rFonts w:ascii="Arial" w:eastAsia="Arial" w:hAnsi="Arial"/>
                <w:color w:val="000000"/>
                <w:sz w:val="20"/>
              </w:rPr>
            </w:pPr>
            <w:del w:id="194" w:author="Stuart McLarnon (NESO)" w:date="2024-11-19T13:05:00Z">
              <w:r>
                <w:rPr>
                  <w:rFonts w:ascii="Arial" w:eastAsia="Arial" w:hAnsi="Arial"/>
                  <w:color w:val="000000"/>
                  <w:sz w:val="20"/>
                  <w:lang w:val="en-US"/>
                </w:rPr>
                <w:delText>Submission Messages</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5552A478" w14:textId="77777777" w:rsidR="00E1101E" w:rsidRDefault="00000000">
            <w:pPr>
              <w:spacing w:before="65" w:after="49" w:line="231" w:lineRule="exact"/>
              <w:ind w:right="54"/>
              <w:jc w:val="right"/>
              <w:textAlignment w:val="baseline"/>
              <w:rPr>
                <w:del w:id="195" w:author="Stuart McLarnon (NESO)" w:date="2024-11-19T13:05:00Z"/>
                <w:rFonts w:ascii="Arial" w:eastAsia="Arial" w:hAnsi="Arial"/>
                <w:color w:val="000000"/>
                <w:sz w:val="20"/>
              </w:rPr>
            </w:pPr>
            <w:del w:id="196" w:author="Stuart McLarnon (NESO)" w:date="2024-11-19T13:05:00Z">
              <w:r>
                <w:rPr>
                  <w:rFonts w:ascii="Arial" w:eastAsia="Arial" w:hAnsi="Arial"/>
                  <w:color w:val="000000"/>
                  <w:sz w:val="20"/>
                  <w:lang w:val="en-US"/>
                </w:rPr>
                <w:delText>17</w:delText>
              </w:r>
            </w:del>
          </w:p>
        </w:tc>
      </w:tr>
      <w:tr w:rsidR="00E1101E" w14:paraId="0C40509E" w14:textId="77777777">
        <w:trPr>
          <w:trHeight w:hRule="exact" w:val="350"/>
          <w:del w:id="197"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6683B1E2" w14:textId="77777777" w:rsidR="00E1101E" w:rsidRDefault="00000000">
            <w:pPr>
              <w:spacing w:before="69" w:after="45" w:line="231" w:lineRule="exact"/>
              <w:ind w:left="312"/>
              <w:textAlignment w:val="baseline"/>
              <w:rPr>
                <w:del w:id="198" w:author="Stuart McLarnon (NESO)" w:date="2024-11-19T13:05:00Z"/>
                <w:rFonts w:ascii="Arial" w:eastAsia="Arial" w:hAnsi="Arial"/>
                <w:color w:val="000000"/>
                <w:sz w:val="20"/>
              </w:rPr>
            </w:pPr>
            <w:del w:id="199" w:author="Stuart McLarnon (NESO)" w:date="2024-11-19T13:05:00Z">
              <w:r>
                <w:rPr>
                  <w:rFonts w:ascii="Arial" w:eastAsia="Arial" w:hAnsi="Arial"/>
                  <w:color w:val="000000"/>
                  <w:sz w:val="20"/>
                  <w:lang w:val="en-US"/>
                </w:rPr>
                <w:delText>2.8.</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654C0803" w14:textId="77777777" w:rsidR="00E1101E" w:rsidRDefault="00000000">
            <w:pPr>
              <w:tabs>
                <w:tab w:val="right" w:leader="dot" w:pos="5976"/>
              </w:tabs>
              <w:spacing w:before="69" w:after="45" w:line="231" w:lineRule="exact"/>
              <w:ind w:left="201"/>
              <w:textAlignment w:val="baseline"/>
              <w:rPr>
                <w:del w:id="200" w:author="Stuart McLarnon (NESO)" w:date="2024-11-19T13:05:00Z"/>
                <w:rFonts w:ascii="Arial" w:eastAsia="Arial" w:hAnsi="Arial"/>
                <w:color w:val="000000"/>
                <w:sz w:val="20"/>
              </w:rPr>
            </w:pPr>
            <w:del w:id="201" w:author="Stuart McLarnon (NESO)" w:date="2024-11-19T13:05:00Z">
              <w:r>
                <w:rPr>
                  <w:rFonts w:ascii="Arial" w:eastAsia="Arial" w:hAnsi="Arial"/>
                  <w:color w:val="000000"/>
                  <w:sz w:val="20"/>
                  <w:lang w:val="en-US"/>
                </w:rPr>
                <w:delText>Undelivered Messages</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30DC3DEC" w14:textId="77777777" w:rsidR="00E1101E" w:rsidRDefault="00000000">
            <w:pPr>
              <w:spacing w:before="69" w:after="45" w:line="231" w:lineRule="exact"/>
              <w:ind w:right="54"/>
              <w:jc w:val="right"/>
              <w:textAlignment w:val="baseline"/>
              <w:rPr>
                <w:del w:id="202" w:author="Stuart McLarnon (NESO)" w:date="2024-11-19T13:05:00Z"/>
                <w:rFonts w:ascii="Arial" w:eastAsia="Arial" w:hAnsi="Arial"/>
                <w:color w:val="000000"/>
                <w:sz w:val="20"/>
              </w:rPr>
            </w:pPr>
            <w:del w:id="203" w:author="Stuart McLarnon (NESO)" w:date="2024-11-19T13:05:00Z">
              <w:r>
                <w:rPr>
                  <w:rFonts w:ascii="Arial" w:eastAsia="Arial" w:hAnsi="Arial"/>
                  <w:color w:val="000000"/>
                  <w:sz w:val="20"/>
                  <w:lang w:val="en-US"/>
                </w:rPr>
                <w:delText>20</w:delText>
              </w:r>
            </w:del>
          </w:p>
        </w:tc>
      </w:tr>
      <w:tr w:rsidR="00E1101E" w14:paraId="27CB1A1E" w14:textId="77777777">
        <w:trPr>
          <w:trHeight w:hRule="exact" w:val="378"/>
          <w:del w:id="204" w:author="Stuart McLarnon (NESO)" w:date="2024-11-19T13:05:00Z"/>
        </w:trPr>
        <w:tc>
          <w:tcPr>
            <w:tcW w:w="826" w:type="dxa"/>
            <w:tcBorders>
              <w:top w:val="none" w:sz="0" w:space="0" w:color="000000"/>
              <w:left w:val="none" w:sz="0" w:space="0" w:color="000000"/>
              <w:bottom w:val="none" w:sz="0" w:space="0" w:color="000000"/>
              <w:right w:val="none" w:sz="0" w:space="0" w:color="000000"/>
            </w:tcBorders>
            <w:vAlign w:val="center"/>
          </w:tcPr>
          <w:p w14:paraId="1A6174A0" w14:textId="77777777" w:rsidR="00E1101E" w:rsidRDefault="00000000">
            <w:pPr>
              <w:spacing w:before="70" w:after="68" w:line="231" w:lineRule="exact"/>
              <w:ind w:left="312"/>
              <w:textAlignment w:val="baseline"/>
              <w:rPr>
                <w:del w:id="205" w:author="Stuart McLarnon (NESO)" w:date="2024-11-19T13:05:00Z"/>
                <w:rFonts w:ascii="Arial" w:eastAsia="Arial" w:hAnsi="Arial"/>
                <w:color w:val="000000"/>
                <w:sz w:val="20"/>
              </w:rPr>
            </w:pPr>
            <w:del w:id="206" w:author="Stuart McLarnon (NESO)" w:date="2024-11-19T13:05:00Z">
              <w:r>
                <w:rPr>
                  <w:rFonts w:ascii="Arial" w:eastAsia="Arial" w:hAnsi="Arial"/>
                  <w:color w:val="000000"/>
                  <w:sz w:val="20"/>
                  <w:lang w:val="en-US"/>
                </w:rPr>
                <w:delText>2.9.</w:delText>
              </w:r>
            </w:del>
          </w:p>
        </w:tc>
        <w:tc>
          <w:tcPr>
            <w:tcW w:w="5990" w:type="dxa"/>
            <w:tcBorders>
              <w:top w:val="none" w:sz="0" w:space="0" w:color="000000"/>
              <w:left w:val="none" w:sz="0" w:space="0" w:color="000000"/>
              <w:bottom w:val="none" w:sz="0" w:space="0" w:color="000000"/>
              <w:right w:val="none" w:sz="0" w:space="0" w:color="000000"/>
            </w:tcBorders>
            <w:vAlign w:val="center"/>
          </w:tcPr>
          <w:p w14:paraId="27C3CC95" w14:textId="77777777" w:rsidR="00E1101E" w:rsidRDefault="00000000">
            <w:pPr>
              <w:tabs>
                <w:tab w:val="right" w:leader="dot" w:pos="5976"/>
              </w:tabs>
              <w:spacing w:before="70" w:after="68" w:line="231" w:lineRule="exact"/>
              <w:ind w:left="201"/>
              <w:textAlignment w:val="baseline"/>
              <w:rPr>
                <w:del w:id="207" w:author="Stuart McLarnon (NESO)" w:date="2024-11-19T13:05:00Z"/>
                <w:rFonts w:ascii="Arial" w:eastAsia="Arial" w:hAnsi="Arial"/>
                <w:color w:val="000000"/>
                <w:sz w:val="20"/>
              </w:rPr>
            </w:pPr>
            <w:del w:id="208" w:author="Stuart McLarnon (NESO)" w:date="2024-11-19T13:05:00Z">
              <w:r>
                <w:rPr>
                  <w:rFonts w:ascii="Arial" w:eastAsia="Arial" w:hAnsi="Arial"/>
                  <w:color w:val="000000"/>
                  <w:sz w:val="20"/>
                  <w:lang w:val="en-US"/>
                </w:rPr>
                <w:delText>Alarm Messages</w:delText>
              </w:r>
              <w:r>
                <w:rPr>
                  <w:rFonts w:ascii="Arial" w:eastAsia="Arial" w:hAnsi="Arial"/>
                  <w:color w:val="000000"/>
                  <w:sz w:val="20"/>
                  <w:lang w:val="en-US"/>
                </w:rPr>
                <w:tab/>
              </w:r>
            </w:del>
          </w:p>
        </w:tc>
        <w:tc>
          <w:tcPr>
            <w:tcW w:w="2344" w:type="dxa"/>
            <w:tcBorders>
              <w:top w:val="none" w:sz="0" w:space="0" w:color="000000"/>
              <w:left w:val="none" w:sz="0" w:space="0" w:color="000000"/>
              <w:bottom w:val="none" w:sz="0" w:space="0" w:color="000000"/>
              <w:right w:val="none" w:sz="0" w:space="0" w:color="000000"/>
            </w:tcBorders>
            <w:vAlign w:val="center"/>
          </w:tcPr>
          <w:p w14:paraId="1D8C3B49" w14:textId="77777777" w:rsidR="00E1101E" w:rsidRDefault="00000000">
            <w:pPr>
              <w:spacing w:before="70" w:after="68" w:line="231" w:lineRule="exact"/>
              <w:ind w:right="54"/>
              <w:jc w:val="right"/>
              <w:textAlignment w:val="baseline"/>
              <w:rPr>
                <w:del w:id="209" w:author="Stuart McLarnon (NESO)" w:date="2024-11-19T13:05:00Z"/>
                <w:rFonts w:ascii="Arial" w:eastAsia="Arial" w:hAnsi="Arial"/>
                <w:color w:val="000000"/>
                <w:sz w:val="20"/>
              </w:rPr>
            </w:pPr>
            <w:del w:id="210" w:author="Stuart McLarnon (NESO)" w:date="2024-11-19T13:05:00Z">
              <w:r>
                <w:rPr>
                  <w:rFonts w:ascii="Arial" w:eastAsia="Arial" w:hAnsi="Arial"/>
                  <w:color w:val="000000"/>
                  <w:sz w:val="20"/>
                  <w:lang w:val="en-US"/>
                </w:rPr>
                <w:delText>20</w:delText>
              </w:r>
            </w:del>
          </w:p>
        </w:tc>
      </w:tr>
    </w:tbl>
    <w:p w14:paraId="35B5A606" w14:textId="036C062F" w:rsidR="00E1101E" w:rsidRDefault="00423B2D">
      <w:pPr>
        <w:spacing w:after="376" w:line="20" w:lineRule="exact"/>
        <w:rPr>
          <w:del w:id="211" w:author="Stuart McLarnon (NESO)" w:date="2024-11-19T13:05:00Z"/>
        </w:rPr>
      </w:pPr>
      <w:ins w:id="212" w:author="Stuart McLarnon (NESO)" w:date="2025-03-11T10:35:00Z" w16du:dateUtc="2025-03-11T10:35:00Z">
        <w:r>
          <w:t>1.</w:t>
        </w:r>
        <w:r>
          <w:tab/>
        </w:r>
      </w:ins>
    </w:p>
    <w:p w14:paraId="14AF05B4" w14:textId="77777777" w:rsidR="00E1101E" w:rsidRDefault="00000000">
      <w:pPr>
        <w:tabs>
          <w:tab w:val="right" w:leader="dot" w:pos="9144"/>
        </w:tabs>
        <w:spacing w:before="2" w:line="319" w:lineRule="exact"/>
        <w:ind w:left="288"/>
        <w:textAlignment w:val="baseline"/>
        <w:rPr>
          <w:del w:id="213" w:author="Stuart McLarnon (NESO)" w:date="2024-11-19T13:05:00Z"/>
          <w:rFonts w:ascii="Arial" w:eastAsia="Arial" w:hAnsi="Arial"/>
          <w:color w:val="FFBE21"/>
          <w:sz w:val="28"/>
        </w:rPr>
      </w:pPr>
      <w:del w:id="214" w:author="Stuart McLarnon (NESO)" w:date="2024-11-19T13:05:00Z">
        <w:r>
          <w:rPr>
            <w:rFonts w:ascii="Arial" w:eastAsia="Arial" w:hAnsi="Arial"/>
            <w:color w:val="FFBE21"/>
            <w:sz w:val="28"/>
            <w:lang w:val="en-US"/>
          </w:rPr>
          <w:delText>3. DOCUMENT STATUS</w:delText>
        </w:r>
        <w:r>
          <w:rPr>
            <w:rFonts w:ascii="Arial" w:eastAsia="Arial" w:hAnsi="Arial"/>
            <w:color w:val="FFBE21"/>
            <w:sz w:val="28"/>
            <w:lang w:val="en-US"/>
          </w:rPr>
          <w:tab/>
          <w:delText>22</w:delText>
        </w:r>
      </w:del>
    </w:p>
    <w:p w14:paraId="197A95D9" w14:textId="77777777" w:rsidR="00E1101E" w:rsidRDefault="00E1101E">
      <w:pPr>
        <w:rPr>
          <w:del w:id="215" w:author="Stuart McLarnon (NESO)" w:date="2024-11-19T13:05:00Z"/>
        </w:rPr>
        <w:sectPr w:rsidR="00E1101E">
          <w:pgSz w:w="11909" w:h="16838"/>
          <w:pgMar w:top="600" w:right="1981" w:bottom="645" w:left="768" w:header="720" w:footer="720" w:gutter="0"/>
          <w:cols w:space="720"/>
        </w:sectPr>
      </w:pPr>
    </w:p>
    <w:p w14:paraId="0ED355F0" w14:textId="77777777" w:rsidR="00E1101E" w:rsidRDefault="00000000">
      <w:pPr>
        <w:spacing w:before="14" w:after="574"/>
        <w:ind w:left="917" w:right="7819"/>
        <w:textAlignment w:val="baseline"/>
        <w:rPr>
          <w:del w:id="216" w:author="Stuart McLarnon (NESO)" w:date="2024-11-19T13:05:00Z"/>
        </w:rPr>
      </w:pPr>
      <w:del w:id="217" w:author="Stuart McLarnon (NESO)" w:date="2024-11-19T13:05:00Z">
        <w:r>
          <w:rPr>
            <w:noProof/>
          </w:rPr>
          <w:drawing>
            <wp:inline distT="0" distB="0" distL="0" distR="0" wp14:anchorId="4D4561D2" wp14:editId="79C69904">
              <wp:extent cx="1996440" cy="390525"/>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736F2C19" w14:textId="5C94A330" w:rsidR="00945943" w:rsidRDefault="00000000" w:rsidP="00722B20">
      <w:pPr>
        <w:pStyle w:val="Heading1"/>
        <w:ind w:left="1276" w:right="1957"/>
      </w:pPr>
      <w:del w:id="218" w:author="Stuart McLarnon (NESO)" w:date="2024-11-19T13:05:00Z">
        <w:r>
          <w:rPr>
            <w:rFonts w:ascii="Arial" w:eastAsia="Arial" w:hAnsi="Arial"/>
            <w:color w:val="FFBE21"/>
            <w:spacing w:val="10"/>
            <w:sz w:val="32"/>
            <w:lang w:val="en-US"/>
          </w:rPr>
          <w:delText xml:space="preserve">1. </w:delText>
        </w:r>
      </w:del>
      <w:r w:rsidR="003C7320">
        <w:t>I</w:t>
      </w:r>
      <w:r w:rsidR="00716B7A">
        <w:t>ntroduction</w:t>
      </w:r>
      <w:bookmarkEnd w:id="107"/>
    </w:p>
    <w:p w14:paraId="523D05F3" w14:textId="52E92597" w:rsidR="00BA642E" w:rsidRDefault="00BA642E">
      <w:pPr>
        <w:pStyle w:val="BodyText"/>
        <w:pPrChange w:id="219" w:author="Stuart McLarnon (NESO)" w:date="2025-01-22T11:51:00Z" w16du:dateUtc="2025-01-22T11:51:00Z">
          <w:pPr>
            <w:pStyle w:val="BodyText"/>
            <w:ind w:left="1276" w:right="1957"/>
          </w:pPr>
        </w:pPrChange>
      </w:pPr>
      <w:r>
        <w:t xml:space="preserve">Any Balancing Service Provider (BSP) who participates Balancing Mechanism (BM), Replacement Reserve (RR) and Ancillary Services markets (for BMUs only) must have an EDL link to </w:t>
      </w:r>
      <w:del w:id="220" w:author="Stuart McLarnon (NESO)" w:date="2024-11-19T13:05:00Z">
        <w:r>
          <w:rPr>
            <w:rFonts w:ascii="Arial" w:eastAsia="Arial" w:hAnsi="Arial"/>
            <w:color w:val="626361"/>
            <w:spacing w:val="-2"/>
            <w:lang w:val="en-US"/>
          </w:rPr>
          <w:delText>NGC</w:delText>
        </w:r>
      </w:del>
      <w:ins w:id="221" w:author="Stuart McLarnon (NESO)" w:date="2024-11-19T13:05:00Z">
        <w:r w:rsidR="00C34344">
          <w:t>NESO</w:t>
        </w:r>
      </w:ins>
      <w:r>
        <w:t>.</w:t>
      </w:r>
    </w:p>
    <w:p w14:paraId="75A91FB9" w14:textId="16FCA653" w:rsidR="00716B7A" w:rsidRPr="003550BF" w:rsidRDefault="00BA642E">
      <w:pPr>
        <w:pStyle w:val="BodyText"/>
        <w:pPrChange w:id="222" w:author="Stuart McLarnon (NESO)" w:date="2025-01-22T11:51:00Z" w16du:dateUtc="2025-01-22T11:51:00Z">
          <w:pPr>
            <w:pStyle w:val="BodyText"/>
            <w:ind w:left="1276" w:right="1957"/>
          </w:pPr>
        </w:pPrChange>
      </w:pPr>
      <w:r w:rsidRPr="003550BF">
        <w:t xml:space="preserve">Electronic Dispatch Logging (EDL) is the mechanism by which Control Points, the operational end-points for BSPs, receive instructions </w:t>
      </w:r>
      <w:r w:rsidRPr="00423B2D">
        <w:t xml:space="preserve">from </w:t>
      </w:r>
      <w:del w:id="223" w:author="Stuart McLarnon (NESO)" w:date="2025-01-22T11:42:00Z" w16du:dateUtc="2025-01-22T11:42:00Z">
        <w:r w:rsidRPr="00423B2D" w:rsidDel="00BA34FC">
          <w:rPr>
            <w:strike/>
            <w:rPrChange w:id="224" w:author="Stuart McLarnon (NESO)" w:date="2025-03-11T10:35:00Z" w16du:dateUtc="2025-03-11T10:35:00Z">
              <w:rPr>
                <w:strike/>
                <w:color w:val="FF0000"/>
              </w:rPr>
            </w:rPrChange>
          </w:rPr>
          <w:delText>N</w:delText>
        </w:r>
        <w:r w:rsidR="00A36AAE" w:rsidRPr="00423B2D" w:rsidDel="00BA34FC">
          <w:rPr>
            <w:strike/>
            <w:rPrChange w:id="225" w:author="Stuart McLarnon (NESO)" w:date="2025-03-11T10:35:00Z" w16du:dateUtc="2025-03-11T10:35:00Z">
              <w:rPr>
                <w:strike/>
                <w:color w:val="FF0000"/>
              </w:rPr>
            </w:rPrChange>
          </w:rPr>
          <w:delText>GC</w:delText>
        </w:r>
        <w:r w:rsidRPr="00423B2D" w:rsidDel="00BA34FC">
          <w:rPr>
            <w:rPrChange w:id="226" w:author="Stuart McLarnon (NESO)" w:date="2025-03-11T10:35:00Z" w16du:dateUtc="2025-03-11T10:35:00Z">
              <w:rPr>
                <w:color w:val="FF0000"/>
                <w:u w:val="single"/>
              </w:rPr>
            </w:rPrChange>
          </w:rPr>
          <w:delText>ESO</w:delText>
        </w:r>
      </w:del>
      <w:ins w:id="227" w:author="Stuart McLarnon (NESO)" w:date="2025-01-22T11:43:00Z" w16du:dateUtc="2025-01-22T11:43:00Z">
        <w:r w:rsidR="001B69C0" w:rsidRPr="00423B2D">
          <w:rPr>
            <w:rPrChange w:id="228" w:author="Stuart McLarnon (NESO)" w:date="2025-03-11T10:35:00Z" w16du:dateUtc="2025-03-11T10:35:00Z">
              <w:rPr>
                <w:color w:val="FF0000"/>
                <w:u w:val="single"/>
              </w:rPr>
            </w:rPrChange>
          </w:rPr>
          <w:t xml:space="preserve"> </w:t>
        </w:r>
      </w:ins>
      <w:del w:id="229" w:author="Stuart McLarnon (NESO)" w:date="2025-01-22T11:42:00Z" w16du:dateUtc="2025-01-22T11:42:00Z">
        <w:r w:rsidRPr="00423B2D" w:rsidDel="00BA34FC">
          <w:delText xml:space="preserve"> </w:delText>
        </w:r>
      </w:del>
      <w:del w:id="230" w:author="Stuart McLarnon (NESO)" w:date="2025-01-22T11:43:00Z" w16du:dateUtc="2025-01-22T11:43:00Z">
        <w:r w:rsidRPr="00423B2D" w:rsidDel="001B69C0">
          <w:delText>and</w:delText>
        </w:r>
      </w:del>
      <w:ins w:id="231" w:author="Stuart McLarnon (NESO)" w:date="2025-01-22T11:43:00Z" w16du:dateUtc="2025-01-22T11:43:00Z">
        <w:r w:rsidR="001B69C0" w:rsidRPr="00423B2D">
          <w:rPr>
            <w:rPrChange w:id="232" w:author="Stuart McLarnon (NESO)" w:date="2025-03-11T10:35:00Z" w16du:dateUtc="2025-03-11T10:35:00Z">
              <w:rPr>
                <w:color w:val="FF0000"/>
                <w:u w:val="single"/>
              </w:rPr>
            </w:rPrChange>
          </w:rPr>
          <w:t>NESO</w:t>
        </w:r>
        <w:r w:rsidR="001B69C0" w:rsidRPr="00423B2D">
          <w:t xml:space="preserve"> and</w:t>
        </w:r>
      </w:ins>
      <w:r w:rsidRPr="00423B2D">
        <w:t xml:space="preserve"> re</w:t>
      </w:r>
      <w:r w:rsidRPr="003550BF">
        <w:t>declare availability and dynamic parameters to</w:t>
      </w:r>
      <w:del w:id="233" w:author="Stuart McLarnon (NESO)" w:date="2025-01-22T11:43:00Z" w16du:dateUtc="2025-01-22T11:43:00Z">
        <w:r w:rsidRPr="003550BF" w:rsidDel="001B69C0">
          <w:delText xml:space="preserve"> </w:delText>
        </w:r>
      </w:del>
      <w:ins w:id="234" w:author="Stuart McLarnon (NESO)" w:date="2025-01-22T11:43:00Z" w16du:dateUtc="2025-01-22T11:43:00Z">
        <w:r w:rsidR="001B69C0" w:rsidRPr="003550BF">
          <w:t xml:space="preserve"> NESO </w:t>
        </w:r>
      </w:ins>
      <w:del w:id="235" w:author="Stuart McLarnon (NESO)" w:date="2025-01-22T11:43:00Z" w16du:dateUtc="2025-01-22T11:43:00Z">
        <w:r w:rsidRPr="003550BF" w:rsidDel="001B69C0">
          <w:rPr>
            <w:strike/>
            <w:rPrChange w:id="236" w:author="Stuart McLarnon (NESO)" w:date="2025-01-22T11:51:00Z" w16du:dateUtc="2025-01-22T11:51:00Z">
              <w:rPr>
                <w:strike/>
                <w:color w:val="FF0000"/>
              </w:rPr>
            </w:rPrChange>
          </w:rPr>
          <w:delText>N</w:delText>
        </w:r>
        <w:bookmarkStart w:id="237" w:name="_Hlk183007413"/>
        <w:r w:rsidR="00A36AAE" w:rsidRPr="003550BF" w:rsidDel="001B69C0">
          <w:rPr>
            <w:strike/>
            <w:rPrChange w:id="238" w:author="Stuart McLarnon (NESO)" w:date="2025-01-22T11:51:00Z" w16du:dateUtc="2025-01-22T11:51:00Z">
              <w:rPr>
                <w:strike/>
                <w:color w:val="FF0000"/>
              </w:rPr>
            </w:rPrChange>
          </w:rPr>
          <w:delText>GC</w:delText>
        </w:r>
        <w:bookmarkEnd w:id="237"/>
        <w:r w:rsidRPr="003550BF" w:rsidDel="001B69C0">
          <w:rPr>
            <w:u w:val="single"/>
            <w:rPrChange w:id="239" w:author="Stuart McLarnon (NESO)" w:date="2025-01-22T11:51:00Z" w16du:dateUtc="2025-01-22T11:51:00Z">
              <w:rPr>
                <w:color w:val="FF0000"/>
                <w:u w:val="single"/>
              </w:rPr>
            </w:rPrChange>
          </w:rPr>
          <w:delText>ESO</w:delText>
        </w:r>
      </w:del>
      <w:r w:rsidRPr="003550BF">
        <w:t>.</w:t>
      </w:r>
    </w:p>
    <w:p w14:paraId="29236ACD" w14:textId="6EC79DC5" w:rsidR="00BA642E" w:rsidRDefault="00010668" w:rsidP="00722B20">
      <w:pPr>
        <w:pStyle w:val="Heading2"/>
        <w:ind w:left="1276" w:right="1957"/>
      </w:pPr>
      <w:bookmarkStart w:id="240" w:name="_Toc182497850"/>
      <w:r>
        <w:t>1.1.</w:t>
      </w:r>
      <w:r>
        <w:tab/>
        <w:t>Purpose and Scope</w:t>
      </w:r>
      <w:bookmarkEnd w:id="240"/>
    </w:p>
    <w:p w14:paraId="6DCE715E" w14:textId="4D1484E8" w:rsidR="0055491C" w:rsidRDefault="0055491C" w:rsidP="00722B20">
      <w:pPr>
        <w:ind w:left="1276" w:right="1957"/>
      </w:pPr>
      <w:r>
        <w:t xml:space="preserve">Issue </w:t>
      </w:r>
      <w:ins w:id="241" w:author="Stuart McLarnon (NESO)" w:date="2025-01-22T11:45:00Z" w16du:dateUtc="2025-01-22T11:45:00Z">
        <w:r w:rsidR="00356AA5">
          <w:t>7</w:t>
        </w:r>
      </w:ins>
      <w:del w:id="242" w:author="Stuart McLarnon (NESO)" w:date="2025-01-22T11:45:00Z" w16du:dateUtc="2025-01-22T11:45:00Z">
        <w:r w:rsidDel="00356AA5">
          <w:delText>5</w:delText>
        </w:r>
      </w:del>
      <w:r>
        <w:t xml:space="preserve"> of</w:t>
      </w:r>
      <w:ins w:id="243" w:author="Stuart McLarnon (NESO)" w:date="2025-01-22T11:45:00Z" w16du:dateUtc="2025-01-22T11:45:00Z">
        <w:r w:rsidR="00356AA5">
          <w:t xml:space="preserve"> this</w:t>
        </w:r>
      </w:ins>
      <w:r>
        <w:t xml:space="preserve"> document defines the structure and content of EDL instruction and submission messages that</w:t>
      </w:r>
      <w:ins w:id="244" w:author="Stuart McLarnon (NESO)" w:date="2024-11-19T13:05:00Z">
        <w:r>
          <w:t xml:space="preserve"> are supported in the current version of EDL, version 2.1. </w:t>
        </w:r>
      </w:ins>
    </w:p>
    <w:p w14:paraId="66E19AA6" w14:textId="5553E480" w:rsidR="0055491C" w:rsidRDefault="00000000" w:rsidP="00722B20">
      <w:pPr>
        <w:ind w:left="1276" w:right="1957"/>
      </w:pPr>
      <w:del w:id="245" w:author="Stuart McLarnon (NESO)" w:date="2024-11-19T13:05:00Z">
        <w:r>
          <w:rPr>
            <w:rFonts w:ascii="Arial" w:eastAsia="Arial" w:hAnsi="Arial"/>
            <w:color w:val="626361"/>
            <w:sz w:val="20"/>
            <w:lang w:val="en-US"/>
          </w:rPr>
          <w:delText xml:space="preserve">are supported in the current version of EDL, version 2.1. </w:delText>
        </w:r>
      </w:del>
      <w:r w:rsidR="0055491C">
        <w:t>Changes are required to EDL to support the introduction of P344.</w:t>
      </w:r>
    </w:p>
    <w:p w14:paraId="77F6CA56" w14:textId="77777777" w:rsidR="0055491C" w:rsidRDefault="0055491C" w:rsidP="00722B20">
      <w:pPr>
        <w:ind w:left="1276" w:right="1957"/>
      </w:pPr>
      <w:r>
        <w:t>Version 2.1 supports the following additional changes:</w:t>
      </w:r>
    </w:p>
    <w:p w14:paraId="062EECBB" w14:textId="0E71E9C1" w:rsidR="00EA0F0C" w:rsidRDefault="00000000" w:rsidP="00D73DE4">
      <w:pPr>
        <w:pStyle w:val="ListParagraph"/>
        <w:numPr>
          <w:ilvl w:val="0"/>
          <w:numId w:val="22"/>
        </w:numPr>
        <w:spacing w:after="0" w:line="192" w:lineRule="auto"/>
        <w:ind w:left="1276" w:right="1957"/>
      </w:pPr>
      <w:del w:id="246" w:author="Stuart McLarnon (NESO)" w:date="2024-11-19T13:05:00Z">
        <w:r>
          <w:rPr>
            <w:rFonts w:ascii="Arial" w:eastAsia="Arial" w:hAnsi="Arial"/>
            <w:color w:val="626361"/>
            <w:sz w:val="20"/>
            <w:lang w:val="en-US"/>
          </w:rPr>
          <w:delText>1.</w:delText>
        </w:r>
        <w:r>
          <w:rPr>
            <w:rFonts w:ascii="Arial" w:eastAsia="Arial" w:hAnsi="Arial"/>
            <w:color w:val="626361"/>
            <w:sz w:val="20"/>
            <w:lang w:val="en-US"/>
          </w:rPr>
          <w:tab/>
        </w:r>
      </w:del>
      <w:r w:rsidR="0055491C">
        <w:t>Introduce new type of instruction, BOAR, for bid-offer acceptances resulting from the Replacement Reserve (RR) Market.</w:t>
      </w:r>
    </w:p>
    <w:p w14:paraId="268BFBFB" w14:textId="12AFA5E8" w:rsidR="005C52B0" w:rsidRPr="00EA0F0C" w:rsidRDefault="00EA0F0C" w:rsidP="00D73DE4">
      <w:pPr>
        <w:pStyle w:val="ListParagraph"/>
        <w:numPr>
          <w:ilvl w:val="0"/>
          <w:numId w:val="22"/>
        </w:numPr>
        <w:spacing w:after="120" w:line="240" w:lineRule="auto"/>
      </w:pPr>
      <w:r>
        <w:br w:type="page"/>
      </w:r>
    </w:p>
    <w:p w14:paraId="63D632DC" w14:textId="02C1E3B4" w:rsidR="007B0905" w:rsidRDefault="007B0905" w:rsidP="00722B20">
      <w:pPr>
        <w:pStyle w:val="Heading2"/>
        <w:ind w:left="1276"/>
      </w:pPr>
      <w:bookmarkStart w:id="247" w:name="_Toc182497851"/>
      <w:r>
        <w:lastRenderedPageBreak/>
        <w:t>1.2</w:t>
      </w:r>
      <w:ins w:id="248" w:author="Stuart McLarnon (NESO)" w:date="2024-11-19T13:05:00Z">
        <w:r>
          <w:t>.</w:t>
        </w:r>
        <w:r>
          <w:tab/>
        </w:r>
      </w:ins>
      <w:r w:rsidR="00B960FA">
        <w:t>Definitions</w:t>
      </w:r>
      <w:bookmarkEnd w:id="247"/>
    </w:p>
    <w:p w14:paraId="11E47790" w14:textId="40330049" w:rsidR="00B960FA" w:rsidRDefault="00000000" w:rsidP="00722B20">
      <w:pPr>
        <w:pStyle w:val="Caption"/>
        <w:keepNext/>
        <w:ind w:left="1276"/>
      </w:pPr>
      <w:del w:id="249" w:author="Stuart McLarnon (NESO)" w:date="2024-11-19T13:05:00Z">
        <w:r>
          <w:rPr>
            <w:rFonts w:ascii="Times New Roman" w:eastAsia="PMingLiU" w:hAnsi="Times New Roman"/>
            <w:i w:val="0"/>
            <w:color w:val="auto"/>
            <w:sz w:val="22"/>
          </w:rPr>
          <w:pict w14:anchorId="43215021">
            <v:shape id="_x0000_s2065" type="#_x0000_t202" style="position:absolute;left:0;text-align:left;margin-left:0;margin-top:365.85pt;width:594pt;height:471.05pt;z-index:-251639808;mso-wrap-distance-left:0;mso-wrap-distance-right:0;mso-position-horizontal-relative:page;mso-position-vertical-relative:page" filled="f" stroked="f">
              <v:textbox style="mso-next-textbox:#_x0000_s2065" inset="0,0,0,0">
                <w:txbxContent>
                  <w:p w14:paraId="4DA9BBD3" w14:textId="77777777" w:rsidR="00E1101E" w:rsidRDefault="00E1101E">
                    <w:pPr>
                      <w:rPr>
                        <w:del w:id="250"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700BD29C">
            <v:shape id="_x0000_s2066" type="#_x0000_t202" style="position:absolute;left:0;text-align:left;margin-left:0;margin-top:365.85pt;width:594pt;height:469.85pt;z-index:-251638784;mso-wrap-distance-left:0;mso-wrap-distance-right:0;mso-position-horizontal-relative:page;mso-position-vertical-relative:page" filled="f" stroked="f">
              <v:textbox style="mso-next-textbox:#_x0000_s2066" inset="0,0,0,0">
                <w:txbxContent>
                  <w:p w14:paraId="61A6A73D" w14:textId="77777777" w:rsidR="00E1101E" w:rsidRDefault="00000000">
                    <w:pPr>
                      <w:textAlignment w:val="baseline"/>
                      <w:rPr>
                        <w:del w:id="251" w:author="Stuart McLarnon (NESO)" w:date="2024-11-19T13:05:00Z"/>
                      </w:rPr>
                    </w:pPr>
                    <w:del w:id="252" w:author="Stuart McLarnon (NESO)" w:date="2024-11-19T13:05:00Z">
                      <w:r>
                        <w:rPr>
                          <w:noProof/>
                        </w:rPr>
                        <w:drawing>
                          <wp:inline distT="0" distB="0" distL="0" distR="0" wp14:anchorId="05916347" wp14:editId="359A4979">
                            <wp:extent cx="7543800" cy="5967095"/>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10" name="test1"/>
                                    <pic:cNvPicPr preferRelativeResize="0"/>
                                  </pic:nvPicPr>
                                  <pic:blipFill>
                                    <a:blip r:embed="rId14"/>
                                    <a:stretch>
                                      <a:fillRect/>
                                    </a:stretch>
                                  </pic:blipFill>
                                  <pic:spPr>
                                    <a:xfrm>
                                      <a:off x="0" y="0"/>
                                      <a:ext cx="7543800" cy="5967095"/>
                                    </a:xfrm>
                                    <a:prstGeom prst="rect">
                                      <a:avLst/>
                                    </a:prstGeom>
                                  </pic:spPr>
                                </pic:pic>
                              </a:graphicData>
                            </a:graphic>
                          </wp:inline>
                        </w:drawing>
                      </w:r>
                    </w:del>
                  </w:p>
                </w:txbxContent>
              </v:textbox>
              <w10:wrap anchorx="page" anchory="page"/>
            </v:shape>
          </w:pict>
        </w:r>
        <w:r>
          <w:rPr>
            <w:rFonts w:ascii="Times New Roman" w:eastAsia="PMingLiU" w:hAnsi="Times New Roman"/>
            <w:i w:val="0"/>
            <w:color w:val="auto"/>
            <w:sz w:val="22"/>
          </w:rPr>
          <w:pict w14:anchorId="109B9599">
            <v:shape id="_x0000_s2067" type="#_x0000_t202" style="position:absolute;left:0;text-align:left;margin-left:57.35pt;margin-top:371.35pt;width:181.7pt;height:11.65pt;z-index:-251637760;mso-wrap-distance-left:0;mso-wrap-distance-right:0;mso-position-horizontal-relative:page;mso-position-vertical-relative:page" filled="f" stroked="f">
              <v:textbox style="mso-next-textbox:#_x0000_s2067" inset="0,0,0,0">
                <w:txbxContent>
                  <w:p w14:paraId="7B018703" w14:textId="77777777" w:rsidR="00E1101E" w:rsidRDefault="00000000">
                    <w:pPr>
                      <w:tabs>
                        <w:tab w:val="right" w:pos="3600"/>
                      </w:tabs>
                      <w:spacing w:before="1" w:line="218" w:lineRule="exact"/>
                      <w:textAlignment w:val="baseline"/>
                      <w:rPr>
                        <w:del w:id="253" w:author="Stuart McLarnon (NESO)" w:date="2024-11-19T13:05:00Z"/>
                        <w:rFonts w:ascii="Arial" w:eastAsia="Arial" w:hAnsi="Arial"/>
                        <w:color w:val="000000"/>
                        <w:sz w:val="20"/>
                      </w:rPr>
                    </w:pPr>
                    <w:del w:id="254" w:author="Stuart McLarnon (NESO)" w:date="2024-11-19T13:05:00Z">
                      <w:r>
                        <w:rPr>
                          <w:rFonts w:ascii="Arial" w:eastAsia="Arial" w:hAnsi="Arial"/>
                          <w:color w:val="000000"/>
                          <w:sz w:val="20"/>
                          <w:lang w:val="en-US"/>
                        </w:rPr>
                        <w:delText>BM</w:delText>
                      </w:r>
                      <w:r>
                        <w:rPr>
                          <w:rFonts w:ascii="Arial" w:eastAsia="Arial" w:hAnsi="Arial"/>
                          <w:color w:val="000000"/>
                          <w:sz w:val="20"/>
                          <w:lang w:val="en-US"/>
                        </w:rPr>
                        <w:tab/>
                        <w:delText>Balancing Mechanism</w:delText>
                      </w:r>
                    </w:del>
                  </w:p>
                </w:txbxContent>
              </v:textbox>
              <w10:wrap type="square" anchorx="page" anchory="page"/>
            </v:shape>
          </w:pict>
        </w:r>
        <w:r>
          <w:rPr>
            <w:rFonts w:ascii="Times New Roman" w:eastAsia="PMingLiU" w:hAnsi="Times New Roman"/>
            <w:i w:val="0"/>
            <w:color w:val="auto"/>
            <w:sz w:val="22"/>
          </w:rPr>
          <w:pict w14:anchorId="3BC6C9DA">
            <v:shape id="_x0000_s2068" type="#_x0000_t202" style="position:absolute;left:0;text-align:left;margin-left:57.35pt;margin-top:392pt;width:203.05pt;height:11.8pt;z-index:-251636736;mso-wrap-distance-left:0;mso-wrap-distance-right:0;mso-position-horizontal-relative:page;mso-position-vertical-relative:page" filled="f" stroked="f">
              <v:textbox style="mso-next-textbox:#_x0000_s2068" inset="0,0,0,0">
                <w:txbxContent>
                  <w:p w14:paraId="5B219E0B" w14:textId="77777777" w:rsidR="00E1101E" w:rsidRDefault="00000000">
                    <w:pPr>
                      <w:tabs>
                        <w:tab w:val="right" w:pos="4032"/>
                      </w:tabs>
                      <w:spacing w:before="1" w:line="223" w:lineRule="exact"/>
                      <w:textAlignment w:val="baseline"/>
                      <w:rPr>
                        <w:del w:id="255" w:author="Stuart McLarnon (NESO)" w:date="2024-11-19T13:05:00Z"/>
                        <w:rFonts w:ascii="Arial" w:eastAsia="Arial" w:hAnsi="Arial"/>
                        <w:color w:val="000000"/>
                        <w:sz w:val="20"/>
                      </w:rPr>
                    </w:pPr>
                    <w:del w:id="256" w:author="Stuart McLarnon (NESO)" w:date="2024-11-19T13:05:00Z">
                      <w:r>
                        <w:rPr>
                          <w:rFonts w:ascii="Arial" w:eastAsia="Arial" w:hAnsi="Arial"/>
                          <w:color w:val="000000"/>
                          <w:sz w:val="20"/>
                          <w:lang w:val="en-US"/>
                        </w:rPr>
                        <w:delText>BMU</w:delText>
                      </w:r>
                      <w:r>
                        <w:rPr>
                          <w:rFonts w:ascii="Arial" w:eastAsia="Arial" w:hAnsi="Arial"/>
                          <w:color w:val="000000"/>
                          <w:sz w:val="20"/>
                          <w:lang w:val="en-US"/>
                        </w:rPr>
                        <w:tab/>
                        <w:delText>Balancing Mechanism Unit</w:delText>
                      </w:r>
                    </w:del>
                  </w:p>
                </w:txbxContent>
              </v:textbox>
              <w10:wrap type="square" anchorx="page" anchory="page"/>
            </v:shape>
          </w:pict>
        </w:r>
        <w:r>
          <w:rPr>
            <w:rFonts w:ascii="Times New Roman" w:eastAsia="PMingLiU" w:hAnsi="Times New Roman"/>
            <w:i w:val="0"/>
            <w:color w:val="auto"/>
            <w:sz w:val="22"/>
          </w:rPr>
          <w:pict w14:anchorId="543A7DAC">
            <v:shape id="_x0000_s2069" type="#_x0000_t202" style="position:absolute;left:0;text-align:left;margin-left:57.35pt;margin-top:412.85pt;width:178.8pt;height:11.8pt;z-index:-251635712;mso-wrap-distance-left:0;mso-wrap-distance-right:0;mso-position-horizontal-relative:page;mso-position-vertical-relative:page" filled="f" stroked="f">
              <v:textbox style="mso-next-textbox:#_x0000_s2069" inset="0,0,0,0">
                <w:txbxContent>
                  <w:p w14:paraId="5B4CC6C3" w14:textId="77777777" w:rsidR="00E1101E" w:rsidRDefault="00000000">
                    <w:pPr>
                      <w:tabs>
                        <w:tab w:val="right" w:pos="3600"/>
                      </w:tabs>
                      <w:spacing w:before="1" w:line="223" w:lineRule="exact"/>
                      <w:textAlignment w:val="baseline"/>
                      <w:rPr>
                        <w:del w:id="257" w:author="Stuart McLarnon (NESO)" w:date="2024-11-19T13:05:00Z"/>
                        <w:rFonts w:ascii="Arial" w:eastAsia="Arial" w:hAnsi="Arial"/>
                        <w:color w:val="000000"/>
                        <w:sz w:val="20"/>
                      </w:rPr>
                    </w:pPr>
                    <w:del w:id="258" w:author="Stuart McLarnon (NESO)" w:date="2024-11-19T13:05:00Z">
                      <w:r>
                        <w:rPr>
                          <w:rFonts w:ascii="Arial" w:eastAsia="Arial" w:hAnsi="Arial"/>
                          <w:color w:val="000000"/>
                          <w:sz w:val="20"/>
                          <w:lang w:val="en-US"/>
                        </w:rPr>
                        <w:delText>BOA</w:delText>
                      </w:r>
                      <w:r>
                        <w:rPr>
                          <w:rFonts w:ascii="Arial" w:eastAsia="Arial" w:hAnsi="Arial"/>
                          <w:color w:val="000000"/>
                          <w:sz w:val="20"/>
                          <w:lang w:val="en-US"/>
                        </w:rPr>
                        <w:tab/>
                        <w:delText>Bid Offer Acceptance</w:delText>
                      </w:r>
                    </w:del>
                  </w:p>
                </w:txbxContent>
              </v:textbox>
              <w10:wrap type="square" anchorx="page" anchory="page"/>
            </v:shape>
          </w:pict>
        </w:r>
        <w:r>
          <w:rPr>
            <w:rFonts w:ascii="Times New Roman" w:eastAsia="PMingLiU" w:hAnsi="Times New Roman"/>
            <w:i w:val="0"/>
            <w:color w:val="auto"/>
            <w:sz w:val="22"/>
          </w:rPr>
          <w:pict w14:anchorId="62F40247">
            <v:shape id="_x0000_s2070" type="#_x0000_t202" style="position:absolute;left:0;text-align:left;margin-left:57.35pt;margin-top:433.75pt;width:204.75pt;height:11.65pt;z-index:-251634688;mso-wrap-distance-left:0;mso-wrap-distance-right:0;mso-position-horizontal-relative:page;mso-position-vertical-relative:page" filled="f" stroked="f">
              <v:textbox style="mso-next-textbox:#_x0000_s2070" inset="0,0,0,0">
                <w:txbxContent>
                  <w:p w14:paraId="4FF5805B" w14:textId="77777777" w:rsidR="00E1101E" w:rsidRDefault="00000000">
                    <w:pPr>
                      <w:tabs>
                        <w:tab w:val="right" w:pos="4104"/>
                      </w:tabs>
                      <w:spacing w:before="1" w:line="223" w:lineRule="exact"/>
                      <w:textAlignment w:val="baseline"/>
                      <w:rPr>
                        <w:del w:id="259" w:author="Stuart McLarnon (NESO)" w:date="2024-11-19T13:05:00Z"/>
                        <w:rFonts w:ascii="Arial" w:eastAsia="Arial" w:hAnsi="Arial"/>
                        <w:color w:val="000000"/>
                        <w:sz w:val="20"/>
                      </w:rPr>
                    </w:pPr>
                    <w:del w:id="260" w:author="Stuart McLarnon (NESO)" w:date="2024-11-19T13:05:00Z">
                      <w:r>
                        <w:rPr>
                          <w:rFonts w:ascii="Arial" w:eastAsia="Arial" w:hAnsi="Arial"/>
                          <w:color w:val="000000"/>
                          <w:sz w:val="20"/>
                          <w:lang w:val="en-US"/>
                        </w:rPr>
                        <w:delText>BSP</w:delText>
                      </w:r>
                      <w:r>
                        <w:rPr>
                          <w:rFonts w:ascii="Arial" w:eastAsia="Arial" w:hAnsi="Arial"/>
                          <w:color w:val="000000"/>
                          <w:sz w:val="20"/>
                          <w:lang w:val="en-US"/>
                        </w:rPr>
                        <w:tab/>
                        <w:delText>Balancing Service Provider</w:delText>
                      </w:r>
                    </w:del>
                  </w:p>
                </w:txbxContent>
              </v:textbox>
              <w10:wrap type="square" anchorx="page" anchory="page"/>
            </v:shape>
          </w:pict>
        </w:r>
        <w:r>
          <w:rPr>
            <w:rFonts w:ascii="Times New Roman" w:eastAsia="PMingLiU" w:hAnsi="Times New Roman"/>
            <w:i w:val="0"/>
            <w:color w:val="auto"/>
            <w:sz w:val="22"/>
          </w:rPr>
          <w:pict w14:anchorId="460852FB">
            <v:shape id="_x0000_s2071" type="#_x0000_t202" style="position:absolute;left:0;text-align:left;margin-left:57.35pt;margin-top:453.05pt;width:359.55pt;height:15.4pt;z-index:-251633664;mso-wrap-distance-left:0;mso-wrap-distance-right:0;mso-position-horizontal-relative:page;mso-position-vertical-relative:page" filled="f" stroked="f">
              <v:textbox style="mso-next-textbox:#_x0000_s2071" inset="0,0,0,0">
                <w:txbxContent>
                  <w:p w14:paraId="6AC82618" w14:textId="77777777" w:rsidR="00E1101E" w:rsidRDefault="00000000">
                    <w:pPr>
                      <w:tabs>
                        <w:tab w:val="right" w:pos="7200"/>
                      </w:tabs>
                      <w:spacing w:before="23" w:after="34" w:line="242" w:lineRule="exact"/>
                      <w:textAlignment w:val="baseline"/>
                      <w:rPr>
                        <w:del w:id="261" w:author="Stuart McLarnon (NESO)" w:date="2024-11-19T13:05:00Z"/>
                        <w:rFonts w:ascii="Arial" w:eastAsia="Arial" w:hAnsi="Arial"/>
                        <w:color w:val="000000"/>
                        <w:sz w:val="20"/>
                      </w:rPr>
                    </w:pPr>
                    <w:del w:id="262" w:author="Stuart McLarnon (NESO)" w:date="2024-11-19T13:05:00Z">
                      <w:r>
                        <w:rPr>
                          <w:rFonts w:ascii="Arial" w:eastAsia="Arial" w:hAnsi="Arial"/>
                          <w:color w:val="000000"/>
                          <w:sz w:val="20"/>
                          <w:lang w:val="en-US"/>
                        </w:rPr>
                        <w:delText>EDL</w:delText>
                      </w:r>
                      <w:r>
                        <w:rPr>
                          <w:rFonts w:ascii="Arial" w:eastAsia="Arial" w:hAnsi="Arial"/>
                          <w:color w:val="000000"/>
                          <w:sz w:val="20"/>
                          <w:lang w:val="en-US"/>
                        </w:rPr>
                        <w:tab/>
                        <w:delText xml:space="preserve">Electronic Dispatch Logging </w:delText>
                      </w:r>
                      <w:r>
                        <w:rPr>
                          <w:rFonts w:ascii="Arial" w:eastAsia="Arial" w:hAnsi="Arial"/>
                          <w:color w:val="000000"/>
                          <w:sz w:val="23"/>
                          <w:lang w:val="en-US"/>
                        </w:rPr>
                        <w:delText xml:space="preserve">– </w:delText>
                      </w:r>
                      <w:r>
                        <w:rPr>
                          <w:rFonts w:ascii="Arial" w:eastAsia="Arial" w:hAnsi="Arial"/>
                          <w:color w:val="000000"/>
                          <w:sz w:val="20"/>
                          <w:lang w:val="en-US"/>
                        </w:rPr>
                        <w:delText>A message transfer mechanism</w:delText>
                      </w:r>
                    </w:del>
                  </w:p>
                </w:txbxContent>
              </v:textbox>
              <w10:wrap type="square" anchorx="page" anchory="page"/>
            </v:shape>
          </w:pict>
        </w:r>
        <w:r>
          <w:rPr>
            <w:rFonts w:ascii="Times New Roman" w:eastAsia="PMingLiU" w:hAnsi="Times New Roman"/>
            <w:i w:val="0"/>
            <w:color w:val="auto"/>
            <w:sz w:val="22"/>
          </w:rPr>
          <w:pict w14:anchorId="48644452">
            <v:shape id="_x0000_s2072" type="#_x0000_t202" style="position:absolute;left:0;text-align:left;margin-left:57.35pt;margin-top:475.25pt;width:183.6pt;height:11.8pt;z-index:-251632640;mso-wrap-distance-left:0;mso-wrap-distance-right:0;mso-position-horizontal-relative:page;mso-position-vertical-relative:page" filled="f" stroked="f">
              <v:textbox style="mso-next-textbox:#_x0000_s2072" inset="0,0,0,0">
                <w:txbxContent>
                  <w:p w14:paraId="58A583F7" w14:textId="77777777" w:rsidR="00E1101E" w:rsidRDefault="00000000">
                    <w:pPr>
                      <w:tabs>
                        <w:tab w:val="right" w:pos="3672"/>
                      </w:tabs>
                      <w:spacing w:before="1" w:line="228" w:lineRule="exact"/>
                      <w:textAlignment w:val="baseline"/>
                      <w:rPr>
                        <w:del w:id="263" w:author="Stuart McLarnon (NESO)" w:date="2024-11-19T13:05:00Z"/>
                        <w:rFonts w:ascii="Arial" w:eastAsia="Arial" w:hAnsi="Arial"/>
                        <w:color w:val="000000"/>
                        <w:sz w:val="20"/>
                      </w:rPr>
                    </w:pPr>
                    <w:del w:id="264" w:author="Stuart McLarnon (NESO)" w:date="2024-11-19T13:05:00Z">
                      <w:r>
                        <w:rPr>
                          <w:rFonts w:ascii="Arial" w:eastAsia="Arial" w:hAnsi="Arial"/>
                          <w:color w:val="000000"/>
                          <w:sz w:val="20"/>
                          <w:lang w:val="en-US"/>
                        </w:rPr>
                        <w:delText>MEL</w:delText>
                      </w:r>
                      <w:r>
                        <w:rPr>
                          <w:rFonts w:ascii="Arial" w:eastAsia="Arial" w:hAnsi="Arial"/>
                          <w:color w:val="000000"/>
                          <w:sz w:val="20"/>
                          <w:lang w:val="en-US"/>
                        </w:rPr>
                        <w:tab/>
                        <w:delText>Maximum Export Limit</w:delText>
                      </w:r>
                    </w:del>
                  </w:p>
                </w:txbxContent>
              </v:textbox>
              <w10:wrap type="square" anchorx="page" anchory="page"/>
            </v:shape>
          </w:pict>
        </w:r>
        <w:r>
          <w:rPr>
            <w:rFonts w:ascii="Times New Roman" w:eastAsia="PMingLiU" w:hAnsi="Times New Roman"/>
            <w:i w:val="0"/>
            <w:color w:val="auto"/>
            <w:sz w:val="22"/>
          </w:rPr>
          <w:pict w14:anchorId="499DCF29">
            <v:shape id="_x0000_s2073" type="#_x0000_t202" style="position:absolute;left:0;text-align:left;margin-left:57.35pt;margin-top:496.15pt;width:183.15pt;height:11.65pt;z-index:-251631616;mso-wrap-distance-left:0;mso-wrap-distance-right:0;mso-position-horizontal-relative:page;mso-position-vertical-relative:page" filled="f" stroked="f">
              <v:textbox style="mso-next-textbox:#_x0000_s2073" inset="0,0,0,0">
                <w:txbxContent>
                  <w:p w14:paraId="6D3165C4" w14:textId="77777777" w:rsidR="00E1101E" w:rsidRDefault="00000000">
                    <w:pPr>
                      <w:tabs>
                        <w:tab w:val="right" w:pos="3672"/>
                      </w:tabs>
                      <w:spacing w:before="1" w:line="228" w:lineRule="exact"/>
                      <w:textAlignment w:val="baseline"/>
                      <w:rPr>
                        <w:del w:id="265" w:author="Stuart McLarnon (NESO)" w:date="2024-11-19T13:05:00Z"/>
                        <w:rFonts w:ascii="Arial" w:eastAsia="Arial" w:hAnsi="Arial"/>
                        <w:color w:val="000000"/>
                        <w:sz w:val="20"/>
                      </w:rPr>
                    </w:pPr>
                    <w:del w:id="266" w:author="Stuart McLarnon (NESO)" w:date="2024-11-19T13:05:00Z">
                      <w:r>
                        <w:rPr>
                          <w:rFonts w:ascii="Arial" w:eastAsia="Arial" w:hAnsi="Arial"/>
                          <w:color w:val="000000"/>
                          <w:sz w:val="20"/>
                          <w:lang w:val="en-US"/>
                        </w:rPr>
                        <w:delText>MIL</w:delText>
                      </w:r>
                      <w:r>
                        <w:rPr>
                          <w:rFonts w:ascii="Arial" w:eastAsia="Arial" w:hAnsi="Arial"/>
                          <w:color w:val="000000"/>
                          <w:sz w:val="20"/>
                          <w:lang w:val="en-US"/>
                        </w:rPr>
                        <w:tab/>
                        <w:delText>Maximum Import Limit</w:delText>
                      </w:r>
                    </w:del>
                  </w:p>
                </w:txbxContent>
              </v:textbox>
              <w10:wrap type="square" anchorx="page" anchory="page"/>
            </v:shape>
          </w:pict>
        </w:r>
        <w:r>
          <w:rPr>
            <w:rFonts w:ascii="Times New Roman" w:eastAsia="PMingLiU" w:hAnsi="Times New Roman"/>
            <w:i w:val="0"/>
            <w:color w:val="auto"/>
            <w:sz w:val="22"/>
          </w:rPr>
          <w:pict w14:anchorId="46213BC6">
            <v:shape id="_x0000_s2074" type="#_x0000_t202" style="position:absolute;left:0;text-align:left;margin-left:57.35pt;margin-top:516.8pt;width:195.15pt;height:11.65pt;z-index:-251630592;mso-wrap-distance-left:0;mso-wrap-distance-right:0;mso-position-horizontal-relative:page;mso-position-vertical-relative:page" filled="f" stroked="f">
              <v:textbox style="mso-next-textbox:#_x0000_s2074" inset="0,0,0,0">
                <w:txbxContent>
                  <w:p w14:paraId="51789D03" w14:textId="77777777" w:rsidR="00E1101E" w:rsidRDefault="00000000">
                    <w:pPr>
                      <w:tabs>
                        <w:tab w:val="right" w:pos="3888"/>
                      </w:tabs>
                      <w:spacing w:before="1" w:line="218" w:lineRule="exact"/>
                      <w:textAlignment w:val="baseline"/>
                      <w:rPr>
                        <w:del w:id="267" w:author="Stuart McLarnon (NESO)" w:date="2024-11-19T13:05:00Z"/>
                        <w:rFonts w:ascii="Arial" w:eastAsia="Arial" w:hAnsi="Arial"/>
                        <w:color w:val="000000"/>
                        <w:sz w:val="20"/>
                      </w:rPr>
                    </w:pPr>
                    <w:del w:id="268" w:author="Stuart McLarnon (NESO)" w:date="2024-11-19T13:05:00Z">
                      <w:r>
                        <w:rPr>
                          <w:rFonts w:ascii="Arial" w:eastAsia="Arial" w:hAnsi="Arial"/>
                          <w:color w:val="000000"/>
                          <w:sz w:val="20"/>
                          <w:lang w:val="en-US"/>
                        </w:rPr>
                        <w:delText>MNZT</w:delText>
                      </w:r>
                      <w:r>
                        <w:rPr>
                          <w:rFonts w:ascii="Arial" w:eastAsia="Arial" w:hAnsi="Arial"/>
                          <w:color w:val="000000"/>
                          <w:sz w:val="20"/>
                          <w:lang w:val="en-US"/>
                        </w:rPr>
                        <w:tab/>
                        <w:delText>Minimum Non-Zero Time</w:delText>
                      </w:r>
                    </w:del>
                  </w:p>
                </w:txbxContent>
              </v:textbox>
              <w10:wrap type="square" anchorx="page" anchory="page"/>
            </v:shape>
          </w:pict>
        </w:r>
        <w:r>
          <w:rPr>
            <w:rFonts w:ascii="Times New Roman" w:eastAsia="PMingLiU" w:hAnsi="Times New Roman"/>
            <w:i w:val="0"/>
            <w:color w:val="auto"/>
            <w:sz w:val="22"/>
          </w:rPr>
          <w:pict w14:anchorId="03FEF9A5">
            <v:shape id="_x0000_s2075" type="#_x0000_t202" style="position:absolute;left:0;text-align:left;margin-left:57.35pt;margin-top:537.65pt;width:173.3pt;height:11.65pt;z-index:-251629568;mso-wrap-distance-left:0;mso-wrap-distance-right:0;mso-position-horizontal-relative:page;mso-position-vertical-relative:page" filled="f" stroked="f">
              <v:textbox style="mso-next-textbox:#_x0000_s2075" inset="0,0,0,0">
                <w:txbxContent>
                  <w:p w14:paraId="126754EA" w14:textId="77777777" w:rsidR="00E1101E" w:rsidRDefault="00000000">
                    <w:pPr>
                      <w:tabs>
                        <w:tab w:val="right" w:pos="3456"/>
                      </w:tabs>
                      <w:spacing w:before="1" w:line="218" w:lineRule="exact"/>
                      <w:textAlignment w:val="baseline"/>
                      <w:rPr>
                        <w:del w:id="269" w:author="Stuart McLarnon (NESO)" w:date="2024-11-19T13:05:00Z"/>
                        <w:rFonts w:ascii="Arial" w:eastAsia="Arial" w:hAnsi="Arial"/>
                        <w:color w:val="000000"/>
                        <w:sz w:val="20"/>
                      </w:rPr>
                    </w:pPr>
                    <w:del w:id="270" w:author="Stuart McLarnon (NESO)" w:date="2024-11-19T13:05:00Z">
                      <w:r>
                        <w:rPr>
                          <w:rFonts w:ascii="Arial" w:eastAsia="Arial" w:hAnsi="Arial"/>
                          <w:color w:val="000000"/>
                          <w:sz w:val="20"/>
                          <w:lang w:val="en-US"/>
                        </w:rPr>
                        <w:delText>MZT</w:delText>
                      </w:r>
                      <w:r>
                        <w:rPr>
                          <w:rFonts w:ascii="Arial" w:eastAsia="Arial" w:hAnsi="Arial"/>
                          <w:color w:val="000000"/>
                          <w:sz w:val="20"/>
                          <w:lang w:val="en-US"/>
                        </w:rPr>
                        <w:tab/>
                        <w:delText>Minimum Zero Time</w:delText>
                      </w:r>
                    </w:del>
                  </w:p>
                </w:txbxContent>
              </v:textbox>
              <w10:wrap type="square" anchorx="page" anchory="page"/>
            </v:shape>
          </w:pict>
        </w:r>
        <w:r>
          <w:rPr>
            <w:rFonts w:ascii="Times New Roman" w:eastAsia="PMingLiU" w:hAnsi="Times New Roman"/>
            <w:i w:val="0"/>
            <w:color w:val="auto"/>
            <w:sz w:val="22"/>
          </w:rPr>
          <w:pict w14:anchorId="67BBD2D4">
            <v:shape id="_x0000_s2076" type="#_x0000_t202" style="position:absolute;left:0;text-align:left;margin-left:57.35pt;margin-top:558.55pt;width:206.65pt;height:11.65pt;z-index:-251628544;mso-wrap-distance-left:0;mso-wrap-distance-right:0;mso-position-horizontal-relative:page;mso-position-vertical-relative:page" filled="f" stroked="f">
              <v:textbox style="mso-next-textbox:#_x0000_s2076" inset="0,0,0,0">
                <w:txbxContent>
                  <w:p w14:paraId="7E0C484E" w14:textId="77777777" w:rsidR="00E1101E" w:rsidRDefault="00000000">
                    <w:pPr>
                      <w:tabs>
                        <w:tab w:val="right" w:pos="4104"/>
                      </w:tabs>
                      <w:spacing w:before="1" w:line="218" w:lineRule="exact"/>
                      <w:textAlignment w:val="baseline"/>
                      <w:rPr>
                        <w:del w:id="271" w:author="Stuart McLarnon (NESO)" w:date="2024-11-19T13:05:00Z"/>
                        <w:rFonts w:ascii="Arial" w:eastAsia="Arial" w:hAnsi="Arial"/>
                        <w:color w:val="000000"/>
                        <w:sz w:val="20"/>
                      </w:rPr>
                    </w:pPr>
                    <w:del w:id="272" w:author="Stuart McLarnon (NESO)" w:date="2024-11-19T13:05:00Z">
                      <w:r>
                        <w:rPr>
                          <w:rFonts w:ascii="Arial" w:eastAsia="Arial" w:hAnsi="Arial"/>
                          <w:color w:val="000000"/>
                          <w:sz w:val="20"/>
                          <w:lang w:val="en-US"/>
                        </w:rPr>
                        <w:delText>NDZ</w:delText>
                      </w:r>
                      <w:r>
                        <w:rPr>
                          <w:rFonts w:ascii="Arial" w:eastAsia="Arial" w:hAnsi="Arial"/>
                          <w:color w:val="000000"/>
                          <w:sz w:val="20"/>
                          <w:lang w:val="en-US"/>
                        </w:rPr>
                        <w:tab/>
                        <w:delText>Notice to Deviate from Zero</w:delText>
                      </w:r>
                    </w:del>
                  </w:p>
                </w:txbxContent>
              </v:textbox>
              <w10:wrap type="square" anchorx="page" anchory="page"/>
            </v:shape>
          </w:pict>
        </w:r>
        <w:r>
          <w:rPr>
            <w:rFonts w:ascii="Times New Roman" w:eastAsia="PMingLiU" w:hAnsi="Times New Roman"/>
            <w:i w:val="0"/>
            <w:color w:val="auto"/>
            <w:sz w:val="22"/>
          </w:rPr>
          <w:pict w14:anchorId="2B940F72">
            <v:shape id="_x0000_s2077" type="#_x0000_t202" style="position:absolute;left:0;text-align:left;margin-left:57.35pt;margin-top:579.2pt;width:252pt;height:11.8pt;z-index:-251627520;mso-wrap-distance-left:0;mso-wrap-distance-right:0;mso-position-horizontal-relative:page;mso-position-vertical-relative:page" filled="f" stroked="f">
              <v:textbox style="mso-next-textbox:#_x0000_s2077" inset="0,0,0,0">
                <w:txbxContent>
                  <w:p w14:paraId="5E819264" w14:textId="77777777" w:rsidR="00E1101E" w:rsidRDefault="00000000">
                    <w:pPr>
                      <w:tabs>
                        <w:tab w:val="right" w:pos="5040"/>
                      </w:tabs>
                      <w:spacing w:before="1" w:line="223" w:lineRule="exact"/>
                      <w:textAlignment w:val="baseline"/>
                      <w:rPr>
                        <w:del w:id="273" w:author="Stuart McLarnon (NESO)" w:date="2024-11-19T13:05:00Z"/>
                        <w:rFonts w:ascii="Arial" w:eastAsia="Arial" w:hAnsi="Arial"/>
                        <w:color w:val="000000"/>
                        <w:sz w:val="20"/>
                      </w:rPr>
                    </w:pPr>
                    <w:del w:id="274" w:author="Stuart McLarnon (NESO)" w:date="2024-11-19T13:05:00Z">
                      <w:r>
                        <w:rPr>
                          <w:rFonts w:ascii="Arial" w:eastAsia="Arial" w:hAnsi="Arial"/>
                          <w:color w:val="000000"/>
                          <w:sz w:val="20"/>
                          <w:lang w:val="en-US"/>
                        </w:rPr>
                        <w:delText>NETA</w:delText>
                      </w:r>
                      <w:r>
                        <w:rPr>
                          <w:rFonts w:ascii="Arial" w:eastAsia="Arial" w:hAnsi="Arial"/>
                          <w:color w:val="000000"/>
                          <w:sz w:val="20"/>
                          <w:lang w:val="en-US"/>
                        </w:rPr>
                        <w:tab/>
                        <w:delText>New Electricity Trading Arrangements</w:delText>
                      </w:r>
                    </w:del>
                  </w:p>
                </w:txbxContent>
              </v:textbox>
              <w10:wrap type="square" anchorx="page" anchory="page"/>
            </v:shape>
          </w:pict>
        </w:r>
        <w:r>
          <w:rPr>
            <w:rFonts w:ascii="Times New Roman" w:eastAsia="PMingLiU" w:hAnsi="Times New Roman"/>
            <w:i w:val="0"/>
            <w:color w:val="auto"/>
            <w:sz w:val="22"/>
          </w:rPr>
          <w:pict w14:anchorId="6A2148A0">
            <v:shape id="_x0000_s2078" type="#_x0000_t202" style="position:absolute;left:0;text-align:left;margin-left:57.35pt;margin-top:600.05pt;width:179.75pt;height:11.65pt;z-index:-251626496;mso-wrap-distance-left:0;mso-wrap-distance-right:0;mso-position-horizontal-relative:page;mso-position-vertical-relative:page" filled="f" stroked="f">
              <v:textbox style="mso-next-textbox:#_x0000_s2078" inset="0,0,0,0">
                <w:txbxContent>
                  <w:p w14:paraId="64AF92CB" w14:textId="77777777" w:rsidR="00E1101E" w:rsidRDefault="00000000">
                    <w:pPr>
                      <w:tabs>
                        <w:tab w:val="right" w:pos="3600"/>
                      </w:tabs>
                      <w:spacing w:before="1" w:line="223" w:lineRule="exact"/>
                      <w:textAlignment w:val="baseline"/>
                      <w:rPr>
                        <w:del w:id="275" w:author="Stuart McLarnon (NESO)" w:date="2024-11-19T13:05:00Z"/>
                        <w:rFonts w:ascii="Arial" w:eastAsia="Arial" w:hAnsi="Arial"/>
                        <w:color w:val="000000"/>
                        <w:sz w:val="20"/>
                      </w:rPr>
                    </w:pPr>
                    <w:del w:id="276" w:author="Stuart McLarnon (NESO)" w:date="2024-11-19T13:05:00Z">
                      <w:r>
                        <w:rPr>
                          <w:rFonts w:ascii="Arial" w:eastAsia="Arial" w:hAnsi="Arial"/>
                          <w:color w:val="000000"/>
                          <w:sz w:val="20"/>
                          <w:lang w:val="en-US"/>
                        </w:rPr>
                        <w:delText>NTB</w:delText>
                      </w:r>
                      <w:r>
                        <w:rPr>
                          <w:rFonts w:ascii="Arial" w:eastAsia="Arial" w:hAnsi="Arial"/>
                          <w:color w:val="000000"/>
                          <w:sz w:val="20"/>
                          <w:lang w:val="en-US"/>
                        </w:rPr>
                        <w:tab/>
                        <w:delText>Notice to Deliver Bids</w:delText>
                      </w:r>
                    </w:del>
                  </w:p>
                </w:txbxContent>
              </v:textbox>
              <w10:wrap type="square" anchorx="page" anchory="page"/>
            </v:shape>
          </w:pict>
        </w:r>
        <w:r>
          <w:rPr>
            <w:rFonts w:ascii="Times New Roman" w:eastAsia="PMingLiU" w:hAnsi="Times New Roman"/>
            <w:i w:val="0"/>
            <w:color w:val="auto"/>
            <w:sz w:val="22"/>
          </w:rPr>
          <w:pict w14:anchorId="19EC1584">
            <v:shape id="_x0000_s2079" type="#_x0000_t202" style="position:absolute;left:0;text-align:left;margin-left:57.35pt;margin-top:620.95pt;width:187.7pt;height:11.65pt;z-index:-251625472;mso-wrap-distance-left:0;mso-wrap-distance-right:0;mso-position-horizontal-relative:page;mso-position-vertical-relative:page" filled="f" stroked="f">
              <v:textbox style="mso-next-textbox:#_x0000_s2079" inset="0,0,0,0">
                <w:txbxContent>
                  <w:p w14:paraId="04CAB07B" w14:textId="77777777" w:rsidR="00E1101E" w:rsidRDefault="00000000">
                    <w:pPr>
                      <w:tabs>
                        <w:tab w:val="right" w:pos="3744"/>
                      </w:tabs>
                      <w:spacing w:before="1" w:line="223" w:lineRule="exact"/>
                      <w:textAlignment w:val="baseline"/>
                      <w:rPr>
                        <w:del w:id="277" w:author="Stuart McLarnon (NESO)" w:date="2024-11-19T13:05:00Z"/>
                        <w:rFonts w:ascii="Arial" w:eastAsia="Arial" w:hAnsi="Arial"/>
                        <w:color w:val="000000"/>
                        <w:sz w:val="20"/>
                      </w:rPr>
                    </w:pPr>
                    <w:del w:id="278" w:author="Stuart McLarnon (NESO)" w:date="2024-11-19T13:05:00Z">
                      <w:r>
                        <w:rPr>
                          <w:rFonts w:ascii="Arial" w:eastAsia="Arial" w:hAnsi="Arial"/>
                          <w:color w:val="000000"/>
                          <w:sz w:val="20"/>
                          <w:lang w:val="en-US"/>
                        </w:rPr>
                        <w:delText>NTO</w:delText>
                      </w:r>
                      <w:r>
                        <w:rPr>
                          <w:rFonts w:ascii="Arial" w:eastAsia="Arial" w:hAnsi="Arial"/>
                          <w:color w:val="000000"/>
                          <w:sz w:val="20"/>
                          <w:lang w:val="en-US"/>
                        </w:rPr>
                        <w:tab/>
                        <w:delText>Notice to Deliver Offers</w:delText>
                      </w:r>
                    </w:del>
                  </w:p>
                </w:txbxContent>
              </v:textbox>
              <w10:wrap type="square" anchorx="page" anchory="page"/>
            </v:shape>
          </w:pict>
        </w:r>
        <w:r>
          <w:rPr>
            <w:rFonts w:ascii="Times New Roman" w:eastAsia="PMingLiU" w:hAnsi="Times New Roman"/>
            <w:i w:val="0"/>
            <w:color w:val="auto"/>
            <w:sz w:val="22"/>
          </w:rPr>
          <w:pict w14:anchorId="1102384E">
            <v:shape id="_x0000_s2080" type="#_x0000_t202" style="position:absolute;left:0;text-align:left;margin-left:57.35pt;margin-top:641.6pt;width:158.65pt;height:11.65pt;z-index:-251624448;mso-wrap-distance-left:0;mso-wrap-distance-right:0;mso-position-horizontal-relative:page;mso-position-vertical-relative:page" filled="f" stroked="f">
              <v:textbox style="mso-next-textbox:#_x0000_s2080" inset="0,0,0,0">
                <w:txbxContent>
                  <w:p w14:paraId="4CB612BA" w14:textId="77777777" w:rsidR="00E1101E" w:rsidRDefault="00000000">
                    <w:pPr>
                      <w:tabs>
                        <w:tab w:val="right" w:pos="3168"/>
                      </w:tabs>
                      <w:spacing w:before="1" w:line="227" w:lineRule="exact"/>
                      <w:textAlignment w:val="baseline"/>
                      <w:rPr>
                        <w:del w:id="279" w:author="Stuart McLarnon (NESO)" w:date="2024-11-19T13:05:00Z"/>
                        <w:rFonts w:ascii="Arial" w:eastAsia="Arial" w:hAnsi="Arial"/>
                        <w:color w:val="000000"/>
                        <w:sz w:val="20"/>
                      </w:rPr>
                    </w:pPr>
                    <w:del w:id="280" w:author="Stuart McLarnon (NESO)" w:date="2024-11-19T13:05:00Z">
                      <w:r>
                        <w:rPr>
                          <w:rFonts w:ascii="Arial" w:eastAsia="Arial" w:hAnsi="Arial"/>
                          <w:color w:val="000000"/>
                          <w:sz w:val="20"/>
                          <w:lang w:val="en-US"/>
                        </w:rPr>
                        <w:delText>RDR</w:delText>
                      </w:r>
                      <w:r>
                        <w:rPr>
                          <w:rFonts w:ascii="Arial" w:eastAsia="Arial" w:hAnsi="Arial"/>
                          <w:color w:val="000000"/>
                          <w:sz w:val="20"/>
                          <w:lang w:val="en-US"/>
                        </w:rPr>
                        <w:tab/>
                        <w:delText>Run-down Rates</w:delText>
                      </w:r>
                    </w:del>
                  </w:p>
                </w:txbxContent>
              </v:textbox>
              <w10:wrap type="square" anchorx="page" anchory="page"/>
            </v:shape>
          </w:pict>
        </w:r>
        <w:r>
          <w:rPr>
            <w:rFonts w:ascii="Times New Roman" w:eastAsia="PMingLiU" w:hAnsi="Times New Roman"/>
            <w:i w:val="0"/>
            <w:color w:val="auto"/>
            <w:sz w:val="22"/>
          </w:rPr>
          <w:pict w14:anchorId="1D36C987">
            <v:shape id="_x0000_s2081" type="#_x0000_t202" style="position:absolute;left:0;text-align:left;margin-left:57.35pt;margin-top:662.45pt;width:183.15pt;height:11.65pt;z-index:-251623424;mso-wrap-distance-left:0;mso-wrap-distance-right:0;mso-position-horizontal-relative:page;mso-position-vertical-relative:page" filled="f" stroked="f">
              <v:textbox style="mso-next-textbox:#_x0000_s2081" inset="0,0,0,0">
                <w:txbxContent>
                  <w:p w14:paraId="1B7603F8" w14:textId="77777777" w:rsidR="00E1101E" w:rsidRDefault="00000000">
                    <w:pPr>
                      <w:tabs>
                        <w:tab w:val="right" w:pos="3672"/>
                      </w:tabs>
                      <w:spacing w:before="1" w:line="228" w:lineRule="exact"/>
                      <w:textAlignment w:val="baseline"/>
                      <w:rPr>
                        <w:del w:id="281" w:author="Stuart McLarnon (NESO)" w:date="2024-11-19T13:05:00Z"/>
                        <w:rFonts w:ascii="Arial" w:eastAsia="Arial" w:hAnsi="Arial"/>
                        <w:color w:val="000000"/>
                        <w:sz w:val="20"/>
                      </w:rPr>
                    </w:pPr>
                    <w:del w:id="282" w:author="Stuart McLarnon (NESO)" w:date="2024-11-19T13:05:00Z">
                      <w:r>
                        <w:rPr>
                          <w:rFonts w:ascii="Arial" w:eastAsia="Arial" w:hAnsi="Arial"/>
                          <w:color w:val="000000"/>
                          <w:sz w:val="20"/>
                          <w:lang w:val="en-US"/>
                        </w:rPr>
                        <w:delText>RR</w:delText>
                      </w:r>
                      <w:r>
                        <w:rPr>
                          <w:rFonts w:ascii="Arial" w:eastAsia="Arial" w:hAnsi="Arial"/>
                          <w:color w:val="000000"/>
                          <w:sz w:val="20"/>
                          <w:lang w:val="en-US"/>
                        </w:rPr>
                        <w:tab/>
                        <w:delText>Replacement Reserve</w:delText>
                      </w:r>
                    </w:del>
                  </w:p>
                </w:txbxContent>
              </v:textbox>
              <w10:wrap type="square" anchorx="page" anchory="page"/>
            </v:shape>
          </w:pict>
        </w:r>
        <w:r>
          <w:rPr>
            <w:rFonts w:ascii="Times New Roman" w:eastAsia="PMingLiU" w:hAnsi="Times New Roman"/>
            <w:i w:val="0"/>
            <w:color w:val="auto"/>
            <w:sz w:val="22"/>
          </w:rPr>
          <w:pict w14:anchorId="59DDF491">
            <v:shape id="_x0000_s2082" type="#_x0000_t202" style="position:absolute;left:0;text-align:left;margin-left:57.35pt;margin-top:683.35pt;width:146.15pt;height:11.65pt;z-index:-251622400;mso-wrap-distance-left:0;mso-wrap-distance-right:0;mso-position-horizontal-relative:page;mso-position-vertical-relative:page" filled="f" stroked="f">
              <v:textbox style="mso-next-textbox:#_x0000_s2082" inset="0,0,0,0">
                <w:txbxContent>
                  <w:p w14:paraId="53F82827" w14:textId="77777777" w:rsidR="00E1101E" w:rsidRDefault="00000000">
                    <w:pPr>
                      <w:tabs>
                        <w:tab w:val="right" w:pos="2952"/>
                      </w:tabs>
                      <w:spacing w:before="1" w:line="228" w:lineRule="exact"/>
                      <w:textAlignment w:val="baseline"/>
                      <w:rPr>
                        <w:del w:id="283" w:author="Stuart McLarnon (NESO)" w:date="2024-11-19T13:05:00Z"/>
                        <w:rFonts w:ascii="Arial" w:eastAsia="Arial" w:hAnsi="Arial"/>
                        <w:color w:val="000000"/>
                        <w:sz w:val="20"/>
                      </w:rPr>
                    </w:pPr>
                    <w:del w:id="284" w:author="Stuart McLarnon (NESO)" w:date="2024-11-19T13:05:00Z">
                      <w:r>
                        <w:rPr>
                          <w:rFonts w:ascii="Arial" w:eastAsia="Arial" w:hAnsi="Arial"/>
                          <w:color w:val="000000"/>
                          <w:sz w:val="20"/>
                          <w:lang w:val="en-US"/>
                        </w:rPr>
                        <w:delText>RUR</w:delText>
                      </w:r>
                      <w:r>
                        <w:rPr>
                          <w:rFonts w:ascii="Arial" w:eastAsia="Arial" w:hAnsi="Arial"/>
                          <w:color w:val="000000"/>
                          <w:sz w:val="20"/>
                          <w:lang w:val="en-US"/>
                        </w:rPr>
                        <w:tab/>
                        <w:delText>Run-up Rates</w:delText>
                      </w:r>
                    </w:del>
                  </w:p>
                </w:txbxContent>
              </v:textbox>
              <w10:wrap type="square" anchorx="page" anchory="page"/>
            </v:shape>
          </w:pict>
        </w:r>
        <w:r>
          <w:rPr>
            <w:rFonts w:ascii="Times New Roman" w:eastAsia="PMingLiU" w:hAnsi="Times New Roman"/>
            <w:i w:val="0"/>
            <w:color w:val="auto"/>
            <w:sz w:val="22"/>
          </w:rPr>
          <w:pict w14:anchorId="32FC452E">
            <v:shape id="_x0000_s2083" type="#_x0000_t202" style="position:absolute;left:0;text-align:left;margin-left:56.9pt;margin-top:704pt;width:168.95pt;height:11.8pt;z-index:-251621376;mso-wrap-distance-left:0;mso-wrap-distance-right:0;mso-position-horizontal-relative:page;mso-position-vertical-relative:page" filled="f" stroked="f">
              <v:textbox style="mso-next-textbox:#_x0000_s2083" inset="0,0,0,0">
                <w:txbxContent>
                  <w:p w14:paraId="3474DB73" w14:textId="77777777" w:rsidR="00E1101E" w:rsidRDefault="00000000">
                    <w:pPr>
                      <w:tabs>
                        <w:tab w:val="right" w:pos="3384"/>
                      </w:tabs>
                      <w:spacing w:before="1" w:line="232" w:lineRule="exact"/>
                      <w:textAlignment w:val="baseline"/>
                      <w:rPr>
                        <w:del w:id="285" w:author="Stuart McLarnon (NESO)" w:date="2024-11-19T13:05:00Z"/>
                        <w:rFonts w:ascii="Arial" w:eastAsia="Arial" w:hAnsi="Arial"/>
                        <w:color w:val="000000"/>
                        <w:sz w:val="20"/>
                      </w:rPr>
                    </w:pPr>
                    <w:del w:id="286" w:author="Stuart McLarnon (NESO)" w:date="2024-11-19T13:05:00Z">
                      <w:r>
                        <w:rPr>
                          <w:rFonts w:ascii="Arial" w:eastAsia="Arial" w:hAnsi="Arial"/>
                          <w:color w:val="000000"/>
                          <w:sz w:val="20"/>
                          <w:lang w:val="en-US"/>
                        </w:rPr>
                        <w:delText>SEL</w:delText>
                      </w:r>
                      <w:r>
                        <w:rPr>
                          <w:rFonts w:ascii="Arial" w:eastAsia="Arial" w:hAnsi="Arial"/>
                          <w:color w:val="000000"/>
                          <w:sz w:val="20"/>
                          <w:lang w:val="en-US"/>
                        </w:rPr>
                        <w:tab/>
                        <w:delText>Stable Export Limit</w:delText>
                      </w:r>
                    </w:del>
                  </w:p>
                </w:txbxContent>
              </v:textbox>
              <w10:wrap type="square" anchorx="page" anchory="page"/>
            </v:shape>
          </w:pict>
        </w:r>
        <w:r>
          <w:rPr>
            <w:rFonts w:ascii="Times New Roman" w:eastAsia="PMingLiU" w:hAnsi="Times New Roman"/>
            <w:i w:val="0"/>
            <w:color w:val="auto"/>
            <w:sz w:val="22"/>
          </w:rPr>
          <w:pict w14:anchorId="12F6BBC6">
            <v:shape id="_x0000_s2084" type="#_x0000_t202" style="position:absolute;left:0;text-align:left;margin-left:56.9pt;margin-top:724.85pt;width:168.45pt;height:11.65pt;z-index:-251620352;mso-wrap-distance-left:0;mso-wrap-distance-right:0;mso-position-horizontal-relative:page;mso-position-vertical-relative:page" filled="f" stroked="f">
              <v:textbox style="mso-next-textbox:#_x0000_s2084" inset="0,0,0,0">
                <w:txbxContent>
                  <w:p w14:paraId="443DAE7D" w14:textId="77777777" w:rsidR="00E1101E" w:rsidRDefault="00000000">
                    <w:pPr>
                      <w:tabs>
                        <w:tab w:val="right" w:pos="3384"/>
                      </w:tabs>
                      <w:spacing w:before="1" w:line="218" w:lineRule="exact"/>
                      <w:textAlignment w:val="baseline"/>
                      <w:rPr>
                        <w:del w:id="287" w:author="Stuart McLarnon (NESO)" w:date="2024-11-19T13:05:00Z"/>
                        <w:rFonts w:ascii="Arial" w:eastAsia="Arial" w:hAnsi="Arial"/>
                        <w:color w:val="000000"/>
                        <w:sz w:val="20"/>
                      </w:rPr>
                    </w:pPr>
                    <w:del w:id="288" w:author="Stuart McLarnon (NESO)" w:date="2024-11-19T13:05:00Z">
                      <w:r>
                        <w:rPr>
                          <w:rFonts w:ascii="Arial" w:eastAsia="Arial" w:hAnsi="Arial"/>
                          <w:color w:val="000000"/>
                          <w:sz w:val="20"/>
                          <w:lang w:val="en-US"/>
                        </w:rPr>
                        <w:delText>SIL</w:delText>
                      </w:r>
                      <w:r>
                        <w:rPr>
                          <w:rFonts w:ascii="Arial" w:eastAsia="Arial" w:hAnsi="Arial"/>
                          <w:color w:val="000000"/>
                          <w:sz w:val="20"/>
                          <w:lang w:val="en-US"/>
                        </w:rPr>
                        <w:tab/>
                        <w:delText>Stable Import Limit</w:delText>
                      </w:r>
                    </w:del>
                  </w:p>
                </w:txbxContent>
              </v:textbox>
              <w10:wrap type="square" anchorx="page" anchory="page"/>
            </v:shape>
          </w:pict>
        </w:r>
        <w:r>
          <w:rPr>
            <w:rFonts w:ascii="Times New Roman" w:eastAsia="PMingLiU" w:hAnsi="Times New Roman"/>
            <w:i w:val="0"/>
            <w:color w:val="auto"/>
            <w:sz w:val="22"/>
          </w:rPr>
          <w:pict w14:anchorId="1E8E480A">
            <v:shape id="_x0000_s2085" type="#_x0000_t202" style="position:absolute;left:0;text-align:left;margin-left:57.35pt;margin-top:797.55pt;width:366.75pt;height:12.35pt;z-index:-251619328;mso-wrap-distance-left:0;mso-wrap-distance-right:0;mso-position-horizontal-relative:page;mso-position-vertical-relative:page" filled="f" stroked="f">
              <v:textbox style="mso-next-textbox:#_x0000_s2085" inset="0,0,0,0">
                <w:txbxContent>
                  <w:p w14:paraId="14328EB5" w14:textId="77777777" w:rsidR="00E1101E" w:rsidRDefault="00000000">
                    <w:pPr>
                      <w:spacing w:before="2" w:after="21" w:line="211" w:lineRule="exact"/>
                      <w:textAlignment w:val="baseline"/>
                      <w:rPr>
                        <w:del w:id="289" w:author="Stuart McLarnon (NESO)" w:date="2024-11-19T13:05:00Z"/>
                        <w:rFonts w:ascii="Arial" w:eastAsia="Arial" w:hAnsi="Arial"/>
                        <w:color w:val="000000"/>
                        <w:spacing w:val="-2"/>
                        <w:sz w:val="18"/>
                      </w:rPr>
                    </w:pPr>
                    <w:del w:id="290"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ascii="Times New Roman" w:eastAsia="PMingLiU" w:hAnsi="Times New Roman"/>
            <w:i w:val="0"/>
            <w:color w:val="auto"/>
            <w:sz w:val="22"/>
          </w:rPr>
          <w:pict w14:anchorId="536E6872">
            <v:shape id="_x0000_s2086" type="#_x0000_t202" style="position:absolute;left:0;text-align:left;margin-left:57.6pt;margin-top:810.95pt;width:480.95pt;height:10.65pt;z-index:-251618304;mso-wrap-distance-left:0;mso-wrap-distance-right:0;mso-position-horizontal-relative:page;mso-position-vertical-relative:page" filled="f" stroked="f">
              <v:textbox style="mso-next-textbox:#_x0000_s2086" inset="0,0,0,0">
                <w:txbxContent>
                  <w:p w14:paraId="0194F78D" w14:textId="77777777" w:rsidR="00E1101E" w:rsidRDefault="00000000">
                    <w:pPr>
                      <w:tabs>
                        <w:tab w:val="right" w:pos="9648"/>
                      </w:tabs>
                      <w:spacing w:before="2" w:line="209" w:lineRule="exact"/>
                      <w:textAlignment w:val="baseline"/>
                      <w:rPr>
                        <w:del w:id="291" w:author="Stuart McLarnon (NESO)" w:date="2024-11-19T13:05:00Z"/>
                        <w:rFonts w:ascii="Arial" w:eastAsia="Arial" w:hAnsi="Arial"/>
                        <w:color w:val="000000"/>
                        <w:sz w:val="18"/>
                      </w:rPr>
                    </w:pPr>
                    <w:del w:id="292"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3</w:delText>
                      </w:r>
                    </w:del>
                  </w:p>
                </w:txbxContent>
              </v:textbox>
              <w10:wrap type="square" anchorx="page" anchory="page"/>
            </v:shape>
          </w:pict>
        </w:r>
      </w:del>
      <w:r w:rsidR="00B960FA">
        <w:t xml:space="preserve">Table </w:t>
      </w:r>
      <w:del w:id="293" w:author="Stuart McLarnon (NESO)" w:date="2024-11-19T13:05:00Z">
        <w:r>
          <w:rPr>
            <w:rFonts w:ascii="Arial" w:eastAsia="Arial" w:hAnsi="Arial"/>
            <w:b/>
            <w:color w:val="717174"/>
            <w:lang w:val="en-US"/>
          </w:rPr>
          <w:delText xml:space="preserve">1 1 </w:delText>
        </w:r>
        <w:r>
          <w:rPr>
            <w:rFonts w:ascii="Arial" w:eastAsia="Arial" w:hAnsi="Arial"/>
            <w:color w:val="717174"/>
            <w:sz w:val="14"/>
            <w:lang w:val="en-US"/>
          </w:rPr>
          <w:delText>–</w:delText>
        </w:r>
      </w:del>
      <w:ins w:id="294" w:author="Stuart McLarnon (NESO)" w:date="2024-11-19T13:05:00Z">
        <w:r w:rsidR="00B960FA">
          <w:fldChar w:fldCharType="begin"/>
        </w:r>
        <w:r w:rsidR="00B960FA">
          <w:instrText xml:space="preserve"> SEQ Table \* ARABIC </w:instrText>
        </w:r>
        <w:r w:rsidR="00B960FA">
          <w:fldChar w:fldCharType="separate"/>
        </w:r>
        <w:r w:rsidR="00E65479">
          <w:rPr>
            <w:noProof/>
          </w:rPr>
          <w:t>1</w:t>
        </w:r>
        <w:r w:rsidR="00B960FA">
          <w:fldChar w:fldCharType="end"/>
        </w:r>
        <w:r w:rsidR="00B960FA">
          <w:t>:</w:t>
        </w:r>
      </w:ins>
      <w:r w:rsidR="00B960FA">
        <w:t xml:space="preserve"> Definitions</w:t>
      </w:r>
    </w:p>
    <w:p w14:paraId="7F9EBCDE" w14:textId="77777777" w:rsidR="00E1101E" w:rsidRDefault="00E1101E">
      <w:pPr>
        <w:rPr>
          <w:del w:id="295" w:author="Stuart McLarnon (NESO)" w:date="2024-11-19T13:05:00Z"/>
        </w:rPr>
        <w:sectPr w:rsidR="00E1101E">
          <w:pgSz w:w="11909" w:h="16838"/>
          <w:pgMar w:top="600" w:right="29" w:bottom="9125" w:left="0" w:header="720" w:footer="720" w:gutter="0"/>
          <w:cols w:space="720"/>
        </w:sectPr>
      </w:pPr>
    </w:p>
    <w:p w14:paraId="07C09460" w14:textId="77777777" w:rsidR="00E1101E" w:rsidRDefault="00000000">
      <w:pPr>
        <w:spacing w:before="14" w:after="572"/>
        <w:ind w:right="196"/>
        <w:textAlignment w:val="baseline"/>
        <w:rPr>
          <w:del w:id="296" w:author="Stuart McLarnon (NESO)" w:date="2024-11-19T13:05:00Z"/>
        </w:rPr>
      </w:pPr>
      <w:del w:id="297" w:author="Stuart McLarnon (NESO)" w:date="2024-11-19T13:05:00Z">
        <w:r>
          <w:rPr>
            <w:noProof/>
          </w:rPr>
          <w:drawing>
            <wp:inline distT="0" distB="0" distL="0" distR="0" wp14:anchorId="0208E6F1" wp14:editId="2A906AA4">
              <wp:extent cx="1996440" cy="390525"/>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12"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tbl>
      <w:tblPr>
        <w:tblStyle w:val="ListTable2-Accent1"/>
        <w:tblW w:w="8222" w:type="dxa"/>
        <w:tblLook w:val="04A0" w:firstRow="1" w:lastRow="0" w:firstColumn="1" w:lastColumn="0" w:noHBand="0" w:noVBand="1"/>
      </w:tblPr>
      <w:tblGrid>
        <w:gridCol w:w="926"/>
        <w:gridCol w:w="7296"/>
      </w:tblGrid>
      <w:tr w:rsidR="00B960FA" w14:paraId="6C5D9BED" w14:textId="77777777" w:rsidTr="00D73DE4">
        <w:trPr>
          <w:cnfStyle w:val="100000000000" w:firstRow="1" w:lastRow="0" w:firstColumn="0" w:lastColumn="0" w:oddVBand="0" w:evenVBand="0" w:oddHBand="0" w:evenHBand="0" w:firstRowFirstColumn="0" w:firstRowLastColumn="0" w:lastRowFirstColumn="0" w:lastRowLastColumn="0"/>
          <w:trHeight w:val="20"/>
          <w:ins w:id="29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63491DDF" w14:textId="77777777" w:rsidR="00B960FA" w:rsidRDefault="00B960FA" w:rsidP="004A4F1E">
            <w:pPr>
              <w:rPr>
                <w:ins w:id="299" w:author="Stuart McLarnon (NESO)" w:date="2024-11-19T13:05:00Z"/>
              </w:rPr>
            </w:pPr>
            <w:ins w:id="300" w:author="Stuart McLarnon (NESO)" w:date="2024-11-19T13:05:00Z">
              <w:r>
                <w:t>BM</w:t>
              </w:r>
            </w:ins>
          </w:p>
        </w:tc>
        <w:tc>
          <w:tcPr>
            <w:tcW w:w="7296" w:type="dxa"/>
          </w:tcPr>
          <w:p w14:paraId="070BD7AC" w14:textId="77777777" w:rsidR="00B960FA" w:rsidRPr="009A092B" w:rsidRDefault="00B960FA" w:rsidP="004A4F1E">
            <w:pPr>
              <w:cnfStyle w:val="100000000000" w:firstRow="1" w:lastRow="0" w:firstColumn="0" w:lastColumn="0" w:oddVBand="0" w:evenVBand="0" w:oddHBand="0" w:evenHBand="0" w:firstRowFirstColumn="0" w:firstRowLastColumn="0" w:lastRowFirstColumn="0" w:lastRowLastColumn="0"/>
              <w:rPr>
                <w:ins w:id="301" w:author="Stuart McLarnon (NESO)" w:date="2024-11-19T13:05:00Z"/>
                <w:b w:val="0"/>
                <w:bCs w:val="0"/>
              </w:rPr>
            </w:pPr>
            <w:ins w:id="302" w:author="Stuart McLarnon (NESO)" w:date="2024-11-19T13:05:00Z">
              <w:r w:rsidRPr="009A092B">
                <w:rPr>
                  <w:b w:val="0"/>
                  <w:bCs w:val="0"/>
                </w:rPr>
                <w:t>Balancing Mechanism</w:t>
              </w:r>
            </w:ins>
          </w:p>
        </w:tc>
      </w:tr>
      <w:tr w:rsidR="00B960FA" w14:paraId="11DF5723" w14:textId="77777777" w:rsidTr="00D73DE4">
        <w:trPr>
          <w:cnfStyle w:val="000000100000" w:firstRow="0" w:lastRow="0" w:firstColumn="0" w:lastColumn="0" w:oddVBand="0" w:evenVBand="0" w:oddHBand="1" w:evenHBand="0" w:firstRowFirstColumn="0" w:firstRowLastColumn="0" w:lastRowFirstColumn="0" w:lastRowLastColumn="0"/>
          <w:trHeight w:val="20"/>
          <w:ins w:id="30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5E33C703" w14:textId="77777777" w:rsidR="00B960FA" w:rsidRDefault="00B960FA" w:rsidP="004A4F1E">
            <w:pPr>
              <w:rPr>
                <w:ins w:id="304" w:author="Stuart McLarnon (NESO)" w:date="2024-11-19T13:05:00Z"/>
              </w:rPr>
            </w:pPr>
            <w:ins w:id="305" w:author="Stuart McLarnon (NESO)" w:date="2024-11-19T13:05:00Z">
              <w:r>
                <w:t>BMU</w:t>
              </w:r>
            </w:ins>
          </w:p>
        </w:tc>
        <w:tc>
          <w:tcPr>
            <w:tcW w:w="7296" w:type="dxa"/>
          </w:tcPr>
          <w:p w14:paraId="036697EF"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06" w:author="Stuart McLarnon (NESO)" w:date="2024-11-19T13:05:00Z"/>
              </w:rPr>
            </w:pPr>
            <w:ins w:id="307" w:author="Stuart McLarnon (NESO)" w:date="2024-11-19T13:05:00Z">
              <w:r>
                <w:t>Balancing Mechanism Unit</w:t>
              </w:r>
            </w:ins>
          </w:p>
        </w:tc>
      </w:tr>
      <w:tr w:rsidR="00B960FA" w14:paraId="72F71A00" w14:textId="77777777" w:rsidTr="00D73DE4">
        <w:trPr>
          <w:trHeight w:val="20"/>
          <w:ins w:id="30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401E8CBE" w14:textId="77777777" w:rsidR="00B960FA" w:rsidRDefault="00B960FA" w:rsidP="004A4F1E">
            <w:pPr>
              <w:rPr>
                <w:ins w:id="309" w:author="Stuart McLarnon (NESO)" w:date="2024-11-19T13:05:00Z"/>
              </w:rPr>
            </w:pPr>
            <w:ins w:id="310" w:author="Stuart McLarnon (NESO)" w:date="2024-11-19T13:05:00Z">
              <w:r>
                <w:t>BOA</w:t>
              </w:r>
            </w:ins>
          </w:p>
        </w:tc>
        <w:tc>
          <w:tcPr>
            <w:tcW w:w="7296" w:type="dxa"/>
          </w:tcPr>
          <w:p w14:paraId="6F0A233F"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11" w:author="Stuart McLarnon (NESO)" w:date="2024-11-19T13:05:00Z"/>
              </w:rPr>
            </w:pPr>
            <w:ins w:id="312" w:author="Stuart McLarnon (NESO)" w:date="2024-11-19T13:05:00Z">
              <w:r>
                <w:t>Bid Offer Acceptance</w:t>
              </w:r>
            </w:ins>
          </w:p>
        </w:tc>
      </w:tr>
      <w:tr w:rsidR="00B960FA" w14:paraId="4D865FB1" w14:textId="77777777" w:rsidTr="00D73DE4">
        <w:trPr>
          <w:cnfStyle w:val="000000100000" w:firstRow="0" w:lastRow="0" w:firstColumn="0" w:lastColumn="0" w:oddVBand="0" w:evenVBand="0" w:oddHBand="1" w:evenHBand="0" w:firstRowFirstColumn="0" w:firstRowLastColumn="0" w:lastRowFirstColumn="0" w:lastRowLastColumn="0"/>
          <w:trHeight w:val="20"/>
          <w:ins w:id="31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0CAD646B" w14:textId="77777777" w:rsidR="00B960FA" w:rsidRDefault="00B960FA" w:rsidP="004A4F1E">
            <w:pPr>
              <w:rPr>
                <w:ins w:id="314" w:author="Stuart McLarnon (NESO)" w:date="2024-11-19T13:05:00Z"/>
              </w:rPr>
            </w:pPr>
            <w:ins w:id="315" w:author="Stuart McLarnon (NESO)" w:date="2024-11-19T13:05:00Z">
              <w:r>
                <w:t>BSP</w:t>
              </w:r>
            </w:ins>
          </w:p>
        </w:tc>
        <w:tc>
          <w:tcPr>
            <w:tcW w:w="7296" w:type="dxa"/>
          </w:tcPr>
          <w:p w14:paraId="72F21E6E"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16" w:author="Stuart McLarnon (NESO)" w:date="2024-11-19T13:05:00Z"/>
              </w:rPr>
            </w:pPr>
            <w:ins w:id="317" w:author="Stuart McLarnon (NESO)" w:date="2024-11-19T13:05:00Z">
              <w:r>
                <w:t>Balancing Service Provider</w:t>
              </w:r>
            </w:ins>
          </w:p>
        </w:tc>
      </w:tr>
      <w:tr w:rsidR="00B960FA" w14:paraId="26D27383" w14:textId="77777777" w:rsidTr="00D73DE4">
        <w:trPr>
          <w:trHeight w:val="20"/>
          <w:ins w:id="31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3711DB59" w14:textId="77777777" w:rsidR="00B960FA" w:rsidRDefault="00B960FA" w:rsidP="004A4F1E">
            <w:pPr>
              <w:rPr>
                <w:ins w:id="319" w:author="Stuart McLarnon (NESO)" w:date="2024-11-19T13:05:00Z"/>
              </w:rPr>
            </w:pPr>
            <w:ins w:id="320" w:author="Stuart McLarnon (NESO)" w:date="2024-11-19T13:05:00Z">
              <w:r>
                <w:t>EDL</w:t>
              </w:r>
            </w:ins>
          </w:p>
        </w:tc>
        <w:tc>
          <w:tcPr>
            <w:tcW w:w="7296" w:type="dxa"/>
          </w:tcPr>
          <w:p w14:paraId="4318BB33"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21" w:author="Stuart McLarnon (NESO)" w:date="2024-11-19T13:05:00Z"/>
              </w:rPr>
            </w:pPr>
            <w:ins w:id="322" w:author="Stuart McLarnon (NESO)" w:date="2024-11-19T13:05:00Z">
              <w:r>
                <w:t>Electronic Dispatch Logging – A message transfer mechanism</w:t>
              </w:r>
            </w:ins>
          </w:p>
        </w:tc>
      </w:tr>
      <w:tr w:rsidR="00B960FA" w14:paraId="18A67F24" w14:textId="77777777" w:rsidTr="00D73DE4">
        <w:trPr>
          <w:cnfStyle w:val="000000100000" w:firstRow="0" w:lastRow="0" w:firstColumn="0" w:lastColumn="0" w:oddVBand="0" w:evenVBand="0" w:oddHBand="1" w:evenHBand="0" w:firstRowFirstColumn="0" w:firstRowLastColumn="0" w:lastRowFirstColumn="0" w:lastRowLastColumn="0"/>
          <w:trHeight w:val="20"/>
          <w:ins w:id="32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72A63636" w14:textId="77777777" w:rsidR="00B960FA" w:rsidRDefault="00B960FA" w:rsidP="004A4F1E">
            <w:pPr>
              <w:rPr>
                <w:ins w:id="324" w:author="Stuart McLarnon (NESO)" w:date="2024-11-19T13:05:00Z"/>
              </w:rPr>
            </w:pPr>
            <w:ins w:id="325" w:author="Stuart McLarnon (NESO)" w:date="2024-11-19T13:05:00Z">
              <w:r>
                <w:t>MEL</w:t>
              </w:r>
            </w:ins>
          </w:p>
        </w:tc>
        <w:tc>
          <w:tcPr>
            <w:tcW w:w="7296" w:type="dxa"/>
          </w:tcPr>
          <w:p w14:paraId="6D7ABCB6"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26" w:author="Stuart McLarnon (NESO)" w:date="2024-11-19T13:05:00Z"/>
              </w:rPr>
            </w:pPr>
            <w:ins w:id="327" w:author="Stuart McLarnon (NESO)" w:date="2024-11-19T13:05:00Z">
              <w:r>
                <w:t>Maximum Export Limit</w:t>
              </w:r>
            </w:ins>
          </w:p>
        </w:tc>
      </w:tr>
      <w:tr w:rsidR="00B960FA" w14:paraId="074A5D30" w14:textId="77777777" w:rsidTr="00D73DE4">
        <w:trPr>
          <w:trHeight w:val="20"/>
          <w:ins w:id="32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466846A5" w14:textId="77777777" w:rsidR="00B960FA" w:rsidRDefault="00B960FA" w:rsidP="004A4F1E">
            <w:pPr>
              <w:rPr>
                <w:ins w:id="329" w:author="Stuart McLarnon (NESO)" w:date="2024-11-19T13:05:00Z"/>
              </w:rPr>
            </w:pPr>
            <w:ins w:id="330" w:author="Stuart McLarnon (NESO)" w:date="2024-11-19T13:05:00Z">
              <w:r>
                <w:t>MIL</w:t>
              </w:r>
            </w:ins>
          </w:p>
        </w:tc>
        <w:tc>
          <w:tcPr>
            <w:tcW w:w="7296" w:type="dxa"/>
          </w:tcPr>
          <w:p w14:paraId="296AF51F"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31" w:author="Stuart McLarnon (NESO)" w:date="2024-11-19T13:05:00Z"/>
              </w:rPr>
            </w:pPr>
            <w:ins w:id="332" w:author="Stuart McLarnon (NESO)" w:date="2024-11-19T13:05:00Z">
              <w:r>
                <w:t>Maximum Import Limit</w:t>
              </w:r>
            </w:ins>
          </w:p>
        </w:tc>
      </w:tr>
      <w:tr w:rsidR="00B960FA" w14:paraId="7B3A0D9E" w14:textId="77777777" w:rsidTr="00D73DE4">
        <w:trPr>
          <w:cnfStyle w:val="000000100000" w:firstRow="0" w:lastRow="0" w:firstColumn="0" w:lastColumn="0" w:oddVBand="0" w:evenVBand="0" w:oddHBand="1" w:evenHBand="0" w:firstRowFirstColumn="0" w:firstRowLastColumn="0" w:lastRowFirstColumn="0" w:lastRowLastColumn="0"/>
          <w:trHeight w:val="20"/>
          <w:ins w:id="33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4AE5B362" w14:textId="77777777" w:rsidR="00B960FA" w:rsidRDefault="00B960FA" w:rsidP="004A4F1E">
            <w:pPr>
              <w:rPr>
                <w:ins w:id="334" w:author="Stuart McLarnon (NESO)" w:date="2024-11-19T13:05:00Z"/>
              </w:rPr>
            </w:pPr>
            <w:ins w:id="335" w:author="Stuart McLarnon (NESO)" w:date="2024-11-19T13:05:00Z">
              <w:r>
                <w:t>MNZT</w:t>
              </w:r>
            </w:ins>
          </w:p>
        </w:tc>
        <w:tc>
          <w:tcPr>
            <w:tcW w:w="7296" w:type="dxa"/>
          </w:tcPr>
          <w:p w14:paraId="691F923D"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36" w:author="Stuart McLarnon (NESO)" w:date="2024-11-19T13:05:00Z"/>
              </w:rPr>
            </w:pPr>
            <w:ins w:id="337" w:author="Stuart McLarnon (NESO)" w:date="2024-11-19T13:05:00Z">
              <w:r>
                <w:t>Minimum Non-Zero Time</w:t>
              </w:r>
            </w:ins>
          </w:p>
        </w:tc>
      </w:tr>
      <w:tr w:rsidR="00B960FA" w14:paraId="23EDC2C1" w14:textId="77777777" w:rsidTr="00D73DE4">
        <w:trPr>
          <w:trHeight w:val="20"/>
          <w:ins w:id="33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7D294FF8" w14:textId="77777777" w:rsidR="00B960FA" w:rsidRDefault="00B960FA" w:rsidP="004A4F1E">
            <w:pPr>
              <w:rPr>
                <w:ins w:id="339" w:author="Stuart McLarnon (NESO)" w:date="2024-11-19T13:05:00Z"/>
              </w:rPr>
            </w:pPr>
            <w:ins w:id="340" w:author="Stuart McLarnon (NESO)" w:date="2024-11-19T13:05:00Z">
              <w:r>
                <w:t>MZT</w:t>
              </w:r>
            </w:ins>
          </w:p>
        </w:tc>
        <w:tc>
          <w:tcPr>
            <w:tcW w:w="7296" w:type="dxa"/>
          </w:tcPr>
          <w:p w14:paraId="34EDDAC0"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41" w:author="Stuart McLarnon (NESO)" w:date="2024-11-19T13:05:00Z"/>
              </w:rPr>
            </w:pPr>
            <w:ins w:id="342" w:author="Stuart McLarnon (NESO)" w:date="2024-11-19T13:05:00Z">
              <w:r>
                <w:t>Minimum Zero Time</w:t>
              </w:r>
            </w:ins>
          </w:p>
        </w:tc>
      </w:tr>
      <w:tr w:rsidR="00B960FA" w14:paraId="1BFF437B" w14:textId="77777777" w:rsidTr="00D73DE4">
        <w:trPr>
          <w:cnfStyle w:val="000000100000" w:firstRow="0" w:lastRow="0" w:firstColumn="0" w:lastColumn="0" w:oddVBand="0" w:evenVBand="0" w:oddHBand="1" w:evenHBand="0" w:firstRowFirstColumn="0" w:firstRowLastColumn="0" w:lastRowFirstColumn="0" w:lastRowLastColumn="0"/>
          <w:trHeight w:val="20"/>
          <w:ins w:id="34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73553922" w14:textId="77777777" w:rsidR="00B960FA" w:rsidRDefault="00B960FA" w:rsidP="004A4F1E">
            <w:pPr>
              <w:rPr>
                <w:ins w:id="344" w:author="Stuart McLarnon (NESO)" w:date="2024-11-19T13:05:00Z"/>
              </w:rPr>
            </w:pPr>
            <w:ins w:id="345" w:author="Stuart McLarnon (NESO)" w:date="2024-11-19T13:05:00Z">
              <w:r>
                <w:t>NDZ</w:t>
              </w:r>
            </w:ins>
          </w:p>
        </w:tc>
        <w:tc>
          <w:tcPr>
            <w:tcW w:w="7296" w:type="dxa"/>
          </w:tcPr>
          <w:p w14:paraId="277DB115"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46" w:author="Stuart McLarnon (NESO)" w:date="2024-11-19T13:05:00Z"/>
              </w:rPr>
            </w:pPr>
            <w:ins w:id="347" w:author="Stuart McLarnon (NESO)" w:date="2024-11-19T13:05:00Z">
              <w:r>
                <w:t>Notice to Deviate from Zero</w:t>
              </w:r>
            </w:ins>
          </w:p>
        </w:tc>
      </w:tr>
      <w:tr w:rsidR="00B960FA" w14:paraId="7109E19C" w14:textId="77777777" w:rsidTr="00D73DE4">
        <w:trPr>
          <w:trHeight w:val="20"/>
          <w:ins w:id="34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2ACC78C9" w14:textId="77777777" w:rsidR="00B960FA" w:rsidRDefault="00B960FA" w:rsidP="004A4F1E">
            <w:pPr>
              <w:rPr>
                <w:ins w:id="349" w:author="Stuart McLarnon (NESO)" w:date="2024-11-19T13:05:00Z"/>
              </w:rPr>
            </w:pPr>
            <w:ins w:id="350" w:author="Stuart McLarnon (NESO)" w:date="2024-11-19T13:05:00Z">
              <w:r>
                <w:t>NETA</w:t>
              </w:r>
            </w:ins>
          </w:p>
        </w:tc>
        <w:tc>
          <w:tcPr>
            <w:tcW w:w="7296" w:type="dxa"/>
          </w:tcPr>
          <w:p w14:paraId="01428C38"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51" w:author="Stuart McLarnon (NESO)" w:date="2024-11-19T13:05:00Z"/>
              </w:rPr>
            </w:pPr>
            <w:ins w:id="352" w:author="Stuart McLarnon (NESO)" w:date="2024-11-19T13:05:00Z">
              <w:r>
                <w:t>New Electricity Trading Arrangements</w:t>
              </w:r>
            </w:ins>
          </w:p>
        </w:tc>
      </w:tr>
      <w:tr w:rsidR="00B960FA" w14:paraId="003E7963" w14:textId="77777777" w:rsidTr="00D73DE4">
        <w:trPr>
          <w:cnfStyle w:val="000000100000" w:firstRow="0" w:lastRow="0" w:firstColumn="0" w:lastColumn="0" w:oddVBand="0" w:evenVBand="0" w:oddHBand="1" w:evenHBand="0" w:firstRowFirstColumn="0" w:firstRowLastColumn="0" w:lastRowFirstColumn="0" w:lastRowLastColumn="0"/>
          <w:trHeight w:val="20"/>
          <w:ins w:id="35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23211064" w14:textId="77777777" w:rsidR="00B960FA" w:rsidRDefault="00B960FA" w:rsidP="004A4F1E">
            <w:pPr>
              <w:rPr>
                <w:ins w:id="354" w:author="Stuart McLarnon (NESO)" w:date="2024-11-19T13:05:00Z"/>
              </w:rPr>
            </w:pPr>
            <w:ins w:id="355" w:author="Stuart McLarnon (NESO)" w:date="2024-11-19T13:05:00Z">
              <w:r>
                <w:t>NTB</w:t>
              </w:r>
            </w:ins>
          </w:p>
        </w:tc>
        <w:tc>
          <w:tcPr>
            <w:tcW w:w="7296" w:type="dxa"/>
          </w:tcPr>
          <w:p w14:paraId="467E8EF0"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56" w:author="Stuart McLarnon (NESO)" w:date="2024-11-19T13:05:00Z"/>
              </w:rPr>
            </w:pPr>
            <w:ins w:id="357" w:author="Stuart McLarnon (NESO)" w:date="2024-11-19T13:05:00Z">
              <w:r>
                <w:t>Notice to Deliver Bids</w:t>
              </w:r>
            </w:ins>
          </w:p>
        </w:tc>
      </w:tr>
      <w:tr w:rsidR="00B960FA" w14:paraId="7EB086CC" w14:textId="77777777" w:rsidTr="00D73DE4">
        <w:trPr>
          <w:trHeight w:val="20"/>
          <w:ins w:id="35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77C38987" w14:textId="77777777" w:rsidR="00B960FA" w:rsidRDefault="00B960FA" w:rsidP="004A4F1E">
            <w:pPr>
              <w:rPr>
                <w:ins w:id="359" w:author="Stuart McLarnon (NESO)" w:date="2024-11-19T13:05:00Z"/>
              </w:rPr>
            </w:pPr>
            <w:ins w:id="360" w:author="Stuart McLarnon (NESO)" w:date="2024-11-19T13:05:00Z">
              <w:r>
                <w:t>NTO</w:t>
              </w:r>
            </w:ins>
          </w:p>
        </w:tc>
        <w:tc>
          <w:tcPr>
            <w:tcW w:w="7296" w:type="dxa"/>
          </w:tcPr>
          <w:p w14:paraId="237FF396"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61" w:author="Stuart McLarnon (NESO)" w:date="2024-11-19T13:05:00Z"/>
              </w:rPr>
            </w:pPr>
            <w:ins w:id="362" w:author="Stuart McLarnon (NESO)" w:date="2024-11-19T13:05:00Z">
              <w:r>
                <w:t>Notice to Deliver Offers</w:t>
              </w:r>
            </w:ins>
          </w:p>
        </w:tc>
      </w:tr>
      <w:tr w:rsidR="00B960FA" w14:paraId="445BD4B4" w14:textId="77777777" w:rsidTr="00D73DE4">
        <w:trPr>
          <w:cnfStyle w:val="000000100000" w:firstRow="0" w:lastRow="0" w:firstColumn="0" w:lastColumn="0" w:oddVBand="0" w:evenVBand="0" w:oddHBand="1" w:evenHBand="0" w:firstRowFirstColumn="0" w:firstRowLastColumn="0" w:lastRowFirstColumn="0" w:lastRowLastColumn="0"/>
          <w:trHeight w:val="20"/>
          <w:ins w:id="36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553040FC" w14:textId="77777777" w:rsidR="00B960FA" w:rsidRDefault="00B960FA" w:rsidP="004A4F1E">
            <w:pPr>
              <w:rPr>
                <w:ins w:id="364" w:author="Stuart McLarnon (NESO)" w:date="2024-11-19T13:05:00Z"/>
              </w:rPr>
            </w:pPr>
            <w:ins w:id="365" w:author="Stuart McLarnon (NESO)" w:date="2024-11-19T13:05:00Z">
              <w:r>
                <w:t>RDR</w:t>
              </w:r>
            </w:ins>
          </w:p>
        </w:tc>
        <w:tc>
          <w:tcPr>
            <w:tcW w:w="7296" w:type="dxa"/>
          </w:tcPr>
          <w:p w14:paraId="3739ED92"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66" w:author="Stuart McLarnon (NESO)" w:date="2024-11-19T13:05:00Z"/>
              </w:rPr>
            </w:pPr>
            <w:ins w:id="367" w:author="Stuart McLarnon (NESO)" w:date="2024-11-19T13:05:00Z">
              <w:r>
                <w:t>Run-down Rates</w:t>
              </w:r>
            </w:ins>
          </w:p>
        </w:tc>
      </w:tr>
      <w:tr w:rsidR="00B960FA" w14:paraId="3C3A993A" w14:textId="77777777" w:rsidTr="00D73DE4">
        <w:trPr>
          <w:trHeight w:val="20"/>
          <w:ins w:id="36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11FBCEFE" w14:textId="77777777" w:rsidR="00B960FA" w:rsidRDefault="00B960FA" w:rsidP="004A4F1E">
            <w:pPr>
              <w:rPr>
                <w:ins w:id="369" w:author="Stuart McLarnon (NESO)" w:date="2024-11-19T13:05:00Z"/>
              </w:rPr>
            </w:pPr>
            <w:ins w:id="370" w:author="Stuart McLarnon (NESO)" w:date="2024-11-19T13:05:00Z">
              <w:r>
                <w:t>RR</w:t>
              </w:r>
            </w:ins>
          </w:p>
        </w:tc>
        <w:tc>
          <w:tcPr>
            <w:tcW w:w="7296" w:type="dxa"/>
          </w:tcPr>
          <w:p w14:paraId="04409256"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71" w:author="Stuart McLarnon (NESO)" w:date="2024-11-19T13:05:00Z"/>
              </w:rPr>
            </w:pPr>
            <w:ins w:id="372" w:author="Stuart McLarnon (NESO)" w:date="2024-11-19T13:05:00Z">
              <w:r>
                <w:t>Replacement Reserve</w:t>
              </w:r>
            </w:ins>
          </w:p>
        </w:tc>
      </w:tr>
      <w:tr w:rsidR="00B960FA" w14:paraId="1EBACAEB" w14:textId="77777777" w:rsidTr="00D73DE4">
        <w:trPr>
          <w:cnfStyle w:val="000000100000" w:firstRow="0" w:lastRow="0" w:firstColumn="0" w:lastColumn="0" w:oddVBand="0" w:evenVBand="0" w:oddHBand="1" w:evenHBand="0" w:firstRowFirstColumn="0" w:firstRowLastColumn="0" w:lastRowFirstColumn="0" w:lastRowLastColumn="0"/>
          <w:trHeight w:val="20"/>
          <w:ins w:id="37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2F151173" w14:textId="77777777" w:rsidR="00B960FA" w:rsidRDefault="00B960FA" w:rsidP="004A4F1E">
            <w:pPr>
              <w:rPr>
                <w:ins w:id="374" w:author="Stuart McLarnon (NESO)" w:date="2024-11-19T13:05:00Z"/>
              </w:rPr>
            </w:pPr>
            <w:ins w:id="375" w:author="Stuart McLarnon (NESO)" w:date="2024-11-19T13:05:00Z">
              <w:r>
                <w:t>RUR</w:t>
              </w:r>
            </w:ins>
          </w:p>
        </w:tc>
        <w:tc>
          <w:tcPr>
            <w:tcW w:w="7296" w:type="dxa"/>
          </w:tcPr>
          <w:p w14:paraId="564B3846"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76" w:author="Stuart McLarnon (NESO)" w:date="2024-11-19T13:05:00Z"/>
              </w:rPr>
            </w:pPr>
            <w:ins w:id="377" w:author="Stuart McLarnon (NESO)" w:date="2024-11-19T13:05:00Z">
              <w:r>
                <w:t>Run-up Rates</w:t>
              </w:r>
            </w:ins>
          </w:p>
        </w:tc>
      </w:tr>
      <w:tr w:rsidR="00B960FA" w14:paraId="3B9F2AEB" w14:textId="77777777" w:rsidTr="00D73DE4">
        <w:trPr>
          <w:trHeight w:val="20"/>
          <w:ins w:id="37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7F076C03" w14:textId="77777777" w:rsidR="00B960FA" w:rsidRDefault="00B960FA" w:rsidP="004A4F1E">
            <w:pPr>
              <w:rPr>
                <w:ins w:id="379" w:author="Stuart McLarnon (NESO)" w:date="2024-11-19T13:05:00Z"/>
              </w:rPr>
            </w:pPr>
            <w:ins w:id="380" w:author="Stuart McLarnon (NESO)" w:date="2024-11-19T13:05:00Z">
              <w:r>
                <w:t>SEL</w:t>
              </w:r>
            </w:ins>
          </w:p>
        </w:tc>
        <w:tc>
          <w:tcPr>
            <w:tcW w:w="7296" w:type="dxa"/>
          </w:tcPr>
          <w:p w14:paraId="5AC7BCB4" w14:textId="77777777" w:rsidR="00B960FA" w:rsidRDefault="00B960FA" w:rsidP="004A4F1E">
            <w:pPr>
              <w:cnfStyle w:val="000000000000" w:firstRow="0" w:lastRow="0" w:firstColumn="0" w:lastColumn="0" w:oddVBand="0" w:evenVBand="0" w:oddHBand="0" w:evenHBand="0" w:firstRowFirstColumn="0" w:firstRowLastColumn="0" w:lastRowFirstColumn="0" w:lastRowLastColumn="0"/>
              <w:rPr>
                <w:ins w:id="381" w:author="Stuart McLarnon (NESO)" w:date="2024-11-19T13:05:00Z"/>
              </w:rPr>
            </w:pPr>
            <w:ins w:id="382" w:author="Stuart McLarnon (NESO)" w:date="2024-11-19T13:05:00Z">
              <w:r>
                <w:t>Stable Export Limit</w:t>
              </w:r>
            </w:ins>
          </w:p>
        </w:tc>
      </w:tr>
      <w:tr w:rsidR="00B960FA" w14:paraId="54D0CF62" w14:textId="77777777" w:rsidTr="00D73DE4">
        <w:trPr>
          <w:cnfStyle w:val="000000100000" w:firstRow="0" w:lastRow="0" w:firstColumn="0" w:lastColumn="0" w:oddVBand="0" w:evenVBand="0" w:oddHBand="1" w:evenHBand="0" w:firstRowFirstColumn="0" w:firstRowLastColumn="0" w:lastRowFirstColumn="0" w:lastRowLastColumn="0"/>
          <w:trHeight w:val="20"/>
          <w:ins w:id="38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6" w:type="dxa"/>
          </w:tcPr>
          <w:p w14:paraId="643E57EE" w14:textId="77777777" w:rsidR="00B960FA" w:rsidRDefault="00B960FA" w:rsidP="004A4F1E">
            <w:pPr>
              <w:rPr>
                <w:ins w:id="384" w:author="Stuart McLarnon (NESO)" w:date="2024-11-19T13:05:00Z"/>
              </w:rPr>
            </w:pPr>
            <w:ins w:id="385" w:author="Stuart McLarnon (NESO)" w:date="2024-11-19T13:05:00Z">
              <w:r>
                <w:t>SIL</w:t>
              </w:r>
            </w:ins>
          </w:p>
        </w:tc>
        <w:tc>
          <w:tcPr>
            <w:tcW w:w="7296" w:type="dxa"/>
          </w:tcPr>
          <w:p w14:paraId="46C02824" w14:textId="77777777" w:rsidR="00B960FA" w:rsidRDefault="00B960FA" w:rsidP="004A4F1E">
            <w:pPr>
              <w:cnfStyle w:val="000000100000" w:firstRow="0" w:lastRow="0" w:firstColumn="0" w:lastColumn="0" w:oddVBand="0" w:evenVBand="0" w:oddHBand="1" w:evenHBand="0" w:firstRowFirstColumn="0" w:firstRowLastColumn="0" w:lastRowFirstColumn="0" w:lastRowLastColumn="0"/>
              <w:rPr>
                <w:ins w:id="386" w:author="Stuart McLarnon (NESO)" w:date="2024-11-19T13:05:00Z"/>
              </w:rPr>
            </w:pPr>
            <w:ins w:id="387" w:author="Stuart McLarnon (NESO)" w:date="2024-11-19T13:05:00Z">
              <w:r>
                <w:t>Stable Import Limit</w:t>
              </w:r>
            </w:ins>
          </w:p>
        </w:tc>
      </w:tr>
    </w:tbl>
    <w:p w14:paraId="41D09D6C" w14:textId="513C860B" w:rsidR="00010668" w:rsidRDefault="00010668" w:rsidP="003550BF">
      <w:pPr>
        <w:pStyle w:val="BodyText"/>
        <w:rPr>
          <w:ins w:id="388" w:author="Stuart McLarnon (NESO)" w:date="2024-11-19T13:05:00Z"/>
        </w:rPr>
      </w:pPr>
    </w:p>
    <w:p w14:paraId="5B571529" w14:textId="01F40AAE" w:rsidR="00EA0F0C" w:rsidRDefault="00EA0F0C" w:rsidP="00EA0F0C">
      <w:pPr>
        <w:pStyle w:val="Heading2"/>
      </w:pPr>
      <w:bookmarkStart w:id="389" w:name="_Toc182497852"/>
      <w:r>
        <w:t>1.3</w:t>
      </w:r>
      <w:ins w:id="390" w:author="Stuart McLarnon (NESO)" w:date="2024-11-19T13:05:00Z">
        <w:r>
          <w:t>.</w:t>
        </w:r>
        <w:r w:rsidR="00600EDD">
          <w:tab/>
        </w:r>
      </w:ins>
      <w:r w:rsidRPr="008B3342">
        <w:t>Related Documents</w:t>
      </w:r>
      <w:bookmarkEnd w:id="389"/>
    </w:p>
    <w:p w14:paraId="40CC834A" w14:textId="77777777" w:rsidR="00E1101E" w:rsidRDefault="00E1101E">
      <w:pPr>
        <w:spacing w:before="2" w:after="38" w:line="319" w:lineRule="exact"/>
        <w:rPr>
          <w:del w:id="391" w:author="Stuart McLarnon (NESO)" w:date="2024-11-19T13:05:00Z"/>
        </w:rPr>
        <w:sectPr w:rsidR="00E1101E">
          <w:pgSz w:w="11909" w:h="16838"/>
          <w:pgMar w:top="600" w:right="7652" w:bottom="645" w:left="917" w:header="720" w:footer="720" w:gutter="0"/>
          <w:cols w:space="720"/>
        </w:sectPr>
      </w:pPr>
    </w:p>
    <w:p w14:paraId="36D3B3D1" w14:textId="00D5870D" w:rsidR="00EA0F0C" w:rsidRDefault="00000000" w:rsidP="00D73DE4">
      <w:pPr>
        <w:pStyle w:val="ListParagraph"/>
        <w:numPr>
          <w:ilvl w:val="0"/>
          <w:numId w:val="20"/>
        </w:numPr>
        <w:spacing w:after="0" w:line="192" w:lineRule="auto"/>
        <w:ind w:left="1276" w:hanging="357"/>
      </w:pPr>
      <w:del w:id="392" w:author="Stuart McLarnon (NESO)" w:date="2024-11-19T13:05:00Z">
        <w:r>
          <w:rPr>
            <w:rFonts w:ascii="Times New Roman" w:eastAsia="PMingLiU" w:hAnsi="Times New Roman"/>
          </w:rPr>
          <w:pict w14:anchorId="0157ED2D">
            <v:shape id="_x0000_s2094" type="#_x0000_t202" style="position:absolute;left:0;text-align:left;margin-left:0;margin-top:789.85pt;width:594pt;height:46.15pt;z-index:-251608064;mso-wrap-distance-left:0;mso-wrap-distance-right:0;mso-position-horizontal-relative:page;mso-position-vertical-relative:page" filled="f" stroked="f">
              <v:textbox style="mso-next-textbox:#_x0000_s2094" inset="0,0,0,0">
                <w:txbxContent>
                  <w:p w14:paraId="06552DA0" w14:textId="77777777" w:rsidR="00E1101E" w:rsidRDefault="00E1101E">
                    <w:pPr>
                      <w:rPr>
                        <w:del w:id="393" w:author="Stuart McLarnon (NESO)" w:date="2024-11-19T13:05:00Z"/>
                      </w:rPr>
                    </w:pPr>
                  </w:p>
                </w:txbxContent>
              </v:textbox>
              <w10:wrap type="square" anchorx="page" anchory="page"/>
            </v:shape>
          </w:pict>
        </w:r>
        <w:r>
          <w:rPr>
            <w:noProof/>
          </w:rPr>
          <w:drawing>
            <wp:anchor distT="0" distB="0" distL="0" distR="0" simplePos="0" relativeHeight="251707392" behindDoc="1" locked="0" layoutInCell="1" allowOverlap="1" wp14:anchorId="1AAAB70C" wp14:editId="223CF91D">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13" name="IrregularPicture"/>
              <wp:cNvGraphicFramePr/>
              <a:graphic xmlns:a="http://schemas.openxmlformats.org/drawingml/2006/main">
                <a:graphicData uri="http://schemas.openxmlformats.org/drawingml/2006/picture">
                  <pic:pic xmlns:pic="http://schemas.openxmlformats.org/drawingml/2006/picture">
                    <pic:nvPicPr>
                      <pic:cNvPr id="14"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2532886D">
            <v:shape id="_x0000_s2095" type="#_x0000_t202" style="position:absolute;left:0;text-align:left;margin-left:0;margin-top:798.95pt;width:594pt;height:29.7pt;z-index:-251607040;mso-wrap-distance-left:0;mso-wrap-distance-right:0;mso-position-horizontal-relative:page;mso-position-vertical-relative:page" filled="f" stroked="f">
              <v:textbox style="mso-next-textbox:#_x0000_s2095" inset="0,0,0,0">
                <w:txbxContent>
                  <w:p w14:paraId="55A0263D" w14:textId="77777777" w:rsidR="00E1101E" w:rsidRDefault="00000000">
                    <w:pPr>
                      <w:spacing w:line="185" w:lineRule="exact"/>
                      <w:ind w:left="1152"/>
                      <w:textAlignment w:val="baseline"/>
                      <w:rPr>
                        <w:del w:id="394" w:author="Stuart McLarnon (NESO)" w:date="2024-11-19T13:05:00Z"/>
                        <w:rFonts w:ascii="Arial" w:eastAsia="Arial" w:hAnsi="Arial"/>
                        <w:color w:val="000000"/>
                        <w:sz w:val="18"/>
                      </w:rPr>
                    </w:pPr>
                    <w:del w:id="395"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7BE7DD87" w14:textId="77777777" w:rsidR="00E1101E" w:rsidRDefault="00000000">
                    <w:pPr>
                      <w:tabs>
                        <w:tab w:val="left" w:pos="10656"/>
                      </w:tabs>
                      <w:spacing w:before="57" w:after="128" w:line="211" w:lineRule="exact"/>
                      <w:ind w:left="1152"/>
                      <w:textAlignment w:val="baseline"/>
                      <w:rPr>
                        <w:del w:id="396" w:author="Stuart McLarnon (NESO)" w:date="2024-11-19T13:05:00Z"/>
                        <w:rFonts w:ascii="Arial" w:eastAsia="Arial" w:hAnsi="Arial"/>
                        <w:color w:val="000000"/>
                        <w:sz w:val="18"/>
                      </w:rPr>
                    </w:pPr>
                    <w:del w:id="397"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4</w:delText>
                      </w:r>
                    </w:del>
                  </w:p>
                </w:txbxContent>
              </v:textbox>
              <w10:wrap type="square" anchorx="page" anchory="page"/>
            </v:shape>
          </w:pict>
        </w:r>
        <w:r>
          <w:rPr>
            <w:rFonts w:ascii="Times New Roman" w:eastAsia="PMingLiU" w:hAnsi="Times New Roman"/>
          </w:rPr>
          <w:pict w14:anchorId="1EA89677">
            <v:line id="_x0000_s2087" style="position:absolute;left:0;text-align:left;z-index:251700224;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44A1228B">
            <v:line id="_x0000_s2088" style="position:absolute;left:0;text-align:left;z-index:251701248;mso-position-horizontal-relative:page;mso-position-vertical-relative:page" from="0,828pt" to="405.9pt,828pt" strokecolor="#fffed9" strokeweight="1.45pt">
              <v:stroke linestyle="thinThin"/>
              <w10:wrap anchorx="page" anchory="page"/>
            </v:line>
          </w:pict>
        </w:r>
        <w:r>
          <w:rPr>
            <w:rFonts w:ascii="Times New Roman" w:eastAsia="PMingLiU" w:hAnsi="Times New Roman"/>
          </w:rPr>
          <w:pict w14:anchorId="74B6FF61">
            <v:line id="_x0000_s2089" style="position:absolute;left:0;text-align:left;z-index:251702272;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2B701C55">
            <v:line id="_x0000_s2090" style="position:absolute;left:0;text-align:left;z-index:251703296;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06FBB888">
            <v:line id="_x0000_s2091" style="position:absolute;left:0;text-align:left;z-index:251704320;mso-position-horizontal-relative:page;mso-position-vertical-relative:page" from="468pt,795.1pt" to="594.05pt,795.1pt" strokecolor="#fdf5f7" strokeweight="3.85pt">
              <v:stroke linestyle="thinThin"/>
              <w10:wrap anchorx="page" anchory="page"/>
            </v:line>
          </w:pict>
        </w:r>
        <w:r>
          <w:rPr>
            <w:rFonts w:ascii="Times New Roman" w:eastAsia="PMingLiU" w:hAnsi="Times New Roman"/>
          </w:rPr>
          <w:pict w14:anchorId="01E2F01C">
            <v:line id="_x0000_s2092" style="position:absolute;left:0;text-align:left;z-index:251705344;mso-position-horizontal-relative:page;mso-position-vertical-relative:page" from="468pt,794.9pt" to="594.05pt,794.9pt" strokecolor="#fed887" strokeweight="1.45pt">
              <v:stroke linestyle="thinThin"/>
              <w10:wrap anchorx="page" anchory="page"/>
            </v:line>
          </w:pict>
        </w:r>
        <w:r>
          <w:rPr>
            <w:rFonts w:ascii="Times New Roman" w:eastAsia="PMingLiU" w:hAnsi="Times New Roman"/>
          </w:rPr>
          <w:pict w14:anchorId="7A220636">
            <v:line id="_x0000_s2093" style="position:absolute;left:0;text-align:left;z-index:251706368;mso-position-horizontal-relative:page;mso-position-vertical-relative:page" from="468pt,794.9pt" to="594.05pt,794.9pt" strokecolor="#fffed9" strokeweight=".5pt">
              <w10:wrap anchorx="page" anchory="page"/>
            </v:line>
          </w:pict>
        </w:r>
      </w:del>
      <w:r w:rsidR="00EA0F0C">
        <w:t xml:space="preserve">NETA – A Draft Specification for the Balancing Mechanism and Imbalance Settlement, Version 1.2, July 1999, The Office of Gas and Electricity Markets. </w:t>
      </w:r>
    </w:p>
    <w:p w14:paraId="72A61E4E" w14:textId="77777777" w:rsidR="00EA0F0C" w:rsidRDefault="00EA0F0C" w:rsidP="00D73DE4">
      <w:pPr>
        <w:pStyle w:val="ListParagraph"/>
        <w:numPr>
          <w:ilvl w:val="0"/>
          <w:numId w:val="20"/>
        </w:numPr>
        <w:spacing w:after="0" w:line="192" w:lineRule="auto"/>
        <w:ind w:left="1276" w:hanging="357"/>
      </w:pPr>
      <w:r>
        <w:t>NETA – Data Validation, Consistency and Defaulting Rules, CT/24.12.0003.</w:t>
      </w:r>
    </w:p>
    <w:p w14:paraId="182DA3E5" w14:textId="77777777" w:rsidR="00E1101E" w:rsidRDefault="00E1101E">
      <w:pPr>
        <w:rPr>
          <w:del w:id="398" w:author="Stuart McLarnon (NESO)" w:date="2024-11-19T13:05:00Z"/>
        </w:rPr>
        <w:sectPr w:rsidR="00E1101E">
          <w:type w:val="continuous"/>
          <w:pgSz w:w="11909" w:h="16838"/>
          <w:pgMar w:top="600" w:right="29" w:bottom="645" w:left="0" w:header="720" w:footer="720" w:gutter="0"/>
          <w:cols w:space="720"/>
        </w:sectPr>
      </w:pPr>
    </w:p>
    <w:p w14:paraId="7AEC6E79" w14:textId="29F53590" w:rsidR="00EA0F0C" w:rsidRDefault="00000000" w:rsidP="00EA0F0C">
      <w:del w:id="399" w:author="Stuart McLarnon (NESO)" w:date="2024-11-19T13:05:00Z">
        <w:r>
          <w:rPr>
            <w:noProof/>
          </w:rPr>
          <w:drawing>
            <wp:inline distT="0" distB="0" distL="0" distR="0" wp14:anchorId="3F149B55" wp14:editId="1497EF0D">
              <wp:extent cx="1996440" cy="390525"/>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16"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301A5738" w14:textId="4BE9D0B5" w:rsidR="00BB3690" w:rsidRDefault="00BB3690" w:rsidP="00722B20">
      <w:pPr>
        <w:pStyle w:val="Heading1"/>
        <w:ind w:left="1276"/>
      </w:pPr>
      <w:bookmarkStart w:id="400" w:name="_Toc182497853"/>
      <w:r>
        <w:lastRenderedPageBreak/>
        <w:t>2.</w:t>
      </w:r>
      <w:r>
        <w:tab/>
      </w:r>
      <w:r w:rsidRPr="00DE259B">
        <w:t>Message Structure Details</w:t>
      </w:r>
      <w:bookmarkEnd w:id="400"/>
    </w:p>
    <w:p w14:paraId="7D90BD3B" w14:textId="77777777" w:rsidR="00BB3690" w:rsidRDefault="00BB3690" w:rsidP="00722B20">
      <w:pPr>
        <w:pStyle w:val="Heading2"/>
        <w:ind w:left="1276"/>
      </w:pPr>
      <w:bookmarkStart w:id="401" w:name="_Toc182497854"/>
      <w:r>
        <w:t>2.1.</w:t>
      </w:r>
      <w:r>
        <w:tab/>
        <w:t>Message Guidelines - General Description</w:t>
      </w:r>
      <w:bookmarkEnd w:id="401"/>
    </w:p>
    <w:p w14:paraId="34B881FC" w14:textId="23BA7561" w:rsidR="00BB3690" w:rsidRDefault="00BB3690" w:rsidP="00722B20">
      <w:pPr>
        <w:spacing w:line="240" w:lineRule="auto"/>
        <w:ind w:left="1276"/>
        <w:jc w:val="both"/>
      </w:pPr>
      <w:r>
        <w:t>All messages are simple ASCII text strings to aid development of Application and Communication layers by all parties. With the exception of Server Messages the messages comprise three parts</w:t>
      </w:r>
      <w:del w:id="402" w:author="Stuart McLarnon (NESO)" w:date="2024-11-19T13:05:00Z">
        <w:r>
          <w:rPr>
            <w:rFonts w:ascii="Arial" w:eastAsia="Arial" w:hAnsi="Arial"/>
            <w:color w:val="626361"/>
            <w:sz w:val="20"/>
            <w:lang w:val="en-US"/>
          </w:rPr>
          <w:delText>.</w:delText>
        </w:r>
      </w:del>
      <w:ins w:id="403" w:author="Stuart McLarnon (NESO)" w:date="2024-11-19T13:05:00Z">
        <w:r>
          <w:t xml:space="preserve">: </w:t>
        </w:r>
      </w:ins>
    </w:p>
    <w:p w14:paraId="255F7CA3" w14:textId="77777777" w:rsidR="00BB3690" w:rsidRDefault="00BB3690" w:rsidP="00D73DE4">
      <w:pPr>
        <w:pStyle w:val="ListParagraph"/>
        <w:numPr>
          <w:ilvl w:val="0"/>
          <w:numId w:val="21"/>
        </w:numPr>
        <w:spacing w:after="0" w:line="240" w:lineRule="auto"/>
        <w:ind w:left="1701"/>
        <w:jc w:val="both"/>
      </w:pPr>
      <w:r>
        <w:t xml:space="preserve">A message Prefix Part </w:t>
      </w:r>
    </w:p>
    <w:p w14:paraId="5B3D35C1" w14:textId="77777777" w:rsidR="00BB3690" w:rsidRDefault="00BB3690" w:rsidP="00D73DE4">
      <w:pPr>
        <w:pStyle w:val="ListParagraph"/>
        <w:numPr>
          <w:ilvl w:val="0"/>
          <w:numId w:val="21"/>
        </w:numPr>
        <w:spacing w:after="0" w:line="240" w:lineRule="auto"/>
        <w:ind w:left="1701"/>
        <w:jc w:val="both"/>
      </w:pPr>
      <w:r>
        <w:t xml:space="preserve">A message Header Part </w:t>
      </w:r>
    </w:p>
    <w:p w14:paraId="1F052D91" w14:textId="5B27D364" w:rsidR="003E5D5A" w:rsidRDefault="00BB3690" w:rsidP="00D73DE4">
      <w:pPr>
        <w:pStyle w:val="ListParagraph"/>
        <w:numPr>
          <w:ilvl w:val="0"/>
          <w:numId w:val="21"/>
        </w:numPr>
        <w:spacing w:after="0" w:line="240" w:lineRule="auto"/>
        <w:ind w:left="1701"/>
        <w:jc w:val="both"/>
      </w:pPr>
      <w:r>
        <w:t>A message Data Part</w:t>
      </w:r>
    </w:p>
    <w:p w14:paraId="7CC043A0" w14:textId="77777777" w:rsidR="003E5D5A" w:rsidRDefault="003E5D5A" w:rsidP="00722B20">
      <w:pPr>
        <w:spacing w:after="0" w:line="240" w:lineRule="auto"/>
        <w:ind w:left="1276"/>
        <w:jc w:val="both"/>
      </w:pPr>
    </w:p>
    <w:p w14:paraId="0F325D9F" w14:textId="77777777" w:rsidR="00BB3690" w:rsidRDefault="00BB3690" w:rsidP="00722B20">
      <w:pPr>
        <w:spacing w:line="240" w:lineRule="auto"/>
        <w:ind w:left="1276"/>
        <w:jc w:val="both"/>
      </w:pPr>
      <w:r>
        <w:t xml:space="preserve">The message Prefix Part is not transmitted between computer systems. It is used for communication between the Communications Layers and the Server Layers of the system on each node. </w:t>
      </w:r>
    </w:p>
    <w:p w14:paraId="1A3E4B98" w14:textId="77777777" w:rsidR="00BB3690" w:rsidRDefault="00BB3690" w:rsidP="00722B20">
      <w:pPr>
        <w:spacing w:line="240" w:lineRule="auto"/>
        <w:ind w:left="1276"/>
        <w:jc w:val="both"/>
      </w:pPr>
      <w:r>
        <w:t>Message Prefix Parts are removed by the Server Layer from messages received from the Communication Layer before sending the messages to the Wide-area Network Layer for transmission.</w:t>
      </w:r>
    </w:p>
    <w:p w14:paraId="62E6CDD9" w14:textId="77777777" w:rsidR="00BB3690" w:rsidRDefault="00BB3690" w:rsidP="00722B20">
      <w:pPr>
        <w:spacing w:line="240" w:lineRule="auto"/>
        <w:ind w:left="1276"/>
        <w:jc w:val="both"/>
      </w:pPr>
      <w:r>
        <w:t>Messages Prefix Parts are added by the Server Layer to messages received from the Wide-area Network Layer before sending the messages to the Communication Layer.</w:t>
      </w:r>
      <w:ins w:id="404" w:author="Stuart McLarnon (NESO)" w:date="2024-11-19T13:05:00Z">
        <w:r>
          <w:t xml:space="preserve"> The message Header Part is constructed by the Communication Layers. </w:t>
        </w:r>
      </w:ins>
    </w:p>
    <w:p w14:paraId="4335D1CC" w14:textId="77777777" w:rsidR="00E1101E" w:rsidRDefault="00000000" w:rsidP="00722B20">
      <w:pPr>
        <w:spacing w:before="118" w:line="232" w:lineRule="exact"/>
        <w:ind w:left="1276"/>
        <w:textAlignment w:val="baseline"/>
        <w:rPr>
          <w:del w:id="405" w:author="Stuart McLarnon (NESO)" w:date="2024-11-19T13:05:00Z"/>
          <w:rFonts w:ascii="Arial" w:eastAsia="Arial" w:hAnsi="Arial"/>
          <w:color w:val="626361"/>
          <w:sz w:val="20"/>
        </w:rPr>
      </w:pPr>
      <w:del w:id="406" w:author="Stuart McLarnon (NESO)" w:date="2024-11-19T13:05:00Z">
        <w:r>
          <w:rPr>
            <w:rFonts w:ascii="Arial" w:eastAsia="Arial" w:hAnsi="Arial"/>
            <w:color w:val="626361"/>
            <w:sz w:val="20"/>
            <w:lang w:val="en-US"/>
          </w:rPr>
          <w:delText>The message Header Part is constructed by the Communication Layers.</w:delText>
        </w:r>
      </w:del>
    </w:p>
    <w:p w14:paraId="4B73F08C" w14:textId="77777777" w:rsidR="00BB3690" w:rsidRDefault="00BB3690" w:rsidP="00722B20">
      <w:pPr>
        <w:spacing w:line="240" w:lineRule="auto"/>
        <w:ind w:left="1276"/>
        <w:jc w:val="both"/>
      </w:pPr>
      <w:r>
        <w:t xml:space="preserve">The message Data Part is constructed by the Communication Layer, usually based on information from the Application Layer, although some messages are originated by the Communications Layer. </w:t>
      </w:r>
    </w:p>
    <w:p w14:paraId="39E00839" w14:textId="77777777" w:rsidR="00BB3690" w:rsidRDefault="00BB3690" w:rsidP="00722B20">
      <w:pPr>
        <w:spacing w:line="240" w:lineRule="auto"/>
        <w:ind w:left="1276"/>
        <w:jc w:val="both"/>
      </w:pPr>
      <w:r>
        <w:t>This separation between Header &amp; Data Parts is notional. In practice, some elements of the Data Part will be processed by the Communications Layers. Furthermore, the boundary between Header and Data Parts has been deliberately constructed such that the common components of all messages are arranged at the beginning of the Data Part and so may be viewed as either Header or Data Parts.</w:t>
      </w:r>
    </w:p>
    <w:p w14:paraId="62A8329E" w14:textId="02BE447F" w:rsidR="00BB3690" w:rsidRDefault="00BB3690" w:rsidP="00722B20">
      <w:pPr>
        <w:spacing w:line="240" w:lineRule="auto"/>
        <w:ind w:left="1276"/>
        <w:jc w:val="both"/>
      </w:pPr>
      <w:r>
        <w:t xml:space="preserve">All dates and </w:t>
      </w:r>
      <w:del w:id="407" w:author="Stuart McLarnon (NESO)" w:date="2024-11-19T13:05:00Z">
        <w:r>
          <w:rPr>
            <w:rFonts w:ascii="Arial" w:eastAsia="Arial" w:hAnsi="Arial"/>
            <w:color w:val="626361"/>
            <w:spacing w:val="-1"/>
            <w:sz w:val="20"/>
            <w:lang w:val="en-US"/>
          </w:rPr>
          <w:delText>times</w:delText>
        </w:r>
        <w:r>
          <w:rPr>
            <w:rFonts w:ascii="Arial" w:eastAsia="Arial" w:hAnsi="Arial"/>
            <w:color w:val="626361"/>
            <w:spacing w:val="-1"/>
            <w:sz w:val="20"/>
            <w:vertAlign w:val="superscript"/>
            <w:lang w:val="en-US"/>
          </w:rPr>
          <w:delText>1</w:delText>
        </w:r>
      </w:del>
      <w:ins w:id="408" w:author="Stuart McLarnon (NESO)" w:date="2024-11-19T13:05:00Z">
        <w:r>
          <w:t>times</w:t>
        </w:r>
      </w:ins>
      <w:r>
        <w:rPr>
          <w:rStyle w:val="FootnoteReference"/>
        </w:rPr>
        <w:footnoteReference w:id="1"/>
      </w:r>
      <w:r>
        <w:t xml:space="preserve"> are referenced to Greenwich Mean Time.</w:t>
      </w:r>
    </w:p>
    <w:p w14:paraId="69AAD547" w14:textId="77777777" w:rsidR="00BB3690" w:rsidRDefault="00BB3690" w:rsidP="00722B20">
      <w:pPr>
        <w:spacing w:line="240" w:lineRule="auto"/>
        <w:ind w:left="1276"/>
        <w:jc w:val="both"/>
      </w:pPr>
      <w:r>
        <w:t>Times stamps within message Data Parts are to a resolution of one minute. The format is used is dd-mmm-yyyy hh:mm. (17 characters). Note that the valid range of the time component is 00:00 to 23:59.</w:t>
      </w:r>
    </w:p>
    <w:p w14:paraId="59C4E4A0" w14:textId="77777777" w:rsidR="00BB3690" w:rsidRDefault="00BB3690" w:rsidP="00722B20">
      <w:pPr>
        <w:spacing w:line="240" w:lineRule="auto"/>
        <w:ind w:left="1276"/>
        <w:jc w:val="both"/>
      </w:pPr>
      <w:r>
        <w:t>Time stamps within message prefix parts are to a resolution of 10ms. The standard format used is dd-mmm-yyyy hh:mm:ss.nn. (23 characters). Note that the valid range of the time component is 00:00:00.00 to 23:59:59.99.</w:t>
      </w:r>
    </w:p>
    <w:p w14:paraId="7183B42D" w14:textId="77777777" w:rsidR="00BB3690" w:rsidRDefault="00BB3690" w:rsidP="00722B20">
      <w:pPr>
        <w:spacing w:line="240" w:lineRule="auto"/>
        <w:ind w:left="1276"/>
        <w:jc w:val="both"/>
      </w:pPr>
      <w:r>
        <w:t xml:space="preserve">Fields within the Prefix Parts and the Data Parts are delimited by a space character. All message parts are terminated with a ^ character. </w:t>
      </w:r>
    </w:p>
    <w:p w14:paraId="64A40B52" w14:textId="77777777" w:rsidR="00BB3690" w:rsidRDefault="00BB3690" w:rsidP="00722B20">
      <w:pPr>
        <w:spacing w:line="240" w:lineRule="auto"/>
        <w:ind w:left="1276"/>
        <w:jc w:val="both"/>
      </w:pPr>
      <w:r>
        <w:t xml:space="preserve">Fields containing variable length text items are left justified and space filled. </w:t>
      </w:r>
    </w:p>
    <w:p w14:paraId="04533510" w14:textId="77777777" w:rsidR="00BB3690" w:rsidRDefault="00BB3690" w:rsidP="00722B20">
      <w:pPr>
        <w:spacing w:line="240" w:lineRule="auto"/>
        <w:ind w:left="1276"/>
        <w:jc w:val="both"/>
      </w:pPr>
      <w:r>
        <w:t xml:space="preserve">Fields containing variable length numeric items are right justified and zero filled. </w:t>
      </w:r>
    </w:p>
    <w:p w14:paraId="07276C5A" w14:textId="77777777" w:rsidR="00BB3690" w:rsidRDefault="00BB3690" w:rsidP="00722B20">
      <w:pPr>
        <w:spacing w:line="240" w:lineRule="auto"/>
        <w:ind w:left="1276"/>
        <w:jc w:val="both"/>
      </w:pPr>
      <w:r>
        <w:t xml:space="preserve">The leading character of the day part of a date/time field may be a space. </w:t>
      </w:r>
    </w:p>
    <w:p w14:paraId="0E745B64" w14:textId="4D6AF5A4" w:rsidR="00BB3690" w:rsidRDefault="00000000" w:rsidP="00722B20">
      <w:pPr>
        <w:spacing w:line="240" w:lineRule="auto"/>
        <w:ind w:left="1276"/>
        <w:jc w:val="both"/>
      </w:pPr>
      <w:del w:id="409" w:author="Stuart McLarnon (NESO)" w:date="2024-11-19T13:05:00Z">
        <w:r>
          <w:rPr>
            <w:rFonts w:ascii="Times New Roman" w:eastAsia="PMingLiU" w:hAnsi="Times New Roman"/>
          </w:rPr>
          <w:lastRenderedPageBreak/>
          <w:pict w14:anchorId="58567741">
            <v:shape id="_x0000_s2104" type="#_x0000_t202" style="position:absolute;left:0;text-align:left;margin-left:0;margin-top:744.1pt;width:594pt;height:92.8pt;z-index:-251595776;mso-wrap-distance-left:0;mso-wrap-distance-right:0;mso-position-horizontal-relative:page;mso-position-vertical-relative:page" filled="f" stroked="f">
              <v:textbox style="mso-next-textbox:#_x0000_s2104" inset="0,0,0,0">
                <w:txbxContent>
                  <w:p w14:paraId="714FE85A" w14:textId="77777777" w:rsidR="00E1101E" w:rsidRDefault="00E1101E">
                    <w:pPr>
                      <w:rPr>
                        <w:del w:id="410" w:author="Stuart McLarnon (NESO)" w:date="2024-11-19T13:05:00Z"/>
                      </w:rPr>
                    </w:pPr>
                  </w:p>
                </w:txbxContent>
              </v:textbox>
              <w10:wrap type="square" anchorx="page" anchory="page"/>
            </v:shape>
          </w:pict>
        </w:r>
        <w:r>
          <w:rPr>
            <w:noProof/>
          </w:rPr>
          <w:drawing>
            <wp:anchor distT="0" distB="0" distL="0" distR="0" simplePos="0" relativeHeight="251719680" behindDoc="1" locked="0" layoutInCell="1" allowOverlap="1" wp14:anchorId="3CCA1E5F" wp14:editId="30FBEE0A">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17" name="IrregularPicture"/>
              <wp:cNvGraphicFramePr/>
              <a:graphic xmlns:a="http://schemas.openxmlformats.org/drawingml/2006/main">
                <a:graphicData uri="http://schemas.openxmlformats.org/drawingml/2006/picture">
                  <pic:pic xmlns:pic="http://schemas.openxmlformats.org/drawingml/2006/picture">
                    <pic:nvPicPr>
                      <pic:cNvPr id="18"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0829DE86">
            <v:shape id="_x0000_s2105" type="#_x0000_t202" style="position:absolute;left:0;text-align:left;margin-left:0;margin-top:744.1pt;width:594pt;height:46.65pt;z-index:-251594752;mso-wrap-distance-left:0;mso-wrap-distance-right:0;mso-position-horizontal-relative:page;mso-position-vertical-relative:page" filled="f" stroked="f">
              <v:textbox style="mso-next-textbox:#_x0000_s2105" inset="0,0,0,0">
                <w:txbxContent>
                  <w:p w14:paraId="6EC5CE1C" w14:textId="77777777" w:rsidR="00E1101E" w:rsidRDefault="00000000">
                    <w:pPr>
                      <w:tabs>
                        <w:tab w:val="left" w:pos="1800"/>
                      </w:tabs>
                      <w:spacing w:before="60" w:after="637" w:line="232" w:lineRule="exact"/>
                      <w:ind w:left="1080"/>
                      <w:textAlignment w:val="baseline"/>
                      <w:rPr>
                        <w:del w:id="411" w:author="Stuart McLarnon (NESO)" w:date="2024-11-19T13:05:00Z"/>
                        <w:rFonts w:ascii="Arial" w:eastAsia="Arial" w:hAnsi="Arial"/>
                        <w:color w:val="626361"/>
                        <w:sz w:val="13"/>
                        <w:vertAlign w:val="superscript"/>
                      </w:rPr>
                    </w:pPr>
                    <w:del w:id="412" w:author="Stuart McLarnon (NESO)" w:date="2024-11-19T13:05:00Z">
                      <w:r>
                        <w:rPr>
                          <w:rFonts w:ascii="Arial" w:eastAsia="Arial" w:hAnsi="Arial"/>
                          <w:color w:val="626361"/>
                          <w:sz w:val="13"/>
                          <w:vertAlign w:val="superscript"/>
                          <w:lang w:val="en-US"/>
                        </w:rPr>
                        <w:delText>1</w:delText>
                      </w:r>
                      <w:r>
                        <w:rPr>
                          <w:rFonts w:ascii="Arial" w:eastAsia="Arial" w:hAnsi="Arial"/>
                          <w:color w:val="000000"/>
                          <w:sz w:val="20"/>
                          <w:lang w:val="en-US"/>
                        </w:rPr>
                        <w:tab/>
                        <w:delText>Inter-machine time comparisons should only be to a minute resolution</w:delText>
                      </w:r>
                    </w:del>
                  </w:p>
                </w:txbxContent>
              </v:textbox>
              <w10:wrap type="square" anchorx="page" anchory="page"/>
            </v:shape>
          </w:pict>
        </w:r>
        <w:r>
          <w:rPr>
            <w:rFonts w:ascii="Times New Roman" w:eastAsia="PMingLiU" w:hAnsi="Times New Roman"/>
          </w:rPr>
          <w:pict w14:anchorId="494A5FFE">
            <v:shape id="_x0000_s2106" type="#_x0000_t202" style="position:absolute;left:0;text-align:left;margin-left:0;margin-top:798.95pt;width:594pt;height:29.7pt;z-index:-251593728;mso-wrap-distance-left:0;mso-wrap-distance-right:0;mso-position-horizontal-relative:page;mso-position-vertical-relative:page" filled="f" stroked="f">
              <v:textbox style="mso-next-textbox:#_x0000_s2106" inset="0,0,0,0">
                <w:txbxContent>
                  <w:p w14:paraId="32F173A0" w14:textId="77777777" w:rsidR="00E1101E" w:rsidRDefault="00000000">
                    <w:pPr>
                      <w:spacing w:line="185" w:lineRule="exact"/>
                      <w:ind w:left="1080"/>
                      <w:textAlignment w:val="baseline"/>
                      <w:rPr>
                        <w:del w:id="413" w:author="Stuart McLarnon (NESO)" w:date="2024-11-19T13:05:00Z"/>
                        <w:rFonts w:ascii="Arial" w:eastAsia="Arial" w:hAnsi="Arial"/>
                        <w:color w:val="000000"/>
                        <w:sz w:val="18"/>
                      </w:rPr>
                    </w:pPr>
                    <w:del w:id="414"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73ED8AB4" w14:textId="77777777" w:rsidR="00E1101E" w:rsidRDefault="00000000">
                    <w:pPr>
                      <w:tabs>
                        <w:tab w:val="left" w:pos="10656"/>
                      </w:tabs>
                      <w:spacing w:before="57" w:after="128" w:line="211" w:lineRule="exact"/>
                      <w:ind w:left="1080"/>
                      <w:textAlignment w:val="baseline"/>
                      <w:rPr>
                        <w:del w:id="415" w:author="Stuart McLarnon (NESO)" w:date="2024-11-19T13:05:00Z"/>
                        <w:rFonts w:ascii="Arial" w:eastAsia="Arial" w:hAnsi="Arial"/>
                        <w:color w:val="000000"/>
                        <w:spacing w:val="-1"/>
                        <w:sz w:val="18"/>
                      </w:rPr>
                    </w:pPr>
                    <w:del w:id="416" w:author="Stuart McLarnon (NESO)" w:date="2024-11-19T13:05:00Z">
                      <w:r>
                        <w:rPr>
                          <w:rFonts w:ascii="Arial" w:eastAsia="Arial" w:hAnsi="Arial"/>
                          <w:color w:val="000000"/>
                          <w:spacing w:val="-1"/>
                          <w:sz w:val="18"/>
                          <w:lang w:val="en-US"/>
                        </w:rPr>
                        <w:delText>13 Oct 2020 | EDL Message Interface Specification</w:delText>
                      </w:r>
                      <w:r>
                        <w:rPr>
                          <w:rFonts w:ascii="Arial" w:eastAsia="Arial" w:hAnsi="Arial"/>
                          <w:color w:val="000000"/>
                          <w:spacing w:val="-1"/>
                          <w:sz w:val="18"/>
                          <w:lang w:val="en-US"/>
                        </w:rPr>
                        <w:tab/>
                        <w:delText>5</w:delText>
                      </w:r>
                    </w:del>
                  </w:p>
                </w:txbxContent>
              </v:textbox>
              <w10:wrap type="square" anchorx="page" anchory="page"/>
            </v:shape>
          </w:pict>
        </w:r>
        <w:r>
          <w:rPr>
            <w:rFonts w:ascii="Times New Roman" w:eastAsia="PMingLiU" w:hAnsi="Times New Roman"/>
          </w:rPr>
          <w:pict w14:anchorId="45517EA5">
            <v:line id="_x0000_s2096" style="position:absolute;left:0;text-align:left;z-index:251711488;mso-position-horizontal-relative:page;mso-position-vertical-relative:page" from="53.75pt,744.5pt" to="198.05pt,744.5pt" strokecolor="#454545" strokeweight=".7pt">
              <w10:wrap anchorx="page" anchory="page"/>
            </v:line>
          </w:pict>
        </w:r>
        <w:r>
          <w:rPr>
            <w:rFonts w:ascii="Times New Roman" w:eastAsia="PMingLiU" w:hAnsi="Times New Roman"/>
          </w:rPr>
          <w:pict w14:anchorId="627464F1">
            <v:line id="_x0000_s2097" style="position:absolute;left:0;text-align:left;z-index:251712512;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26516C0F">
            <v:line id="_x0000_s2098" style="position:absolute;left:0;text-align:left;z-index:251713536;mso-position-horizontal-relative:page;mso-position-vertical-relative:page" from="0,828pt" to="405.9pt,828pt" strokecolor="#fffed9" strokeweight="1.45pt">
              <v:stroke linestyle="thinThin"/>
              <w10:wrap anchorx="page" anchory="page"/>
            </v:line>
          </w:pict>
        </w:r>
        <w:r>
          <w:rPr>
            <w:rFonts w:ascii="Times New Roman" w:eastAsia="PMingLiU" w:hAnsi="Times New Roman"/>
          </w:rPr>
          <w:pict w14:anchorId="1CAB549E">
            <v:line id="_x0000_s2099" style="position:absolute;left:0;text-align:left;z-index:251714560;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73D9EAB7">
            <v:line id="_x0000_s2100" style="position:absolute;left:0;text-align:left;z-index:251715584;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0A0E6CF7">
            <v:line id="_x0000_s2101" style="position:absolute;left:0;text-align:left;z-index:251716608;mso-position-horizontal-relative:page;mso-position-vertical-relative:page" from="468pt,795.1pt" to="594.05pt,795.1pt" strokecolor="#fdf5f7" strokeweight="3.85pt">
              <v:stroke linestyle="thinThin"/>
              <w10:wrap anchorx="page" anchory="page"/>
            </v:line>
          </w:pict>
        </w:r>
        <w:r>
          <w:rPr>
            <w:rFonts w:ascii="Times New Roman" w:eastAsia="PMingLiU" w:hAnsi="Times New Roman"/>
          </w:rPr>
          <w:pict w14:anchorId="6676E438">
            <v:line id="_x0000_s2102" style="position:absolute;left:0;text-align:left;z-index:251717632;mso-position-horizontal-relative:page;mso-position-vertical-relative:page" from="468pt,794.9pt" to="594.05pt,794.9pt" strokecolor="#fed887" strokeweight="1.45pt">
              <v:stroke linestyle="thinThin"/>
              <w10:wrap anchorx="page" anchory="page"/>
            </v:line>
          </w:pict>
        </w:r>
        <w:r>
          <w:rPr>
            <w:rFonts w:ascii="Times New Roman" w:eastAsia="PMingLiU" w:hAnsi="Times New Roman"/>
          </w:rPr>
          <w:pict w14:anchorId="7A1E23CA">
            <v:line id="_x0000_s2103" style="position:absolute;left:0;text-align:left;z-index:251718656;mso-position-horizontal-relative:page;mso-position-vertical-relative:page" from="468pt,794.9pt" to="594.05pt,794.9pt" strokecolor="#fffed9" strokeweight=".5pt">
              <w10:wrap anchorx="page" anchory="page"/>
            </v:line>
          </w:pict>
        </w:r>
      </w:del>
      <w:r w:rsidR="00BB3690">
        <w:t xml:space="preserve">Messages consist of three types; control, instruction and submission. Select/deselect control messages are sent from </w:t>
      </w:r>
      <w:del w:id="417" w:author="Stuart McLarnon (NESO)" w:date="2024-11-19T13:05:00Z">
        <w:r>
          <w:rPr>
            <w:rFonts w:ascii="Arial" w:eastAsia="Arial" w:hAnsi="Arial"/>
            <w:color w:val="626361"/>
            <w:sz w:val="20"/>
            <w:lang w:val="en-US"/>
          </w:rPr>
          <w:delText>NGC</w:delText>
        </w:r>
      </w:del>
      <w:ins w:id="418" w:author="Stuart McLarnon (NESO)" w:date="2024-11-19T13:05:00Z">
        <w:r w:rsidR="00C34344">
          <w:t>NESO</w:t>
        </w:r>
      </w:ins>
      <w:r w:rsidR="00BB3690">
        <w:t xml:space="preserve"> to a Control Point while path/nopath control messages are sent from a Control Point to </w:t>
      </w:r>
      <w:del w:id="419" w:author="Stuart McLarnon (NESO)" w:date="2024-11-19T13:05:00Z">
        <w:r>
          <w:rPr>
            <w:rFonts w:ascii="Arial" w:eastAsia="Arial" w:hAnsi="Arial"/>
            <w:color w:val="626361"/>
            <w:sz w:val="20"/>
            <w:lang w:val="en-US"/>
          </w:rPr>
          <w:delText>NGC</w:delText>
        </w:r>
      </w:del>
      <w:ins w:id="420" w:author="Stuart McLarnon (NESO)" w:date="2024-11-19T13:05:00Z">
        <w:r w:rsidR="00C34344">
          <w:t>NESO</w:t>
        </w:r>
      </w:ins>
      <w:r w:rsidR="00BB3690">
        <w:t xml:space="preserve">. These messages control the availability of a BM Unit both to be instructed by </w:t>
      </w:r>
      <w:del w:id="421" w:author="Stuart McLarnon (NESO)" w:date="2024-11-19T13:05:00Z">
        <w:r>
          <w:rPr>
            <w:rFonts w:ascii="Arial" w:eastAsia="Arial" w:hAnsi="Arial"/>
            <w:color w:val="626361"/>
            <w:sz w:val="20"/>
            <w:lang w:val="en-US"/>
          </w:rPr>
          <w:delText>NGC</w:delText>
        </w:r>
      </w:del>
      <w:ins w:id="422" w:author="Stuart McLarnon (NESO)" w:date="2024-11-19T13:05:00Z">
        <w:r w:rsidR="00C34344">
          <w:t>NESO</w:t>
        </w:r>
      </w:ins>
      <w:r w:rsidR="00BB3690">
        <w:t xml:space="preserve"> and to submit dynamic parameters. For instruction and submission messages to be exchanged, </w:t>
      </w:r>
      <w:del w:id="423" w:author="Stuart McLarnon (NESO)" w:date="2024-11-19T13:05:00Z">
        <w:r>
          <w:rPr>
            <w:rFonts w:ascii="Arial" w:eastAsia="Arial" w:hAnsi="Arial"/>
            <w:color w:val="626361"/>
            <w:sz w:val="20"/>
            <w:lang w:val="en-US"/>
          </w:rPr>
          <w:delText>NGC</w:delText>
        </w:r>
      </w:del>
      <w:ins w:id="424" w:author="Stuart McLarnon (NESO)" w:date="2024-11-19T13:05:00Z">
        <w:r w:rsidR="00C34344">
          <w:t>NESO</w:t>
        </w:r>
      </w:ins>
      <w:r w:rsidR="00BB3690">
        <w:t xml:space="preserve"> must first have sent a select message while the Control Point must have sent a path message. Various message formats are defined for Ancillary Service instructions and Balancing Market Bid/Offer Acceptance instructions that are used by </w:t>
      </w:r>
      <w:del w:id="425" w:author="Stuart McLarnon (NESO)" w:date="2024-11-19T13:05:00Z">
        <w:r>
          <w:rPr>
            <w:rFonts w:ascii="Arial" w:eastAsia="Arial" w:hAnsi="Arial"/>
            <w:color w:val="626361"/>
            <w:sz w:val="20"/>
            <w:lang w:val="en-US"/>
          </w:rPr>
          <w:delText>NGC</w:delText>
        </w:r>
      </w:del>
      <w:ins w:id="426" w:author="Stuart McLarnon (NESO)" w:date="2024-11-19T13:05:00Z">
        <w:r w:rsidR="00C34344">
          <w:t>NESO</w:t>
        </w:r>
      </w:ins>
      <w:r w:rsidR="00BB3690">
        <w:t xml:space="preserve"> to instruct a Control Point. Likewise, submission message formats are defined which allow a Control Point to submit various BM Unit dynamic parameters to </w:t>
      </w:r>
      <w:del w:id="427" w:author="Stuart McLarnon (NESO)" w:date="2024-11-19T13:05:00Z">
        <w:r>
          <w:rPr>
            <w:rFonts w:ascii="Arial" w:eastAsia="Arial" w:hAnsi="Arial"/>
            <w:color w:val="626361"/>
            <w:sz w:val="20"/>
            <w:lang w:val="en-US"/>
          </w:rPr>
          <w:delText>NGC</w:delText>
        </w:r>
      </w:del>
      <w:ins w:id="428" w:author="Stuart McLarnon (NESO)" w:date="2024-11-19T13:05:00Z">
        <w:r w:rsidR="00C34344">
          <w:t>NESO</w:t>
        </w:r>
      </w:ins>
      <w:r w:rsidR="00BB3690">
        <w:t xml:space="preserve">. If an error is detected by the Control Point in an instruction message, or by </w:t>
      </w:r>
      <w:del w:id="429" w:author="Stuart McLarnon (NESO)" w:date="2024-11-19T13:05:00Z">
        <w:r>
          <w:rPr>
            <w:rFonts w:ascii="Arial" w:eastAsia="Arial" w:hAnsi="Arial"/>
            <w:color w:val="626361"/>
            <w:sz w:val="20"/>
            <w:lang w:val="en-US"/>
          </w:rPr>
          <w:delText>NGC</w:delText>
        </w:r>
      </w:del>
      <w:ins w:id="430" w:author="Stuart McLarnon (NESO)" w:date="2024-11-19T13:05:00Z">
        <w:r w:rsidR="00C34344">
          <w:t>NESO</w:t>
        </w:r>
      </w:ins>
      <w:r w:rsidR="00BB3690">
        <w:t xml:space="preserve"> in a submission message, the text of the message, or the truncated part thereof containing a reference number and log time will be sent back to the originator together with a </w:t>
      </w:r>
      <w:del w:id="431" w:author="Stuart McLarnon (NESO)" w:date="2024-11-19T13:05:00Z">
        <w:r>
          <w:rPr>
            <w:rFonts w:ascii="Arial" w:eastAsia="Arial" w:hAnsi="Arial"/>
            <w:color w:val="626361"/>
            <w:sz w:val="20"/>
            <w:lang w:val="en-US"/>
          </w:rPr>
          <w:delText>pre</w:delText>
        </w:r>
        <w:r>
          <w:rPr>
            <w:rFonts w:ascii="Arial" w:eastAsia="Arial" w:hAnsi="Arial"/>
            <w:color w:val="626361"/>
            <w:sz w:val="20"/>
            <w:lang w:val="en-US"/>
          </w:rPr>
          <w:softHyphen/>
          <w:delText>defined</w:delText>
        </w:r>
      </w:del>
      <w:ins w:id="432" w:author="Stuart McLarnon (NESO)" w:date="2024-11-19T13:05:00Z">
        <w:r w:rsidR="00BB3690">
          <w:t>pre-defined</w:t>
        </w:r>
      </w:ins>
      <w:r w:rsidR="00BB3690">
        <w:t xml:space="preserve"> error code.</w:t>
      </w:r>
    </w:p>
    <w:p w14:paraId="1B5E6DD2" w14:textId="77777777" w:rsidR="00E1101E" w:rsidRDefault="00E1101E">
      <w:pPr>
        <w:spacing w:before="131" w:after="351" w:line="229" w:lineRule="exact"/>
        <w:rPr>
          <w:del w:id="433" w:author="Stuart McLarnon (NESO)" w:date="2024-11-19T13:05:00Z"/>
        </w:rPr>
        <w:sectPr w:rsidR="00E1101E" w:rsidSect="00722B20">
          <w:pgSz w:w="11909" w:h="16838"/>
          <w:pgMar w:top="600" w:right="1561" w:bottom="1560" w:left="0" w:header="720" w:footer="720" w:gutter="0"/>
          <w:cols w:space="720"/>
        </w:sectPr>
      </w:pPr>
    </w:p>
    <w:p w14:paraId="10A7D195" w14:textId="77777777" w:rsidR="00E1101E" w:rsidRDefault="00000000">
      <w:pPr>
        <w:spacing w:before="14" w:after="572"/>
        <w:ind w:right="6936"/>
        <w:textAlignment w:val="baseline"/>
        <w:rPr>
          <w:del w:id="434" w:author="Stuart McLarnon (NESO)" w:date="2024-11-19T13:05:00Z"/>
        </w:rPr>
      </w:pPr>
      <w:del w:id="435" w:author="Stuart McLarnon (NESO)" w:date="2024-11-19T13:05:00Z">
        <w:r>
          <w:rPr>
            <w:noProof/>
          </w:rPr>
          <w:drawing>
            <wp:inline distT="0" distB="0" distL="0" distR="0" wp14:anchorId="111FEEC3" wp14:editId="11177A12">
              <wp:extent cx="1996440" cy="390525"/>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20"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32DFE605" w14:textId="77777777" w:rsidR="00010FAE" w:rsidRDefault="00010FAE" w:rsidP="00010FAE">
      <w:pPr>
        <w:pStyle w:val="Heading2"/>
      </w:pPr>
      <w:bookmarkStart w:id="436" w:name="_Toc182497855"/>
      <w:r>
        <w:t>2.2.</w:t>
      </w:r>
      <w:r>
        <w:tab/>
        <w:t>Message Prefix Part</w:t>
      </w:r>
      <w:bookmarkEnd w:id="436"/>
    </w:p>
    <w:p w14:paraId="52881E4A" w14:textId="2B590D0F" w:rsidR="00DC5DDA" w:rsidRDefault="00010FAE" w:rsidP="00DC5DDA">
      <w:pPr>
        <w:jc w:val="both"/>
      </w:pPr>
      <w:r>
        <w:t>The message Prefix Part is different for each mailbox between the Communication Layer and the Server Layer. There is no Prefix Part on messages from the Communication Layer to the Server Layer on the station node, i.e. on messages in the CMS input mailbox.</w:t>
      </w:r>
    </w:p>
    <w:p w14:paraId="1256C9E6" w14:textId="77777777" w:rsidR="00DC5DDA" w:rsidRDefault="00DC5DDA">
      <w:pPr>
        <w:spacing w:after="120" w:line="240" w:lineRule="auto"/>
      </w:pPr>
      <w:r>
        <w:br w:type="page"/>
      </w:r>
    </w:p>
    <w:p w14:paraId="4AFED9DE" w14:textId="4CB2C61A" w:rsidR="00010FAE" w:rsidRDefault="00010FAE" w:rsidP="00010FAE">
      <w:pPr>
        <w:pStyle w:val="Caption"/>
        <w:keepNext/>
      </w:pPr>
      <w:r>
        <w:lastRenderedPageBreak/>
        <w:t xml:space="preserve">Table </w:t>
      </w:r>
      <w:del w:id="437" w:author="Stuart McLarnon (NESO)" w:date="2024-11-19T13:05:00Z">
        <w:r>
          <w:rPr>
            <w:rFonts w:ascii="Arial" w:eastAsia="Arial" w:hAnsi="Arial"/>
            <w:b/>
            <w:color w:val="717174"/>
            <w:lang w:val="en-US"/>
          </w:rPr>
          <w:delText xml:space="preserve">2 </w:delText>
        </w:r>
        <w:r>
          <w:rPr>
            <w:rFonts w:ascii="Arial" w:eastAsia="Arial" w:hAnsi="Arial"/>
            <w:color w:val="717174"/>
            <w:lang w:val="en-US"/>
          </w:rPr>
          <w:delText>-</w:delText>
        </w:r>
      </w:del>
      <w:ins w:id="438" w:author="Stuart McLarnon (NESO)" w:date="2024-11-19T13:05:00Z">
        <w:r>
          <w:fldChar w:fldCharType="begin"/>
        </w:r>
        <w:r>
          <w:instrText xml:space="preserve"> SEQ Table \* ARABIC </w:instrText>
        </w:r>
        <w:r>
          <w:fldChar w:fldCharType="separate"/>
        </w:r>
        <w:r w:rsidR="00E65479">
          <w:rPr>
            <w:noProof/>
          </w:rPr>
          <w:t>2</w:t>
        </w:r>
        <w:r>
          <w:rPr>
            <w:noProof/>
          </w:rPr>
          <w:fldChar w:fldCharType="end"/>
        </w:r>
        <w:r>
          <w:t>:</w:t>
        </w:r>
      </w:ins>
      <w:r>
        <w:t xml:space="preserve"> Message Prefix Part for MMS Input Mailbox</w:t>
      </w:r>
    </w:p>
    <w:p w14:paraId="66E45ACC" w14:textId="77777777" w:rsidR="00E1101E" w:rsidRDefault="00E1101E">
      <w:pPr>
        <w:spacing w:before="471" w:after="179" w:line="207" w:lineRule="exact"/>
        <w:rPr>
          <w:del w:id="439" w:author="Stuart McLarnon (NESO)" w:date="2024-11-19T13:05:00Z"/>
        </w:rPr>
        <w:sectPr w:rsidR="00E1101E">
          <w:type w:val="continuous"/>
          <w:pgSz w:w="11909" w:h="16838"/>
          <w:pgMar w:top="600" w:right="912" w:bottom="1220" w:left="917" w:header="720" w:footer="720" w:gutter="0"/>
          <w:cols w:space="720"/>
        </w:sectPr>
      </w:pPr>
    </w:p>
    <w:p w14:paraId="617C2F54" w14:textId="77777777" w:rsidR="00E1101E" w:rsidRDefault="00000000">
      <w:pPr>
        <w:rPr>
          <w:del w:id="440" w:author="Stuart McLarnon (NESO)" w:date="2024-11-19T13:05:00Z"/>
          <w:sz w:val="2"/>
        </w:rPr>
      </w:pPr>
      <w:del w:id="441" w:author="Stuart McLarnon (NESO)" w:date="2024-11-19T13:05:00Z">
        <w:r>
          <w:pict w14:anchorId="0166AAD1">
            <v:line id="_x0000_s2107" style="position:absolute;z-index:251724800;mso-position-horizontal-relative:page;mso-position-vertical-relative:page" from="53.75pt,190.3pt" to="541.75pt,190.3pt" strokecolor="#ffbe21" strokeweight=".7pt">
              <w10:wrap anchorx="page" anchory="page"/>
            </v:line>
          </w:pict>
        </w:r>
        <w:r>
          <w:pict w14:anchorId="5AB3BF75">
            <v:line id="_x0000_s2108" style="position:absolute;z-index:251725824;mso-position-horizontal-relative:page;mso-position-vertical-relative:page" from="406.1pt,231.85pt" to="541.75pt,231.85pt" strokecolor="#d9d9d9" strokeweight=".7pt">
              <w10:wrap anchorx="page" anchory="page"/>
            </v:line>
          </w:pict>
        </w:r>
        <w:r>
          <w:pict w14:anchorId="3CC4D9CD">
            <v:line id="_x0000_s2109" style="position:absolute;z-index:251726848;mso-position-horizontal-relative:page;mso-position-vertical-relative:page" from="406.1pt,210.95pt" to="541.75pt,210.95pt" strokecolor="#d9d9d9" strokeweight=".7pt">
              <w10:wrap anchorx="page" anchory="page"/>
            </v:line>
          </w:pict>
        </w:r>
      </w:del>
    </w:p>
    <w:tbl>
      <w:tblPr>
        <w:tblStyle w:val="ListTable6Colorful-Accent1"/>
        <w:tblW w:w="9781" w:type="dxa"/>
        <w:tblInd w:w="795" w:type="dxa"/>
        <w:tblLook w:val="0420" w:firstRow="1" w:lastRow="0" w:firstColumn="0" w:lastColumn="0" w:noHBand="0" w:noVBand="1"/>
      </w:tblPr>
      <w:tblGrid>
        <w:gridCol w:w="1890"/>
        <w:gridCol w:w="2239"/>
        <w:gridCol w:w="1673"/>
        <w:gridCol w:w="3979"/>
      </w:tblGrid>
      <w:tr w:rsidR="00010FAE" w:rsidRPr="0018404C" w14:paraId="3C7D9458" w14:textId="77777777" w:rsidTr="00722B20">
        <w:trPr>
          <w:cnfStyle w:val="100000000000" w:firstRow="1" w:lastRow="0" w:firstColumn="0" w:lastColumn="0" w:oddVBand="0" w:evenVBand="0" w:oddHBand="0" w:evenHBand="0" w:firstRowFirstColumn="0" w:firstRowLastColumn="0" w:lastRowFirstColumn="0" w:lastRowLastColumn="0"/>
          <w:trHeight w:val="513"/>
        </w:trPr>
        <w:tc>
          <w:tcPr>
            <w:tcW w:w="0" w:type="auto"/>
          </w:tcPr>
          <w:p w14:paraId="2DF90373" w14:textId="77777777" w:rsidR="00010FAE" w:rsidRPr="0018404C" w:rsidRDefault="00010FAE" w:rsidP="004A4F1E">
            <w:pPr>
              <w:rPr>
                <w:i/>
                <w:iCs/>
                <w:color w:val="3F0731"/>
                <w:lang w:val="en-US"/>
              </w:rPr>
            </w:pPr>
            <w:r w:rsidRPr="0018404C">
              <w:rPr>
                <w:i/>
                <w:iCs/>
                <w:color w:val="3F0731"/>
                <w:lang w:val="en-US"/>
              </w:rPr>
              <w:t>Field Name</w:t>
            </w:r>
          </w:p>
        </w:tc>
        <w:tc>
          <w:tcPr>
            <w:tcW w:w="0" w:type="auto"/>
          </w:tcPr>
          <w:p w14:paraId="45061889" w14:textId="77777777" w:rsidR="00010FAE" w:rsidRPr="0018404C" w:rsidRDefault="00010FAE" w:rsidP="004A4F1E">
            <w:pPr>
              <w:rPr>
                <w:i/>
                <w:iCs/>
                <w:color w:val="3F0731"/>
                <w:lang w:val="en-US"/>
              </w:rPr>
            </w:pPr>
            <w:r w:rsidRPr="0018404C">
              <w:rPr>
                <w:i/>
                <w:iCs/>
                <w:color w:val="3F0731"/>
                <w:lang w:val="en-US"/>
              </w:rPr>
              <w:t>Start Position</w:t>
            </w:r>
          </w:p>
        </w:tc>
        <w:tc>
          <w:tcPr>
            <w:tcW w:w="0" w:type="auto"/>
          </w:tcPr>
          <w:p w14:paraId="15E81DBC" w14:textId="77777777" w:rsidR="00010FAE" w:rsidRPr="0018404C" w:rsidRDefault="00010FAE" w:rsidP="004A4F1E">
            <w:pPr>
              <w:rPr>
                <w:i/>
                <w:iCs/>
                <w:color w:val="3F0731"/>
                <w:lang w:val="en-US"/>
              </w:rPr>
            </w:pPr>
            <w:r w:rsidRPr="0018404C">
              <w:rPr>
                <w:i/>
                <w:iCs/>
                <w:color w:val="3F0731"/>
                <w:lang w:val="en-US"/>
              </w:rPr>
              <w:t>Field Size</w:t>
            </w:r>
          </w:p>
        </w:tc>
        <w:tc>
          <w:tcPr>
            <w:tcW w:w="3979" w:type="dxa"/>
          </w:tcPr>
          <w:p w14:paraId="04C9603C" w14:textId="77777777" w:rsidR="00010FAE" w:rsidRPr="0018404C" w:rsidRDefault="00010FAE" w:rsidP="004A4F1E">
            <w:pPr>
              <w:rPr>
                <w:i/>
                <w:iCs/>
                <w:color w:val="3F0731"/>
                <w:lang w:val="en-US"/>
              </w:rPr>
            </w:pPr>
            <w:r w:rsidRPr="0018404C">
              <w:rPr>
                <w:i/>
                <w:iCs/>
                <w:color w:val="3F0731"/>
                <w:lang w:val="en-US"/>
              </w:rPr>
              <w:t>Description</w:t>
            </w:r>
          </w:p>
        </w:tc>
      </w:tr>
      <w:tr w:rsidR="00010FAE" w:rsidRPr="0018404C" w14:paraId="304271D8" w14:textId="77777777" w:rsidTr="00722B20">
        <w:trPr>
          <w:cnfStyle w:val="000000100000" w:firstRow="0" w:lastRow="0" w:firstColumn="0" w:lastColumn="0" w:oddVBand="0" w:evenVBand="0" w:oddHBand="1" w:evenHBand="0" w:firstRowFirstColumn="0" w:firstRowLastColumn="0" w:lastRowFirstColumn="0" w:lastRowLastColumn="0"/>
          <w:trHeight w:val="513"/>
        </w:trPr>
        <w:tc>
          <w:tcPr>
            <w:tcW w:w="0" w:type="auto"/>
          </w:tcPr>
          <w:p w14:paraId="38B0D6CD" w14:textId="77777777" w:rsidR="00010FAE" w:rsidRPr="0018404C" w:rsidRDefault="00010FAE" w:rsidP="004A4F1E">
            <w:pPr>
              <w:rPr>
                <w:bCs/>
                <w:iCs/>
                <w:color w:val="3F0731"/>
                <w:lang w:val="en-US"/>
              </w:rPr>
            </w:pPr>
            <w:r w:rsidRPr="0018404C">
              <w:rPr>
                <w:bCs/>
                <w:iCs/>
                <w:color w:val="3F0731"/>
                <w:lang w:val="en-US"/>
              </w:rPr>
              <w:t>Destination</w:t>
            </w:r>
          </w:p>
        </w:tc>
        <w:tc>
          <w:tcPr>
            <w:tcW w:w="0" w:type="auto"/>
          </w:tcPr>
          <w:p w14:paraId="732D4059" w14:textId="77777777" w:rsidR="00010FAE" w:rsidRPr="0018404C" w:rsidRDefault="00010FAE" w:rsidP="004A4F1E">
            <w:pPr>
              <w:rPr>
                <w:bCs/>
                <w:iCs/>
                <w:color w:val="3F0731"/>
                <w:lang w:val="en-US"/>
              </w:rPr>
            </w:pPr>
            <w:r w:rsidRPr="0018404C">
              <w:rPr>
                <w:bCs/>
                <w:iCs/>
                <w:color w:val="3F0731"/>
                <w:lang w:val="en-US"/>
              </w:rPr>
              <w:t>1</w:t>
            </w:r>
          </w:p>
        </w:tc>
        <w:tc>
          <w:tcPr>
            <w:tcW w:w="0" w:type="auto"/>
          </w:tcPr>
          <w:p w14:paraId="2A0A9A48" w14:textId="77777777" w:rsidR="00010FAE" w:rsidRPr="0018404C" w:rsidRDefault="00010FAE" w:rsidP="004A4F1E">
            <w:pPr>
              <w:rPr>
                <w:bCs/>
                <w:iCs/>
                <w:color w:val="3F0731"/>
                <w:lang w:val="en-US"/>
              </w:rPr>
            </w:pPr>
            <w:r w:rsidRPr="0018404C">
              <w:rPr>
                <w:bCs/>
                <w:iCs/>
                <w:color w:val="3F0731"/>
                <w:lang w:val="en-US"/>
              </w:rPr>
              <w:t>6</w:t>
            </w:r>
          </w:p>
        </w:tc>
        <w:tc>
          <w:tcPr>
            <w:tcW w:w="3979" w:type="dxa"/>
          </w:tcPr>
          <w:p w14:paraId="73CD910C" w14:textId="77777777" w:rsidR="00010FAE" w:rsidRPr="0018404C" w:rsidRDefault="00010FAE" w:rsidP="004A4F1E">
            <w:pPr>
              <w:rPr>
                <w:bCs/>
                <w:iCs/>
                <w:color w:val="3F0731"/>
                <w:lang w:val="en-US"/>
              </w:rPr>
            </w:pPr>
            <w:r w:rsidRPr="0018404C">
              <w:rPr>
                <w:bCs/>
                <w:iCs/>
                <w:color w:val="3F0731"/>
                <w:lang w:val="en-US"/>
              </w:rPr>
              <w:t>Name of Control Point</w:t>
            </w:r>
          </w:p>
        </w:tc>
      </w:tr>
      <w:tr w:rsidR="00010FAE" w:rsidRPr="0018404C" w14:paraId="6CF55C49" w14:textId="77777777" w:rsidTr="00722B20">
        <w:trPr>
          <w:trHeight w:val="513"/>
        </w:trPr>
        <w:tc>
          <w:tcPr>
            <w:tcW w:w="0" w:type="auto"/>
          </w:tcPr>
          <w:p w14:paraId="0016484F" w14:textId="1AB7D7EE" w:rsidR="00010FAE" w:rsidRPr="0018404C" w:rsidRDefault="00010FAE" w:rsidP="004A4F1E">
            <w:pPr>
              <w:rPr>
                <w:bCs/>
                <w:iCs/>
                <w:color w:val="3F0731"/>
                <w:lang w:val="en-US"/>
              </w:rPr>
            </w:pPr>
            <w:r w:rsidRPr="0018404C">
              <w:rPr>
                <w:bCs/>
                <w:iCs/>
                <w:color w:val="3F0731"/>
                <w:lang w:val="en-US"/>
              </w:rPr>
              <w:t>T</w:t>
            </w:r>
            <w:r w:rsidR="00664440">
              <w:rPr>
                <w:bCs/>
                <w:iCs/>
                <w:color w:val="3F0731"/>
                <w:lang w:val="en-US"/>
              </w:rPr>
              <w:t>erminator</w:t>
            </w:r>
          </w:p>
        </w:tc>
        <w:tc>
          <w:tcPr>
            <w:tcW w:w="0" w:type="auto"/>
          </w:tcPr>
          <w:p w14:paraId="71E0B432" w14:textId="77777777" w:rsidR="00010FAE" w:rsidRPr="0018404C" w:rsidRDefault="00010FAE" w:rsidP="004A4F1E">
            <w:pPr>
              <w:rPr>
                <w:bCs/>
                <w:iCs/>
                <w:color w:val="3F0731"/>
                <w:lang w:val="en-US"/>
              </w:rPr>
            </w:pPr>
            <w:r w:rsidRPr="0018404C">
              <w:rPr>
                <w:bCs/>
                <w:iCs/>
                <w:color w:val="3F0731"/>
                <w:lang w:val="en-US"/>
              </w:rPr>
              <w:t>7</w:t>
            </w:r>
          </w:p>
        </w:tc>
        <w:tc>
          <w:tcPr>
            <w:tcW w:w="0" w:type="auto"/>
          </w:tcPr>
          <w:p w14:paraId="546DD687" w14:textId="77777777" w:rsidR="00010FAE" w:rsidRPr="0018404C" w:rsidRDefault="00010FAE" w:rsidP="004A4F1E">
            <w:pPr>
              <w:rPr>
                <w:bCs/>
                <w:iCs/>
                <w:color w:val="3F0731"/>
                <w:lang w:val="en-US"/>
              </w:rPr>
            </w:pPr>
            <w:r w:rsidRPr="0018404C">
              <w:rPr>
                <w:bCs/>
                <w:iCs/>
                <w:color w:val="3F0731"/>
                <w:lang w:val="en-US"/>
              </w:rPr>
              <w:t>1</w:t>
            </w:r>
          </w:p>
        </w:tc>
        <w:tc>
          <w:tcPr>
            <w:tcW w:w="3979" w:type="dxa"/>
          </w:tcPr>
          <w:p w14:paraId="14CBE3F8" w14:textId="77777777" w:rsidR="00010FAE" w:rsidRPr="0018404C" w:rsidRDefault="00010FAE" w:rsidP="004A4F1E">
            <w:pPr>
              <w:rPr>
                <w:bCs/>
                <w:iCs/>
                <w:color w:val="3F0731"/>
                <w:lang w:val="en-US"/>
              </w:rPr>
            </w:pPr>
            <w:r w:rsidRPr="0018404C">
              <w:rPr>
                <w:bCs/>
                <w:iCs/>
                <w:color w:val="3F0731"/>
                <w:lang w:val="en-US"/>
              </w:rPr>
              <w:t>Part terminator character "^"</w:t>
            </w:r>
          </w:p>
        </w:tc>
      </w:tr>
    </w:tbl>
    <w:p w14:paraId="09816E4E" w14:textId="77777777" w:rsidR="00E1101E" w:rsidRDefault="00E1101E">
      <w:pPr>
        <w:spacing w:after="88" w:line="20" w:lineRule="exact"/>
        <w:rPr>
          <w:del w:id="442" w:author="Stuart McLarnon (NESO)" w:date="2024-11-19T13:05:00Z"/>
        </w:rPr>
      </w:pPr>
    </w:p>
    <w:p w14:paraId="00CD571E" w14:textId="285B9490" w:rsidR="00E07A1A" w:rsidRDefault="00000000" w:rsidP="00722B20">
      <w:pPr>
        <w:pStyle w:val="Caption"/>
        <w:keepNext/>
        <w:ind w:left="851"/>
      </w:pPr>
      <w:del w:id="443" w:author="Stuart McLarnon (NESO)" w:date="2024-11-19T13:05:00Z">
        <w:r>
          <w:rPr>
            <w:rFonts w:ascii="Times New Roman" w:eastAsia="PMingLiU" w:hAnsi="Times New Roman"/>
            <w:i w:val="0"/>
            <w:color w:val="auto"/>
            <w:sz w:val="22"/>
          </w:rPr>
          <w:pict w14:anchorId="7430A6F1">
            <v:line id="_x0000_s2110" style="position:absolute;left:0;text-align:left;z-index:251728896;mso-position-horizontal-relative:page;mso-position-vertical-relative:page" from="53.05pt,252.5pt" to="541.75pt,252.5pt" strokecolor="#ffbe21" strokeweight=".7pt">
              <w10:wrap anchorx="page" anchory="page"/>
            </v:line>
          </w:pict>
        </w:r>
      </w:del>
      <w:r w:rsidR="00E07A1A">
        <w:t xml:space="preserve">Table </w:t>
      </w:r>
      <w:del w:id="444" w:author="Stuart McLarnon (NESO)" w:date="2024-11-19T13:05:00Z">
        <w:r>
          <w:rPr>
            <w:rFonts w:ascii="Arial" w:eastAsia="Arial" w:hAnsi="Arial"/>
            <w:b/>
            <w:color w:val="717174"/>
            <w:lang w:val="en-US"/>
          </w:rPr>
          <w:delText xml:space="preserve">3 </w:delText>
        </w:r>
        <w:r>
          <w:rPr>
            <w:rFonts w:ascii="Arial" w:eastAsia="Arial" w:hAnsi="Arial"/>
            <w:color w:val="717174"/>
            <w:lang w:val="en-US"/>
          </w:rPr>
          <w:delText>-</w:delText>
        </w:r>
      </w:del>
      <w:ins w:id="445" w:author="Stuart McLarnon (NESO)" w:date="2024-11-19T13:05:00Z">
        <w:r w:rsidR="00E07A1A">
          <w:fldChar w:fldCharType="begin"/>
        </w:r>
        <w:r w:rsidR="00E07A1A">
          <w:instrText xml:space="preserve"> SEQ Table \* ARABIC </w:instrText>
        </w:r>
        <w:r w:rsidR="00E07A1A">
          <w:fldChar w:fldCharType="separate"/>
        </w:r>
        <w:r w:rsidR="00E65479">
          <w:rPr>
            <w:noProof/>
          </w:rPr>
          <w:t>3</w:t>
        </w:r>
        <w:r w:rsidR="00E07A1A">
          <w:rPr>
            <w:noProof/>
          </w:rPr>
          <w:fldChar w:fldCharType="end"/>
        </w:r>
        <w:r w:rsidR="00E07A1A">
          <w:t>:</w:t>
        </w:r>
      </w:ins>
      <w:r w:rsidR="00E07A1A">
        <w:t xml:space="preserve"> </w:t>
      </w:r>
      <w:r w:rsidR="00E07A1A" w:rsidRPr="00506FA9">
        <w:t>Message Prefix Part for MMS Output Mailbox</w:t>
      </w:r>
    </w:p>
    <w:p w14:paraId="77D992D9" w14:textId="77777777" w:rsidR="00E1101E" w:rsidRDefault="00000000">
      <w:pPr>
        <w:tabs>
          <w:tab w:val="left" w:pos="3168"/>
          <w:tab w:val="left" w:pos="5328"/>
          <w:tab w:val="left" w:pos="6624"/>
        </w:tabs>
        <w:spacing w:before="112" w:after="64" w:line="230" w:lineRule="exact"/>
        <w:ind w:left="1080"/>
        <w:textAlignment w:val="baseline"/>
        <w:rPr>
          <w:del w:id="446" w:author="Stuart McLarnon (NESO)" w:date="2024-11-19T13:05:00Z"/>
          <w:rFonts w:ascii="Arial" w:eastAsia="Arial" w:hAnsi="Arial"/>
          <w:b/>
          <w:color w:val="626361"/>
          <w:spacing w:val="-1"/>
          <w:sz w:val="20"/>
        </w:rPr>
      </w:pPr>
      <w:del w:id="447" w:author="Stuart McLarnon (NESO)" w:date="2024-11-19T13:05:00Z">
        <w:r>
          <w:rPr>
            <w:rFonts w:ascii="Times New Roman" w:eastAsia="PMingLiU" w:hAnsi="Times New Roman"/>
          </w:rPr>
          <w:pict w14:anchorId="5C5F2F27">
            <v:line id="_x0000_s2111" style="position:absolute;left:0;text-align:left;z-index:251730944;mso-position-horizontal-relative:page;mso-position-vertical-relative:page" from="53.75pt,295.45pt" to="493.5pt,295.45pt" strokecolor="#ffbe21" strokeweight=".7pt">
              <w10:wrap anchorx="page" anchory="page"/>
            </v:line>
          </w:pict>
        </w:r>
        <w:r>
          <w:rPr>
            <w:rFonts w:ascii="Arial" w:eastAsia="Arial" w:hAnsi="Arial"/>
            <w:b/>
            <w:color w:val="626361"/>
            <w:spacing w:val="-1"/>
            <w:sz w:val="20"/>
            <w:lang w:val="en-US"/>
          </w:rPr>
          <w:delText>Field Name</w:delText>
        </w:r>
        <w:r>
          <w:rPr>
            <w:rFonts w:ascii="Arial" w:eastAsia="Arial" w:hAnsi="Arial"/>
            <w:b/>
            <w:color w:val="626361"/>
            <w:spacing w:val="-1"/>
            <w:sz w:val="20"/>
            <w:lang w:val="en-US"/>
          </w:rPr>
          <w:tab/>
          <w:delText>Start Position</w:delText>
        </w:r>
        <w:r>
          <w:rPr>
            <w:rFonts w:ascii="Arial" w:eastAsia="Arial" w:hAnsi="Arial"/>
            <w:b/>
            <w:color w:val="626361"/>
            <w:spacing w:val="-1"/>
            <w:sz w:val="20"/>
            <w:lang w:val="en-US"/>
          </w:rPr>
          <w:tab/>
          <w:delText>Field Size</w:delText>
        </w:r>
        <w:r>
          <w:rPr>
            <w:rFonts w:ascii="Arial" w:eastAsia="Arial" w:hAnsi="Arial"/>
            <w:b/>
            <w:color w:val="626361"/>
            <w:spacing w:val="-1"/>
            <w:sz w:val="20"/>
            <w:lang w:val="en-US"/>
          </w:rPr>
          <w:tab/>
          <w:delText>Description</w:delText>
        </w:r>
      </w:del>
    </w:p>
    <w:p w14:paraId="70E397E0" w14:textId="77777777" w:rsidR="00E1101E" w:rsidRDefault="00000000">
      <w:pPr>
        <w:tabs>
          <w:tab w:val="left" w:pos="3744"/>
          <w:tab w:val="left" w:pos="5760"/>
          <w:tab w:val="left" w:pos="6624"/>
        </w:tabs>
        <w:spacing w:before="107" w:after="69" w:line="230" w:lineRule="exact"/>
        <w:ind w:left="1080"/>
        <w:textAlignment w:val="baseline"/>
        <w:rPr>
          <w:del w:id="448" w:author="Stuart McLarnon (NESO)" w:date="2024-11-19T13:05:00Z"/>
          <w:rFonts w:ascii="Arial" w:eastAsia="Arial" w:hAnsi="Arial"/>
          <w:color w:val="626361"/>
          <w:spacing w:val="-1"/>
          <w:sz w:val="20"/>
        </w:rPr>
      </w:pPr>
      <w:del w:id="449" w:author="Stuart McLarnon (NESO)" w:date="2024-11-19T13:05:00Z">
        <w:r>
          <w:rPr>
            <w:rFonts w:ascii="Times New Roman" w:eastAsia="PMingLiU" w:hAnsi="Times New Roman"/>
          </w:rPr>
          <w:pict w14:anchorId="4AA0D903">
            <v:line id="_x0000_s2112" style="position:absolute;left:0;text-align:left;z-index:251731968;mso-position-horizontal-relative:page;mso-position-vertical-relative:page" from="53.75pt,316.3pt" to="493.5pt,316.3pt" strokecolor="#d9d9d9" strokeweight=".7pt">
              <w10:wrap anchorx="page" anchory="page"/>
            </v:line>
          </w:pict>
        </w:r>
        <w:r>
          <w:rPr>
            <w:rFonts w:ascii="Arial" w:eastAsia="Arial" w:hAnsi="Arial"/>
            <w:color w:val="626361"/>
            <w:spacing w:val="-1"/>
            <w:sz w:val="20"/>
            <w:lang w:val="en-US"/>
          </w:rPr>
          <w:delText>Destination</w:delText>
        </w:r>
        <w:r>
          <w:rPr>
            <w:rFonts w:ascii="Arial" w:eastAsia="Arial" w:hAnsi="Arial"/>
            <w:color w:val="626361"/>
            <w:spacing w:val="-1"/>
            <w:sz w:val="20"/>
            <w:lang w:val="en-US"/>
          </w:rPr>
          <w:tab/>
          <w:delText>1</w:delText>
        </w:r>
        <w:r>
          <w:rPr>
            <w:rFonts w:ascii="Arial" w:eastAsia="Arial" w:hAnsi="Arial"/>
            <w:color w:val="626361"/>
            <w:spacing w:val="-1"/>
            <w:sz w:val="20"/>
            <w:lang w:val="en-US"/>
          </w:rPr>
          <w:tab/>
          <w:delText>6</w:delText>
        </w:r>
        <w:r>
          <w:rPr>
            <w:rFonts w:ascii="Arial" w:eastAsia="Arial" w:hAnsi="Arial"/>
            <w:color w:val="626361"/>
            <w:spacing w:val="-1"/>
            <w:sz w:val="20"/>
            <w:lang w:val="en-US"/>
          </w:rPr>
          <w:tab/>
          <w:delText>Name of Control Point</w:delText>
        </w:r>
      </w:del>
    </w:p>
    <w:p w14:paraId="66464EC1" w14:textId="77777777" w:rsidR="00E1101E" w:rsidRDefault="00000000">
      <w:pPr>
        <w:tabs>
          <w:tab w:val="left" w:pos="3744"/>
          <w:tab w:val="left" w:pos="5688"/>
          <w:tab w:val="left" w:pos="6624"/>
        </w:tabs>
        <w:spacing w:before="111" w:line="230" w:lineRule="exact"/>
        <w:ind w:left="1080"/>
        <w:textAlignment w:val="baseline"/>
        <w:rPr>
          <w:del w:id="450" w:author="Stuart McLarnon (NESO)" w:date="2024-11-19T13:05:00Z"/>
          <w:rFonts w:ascii="Arial" w:eastAsia="Arial" w:hAnsi="Arial"/>
          <w:color w:val="626361"/>
          <w:spacing w:val="-1"/>
          <w:sz w:val="20"/>
        </w:rPr>
      </w:pPr>
      <w:del w:id="451" w:author="Stuart McLarnon (NESO)" w:date="2024-11-19T13:05:00Z">
        <w:r>
          <w:rPr>
            <w:rFonts w:ascii="Times New Roman" w:eastAsia="PMingLiU" w:hAnsi="Times New Roman"/>
          </w:rPr>
          <w:pict w14:anchorId="17B22CDF">
            <v:line id="_x0000_s2113" style="position:absolute;left:0;text-align:left;z-index:251732992;mso-position-horizontal-relative:page;mso-position-vertical-relative:page" from="53.75pt,336.95pt" to="493.5pt,336.95pt" strokecolor="#d9d9d9" strokeweight=".7pt">
              <w10:wrap anchorx="page" anchory="page"/>
            </v:line>
          </w:pict>
        </w:r>
        <w:r>
          <w:rPr>
            <w:rFonts w:ascii="Arial" w:eastAsia="Arial" w:hAnsi="Arial"/>
            <w:color w:val="626361"/>
            <w:spacing w:val="-1"/>
            <w:sz w:val="20"/>
            <w:lang w:val="en-US"/>
          </w:rPr>
          <w:delText>Time-Stamp</w:delText>
        </w:r>
        <w:r>
          <w:rPr>
            <w:rFonts w:ascii="Arial" w:eastAsia="Arial" w:hAnsi="Arial"/>
            <w:color w:val="626361"/>
            <w:spacing w:val="-1"/>
            <w:sz w:val="20"/>
            <w:lang w:val="en-US"/>
          </w:rPr>
          <w:tab/>
          <w:delText>8</w:delText>
        </w:r>
        <w:r>
          <w:rPr>
            <w:rFonts w:ascii="Arial" w:eastAsia="Arial" w:hAnsi="Arial"/>
            <w:color w:val="626361"/>
            <w:spacing w:val="-1"/>
            <w:sz w:val="20"/>
            <w:lang w:val="en-US"/>
          </w:rPr>
          <w:tab/>
          <w:delText>23</w:delText>
        </w:r>
        <w:r>
          <w:rPr>
            <w:rFonts w:ascii="Arial" w:eastAsia="Arial" w:hAnsi="Arial"/>
            <w:color w:val="626361"/>
            <w:spacing w:val="-1"/>
            <w:sz w:val="20"/>
            <w:lang w:val="en-US"/>
          </w:rPr>
          <w:tab/>
          <w:delText>Time message received from</w:delText>
        </w:r>
      </w:del>
    </w:p>
    <w:p w14:paraId="32482EFC" w14:textId="77777777" w:rsidR="00E1101E" w:rsidRDefault="00000000">
      <w:pPr>
        <w:spacing w:before="1" w:after="70" w:line="230" w:lineRule="exact"/>
        <w:ind w:left="6624" w:right="2088"/>
        <w:textAlignment w:val="baseline"/>
        <w:rPr>
          <w:del w:id="452" w:author="Stuart McLarnon (NESO)" w:date="2024-11-19T13:05:00Z"/>
          <w:rFonts w:ascii="Arial" w:eastAsia="Arial" w:hAnsi="Arial"/>
          <w:color w:val="626361"/>
          <w:sz w:val="20"/>
        </w:rPr>
      </w:pPr>
      <w:del w:id="453" w:author="Stuart McLarnon (NESO)" w:date="2024-11-19T13:05:00Z">
        <w:r>
          <w:rPr>
            <w:rFonts w:ascii="Arial" w:eastAsia="Arial" w:hAnsi="Arial"/>
            <w:color w:val="626361"/>
            <w:sz w:val="20"/>
            <w:lang w:val="en-US"/>
          </w:rPr>
          <w:delText>Wide-area Network. Obtained from local node system clock.</w:delText>
        </w:r>
      </w:del>
    </w:p>
    <w:p w14:paraId="163F5077" w14:textId="77777777" w:rsidR="00E1101E" w:rsidRDefault="00000000">
      <w:pPr>
        <w:tabs>
          <w:tab w:val="left" w:pos="3672"/>
          <w:tab w:val="left" w:pos="5760"/>
          <w:tab w:val="left" w:pos="6624"/>
        </w:tabs>
        <w:spacing w:before="106" w:after="74" w:line="230" w:lineRule="exact"/>
        <w:ind w:left="1080"/>
        <w:textAlignment w:val="baseline"/>
        <w:rPr>
          <w:del w:id="454" w:author="Stuart McLarnon (NESO)" w:date="2024-11-19T13:05:00Z"/>
          <w:rFonts w:ascii="Arial" w:eastAsia="Arial" w:hAnsi="Arial"/>
          <w:color w:val="626361"/>
          <w:spacing w:val="-1"/>
          <w:sz w:val="20"/>
        </w:rPr>
      </w:pPr>
      <w:del w:id="455" w:author="Stuart McLarnon (NESO)" w:date="2024-11-19T13:05:00Z">
        <w:r>
          <w:rPr>
            <w:rFonts w:ascii="Times New Roman" w:eastAsia="PMingLiU" w:hAnsi="Times New Roman"/>
          </w:rPr>
          <w:pict w14:anchorId="29702641">
            <v:line id="_x0000_s2114" style="position:absolute;left:0;text-align:left;z-index:251734016;mso-position-horizontal-relative:page;mso-position-vertical-relative:page" from="53.75pt,380.9pt" to="493.5pt,380.9pt" strokecolor="#d9d9d9" strokeweight=".7pt">
              <w10:wrap anchorx="page" anchory="page"/>
            </v:line>
          </w:pict>
        </w:r>
        <w:r>
          <w:rPr>
            <w:rFonts w:ascii="Arial" w:eastAsia="Arial" w:hAnsi="Arial"/>
            <w:color w:val="626361"/>
            <w:spacing w:val="-1"/>
            <w:sz w:val="20"/>
            <w:lang w:val="en-US"/>
          </w:rPr>
          <w:delText>Terminator</w:delText>
        </w:r>
        <w:r>
          <w:rPr>
            <w:rFonts w:ascii="Arial" w:eastAsia="Arial" w:hAnsi="Arial"/>
            <w:color w:val="626361"/>
            <w:spacing w:val="-1"/>
            <w:sz w:val="20"/>
            <w:lang w:val="en-US"/>
          </w:rPr>
          <w:tab/>
          <w:delText>31</w:delText>
        </w:r>
        <w:r>
          <w:rPr>
            <w:rFonts w:ascii="Arial" w:eastAsia="Arial" w:hAnsi="Arial"/>
            <w:color w:val="626361"/>
            <w:spacing w:val="-1"/>
            <w:sz w:val="20"/>
            <w:lang w:val="en-US"/>
          </w:rPr>
          <w:tab/>
          <w:delText>1</w:delText>
        </w:r>
        <w:r>
          <w:rPr>
            <w:rFonts w:ascii="Arial" w:eastAsia="Arial" w:hAnsi="Arial"/>
            <w:color w:val="626361"/>
            <w:spacing w:val="-1"/>
            <w:sz w:val="20"/>
            <w:lang w:val="en-US"/>
          </w:rPr>
          <w:tab/>
          <w:delText>Part terminator character "^"</w:delText>
        </w:r>
      </w:del>
    </w:p>
    <w:p w14:paraId="1C87FCA1" w14:textId="77777777" w:rsidR="00E07A1A" w:rsidRPr="00E44ED4" w:rsidRDefault="00000000" w:rsidP="00DF4CB1">
      <w:pPr>
        <w:spacing w:before="100" w:after="100" w:line="240" w:lineRule="auto"/>
        <w:rPr>
          <w:del w:id="456" w:author="Stuart McLarnon (NESO)" w:date="2024-11-19T13:05:00Z"/>
          <w:b/>
          <w:bCs/>
          <w:i/>
          <w:iCs/>
          <w:color w:val="3F0731"/>
        </w:rPr>
      </w:pPr>
      <w:del w:id="457" w:author="Stuart McLarnon (NESO)" w:date="2024-11-19T13:05:00Z">
        <w:r>
          <w:rPr>
            <w:rFonts w:ascii="Times New Roman" w:eastAsia="PMingLiU" w:hAnsi="Times New Roman"/>
          </w:rPr>
          <w:pict w14:anchorId="4E784AC7">
            <v:line id="_x0000_s2115" style="position:absolute;z-index:251735040;mso-position-horizontal-relative:page;mso-position-vertical-relative:page" from="53.05pt,401.5pt" to="493.5pt,401.5pt" strokecolor="#ffbe21" strokeweight=".7pt">
              <w10:wrap anchorx="page" anchory="page"/>
            </v:line>
          </w:pict>
        </w:r>
      </w:del>
    </w:p>
    <w:tbl>
      <w:tblPr>
        <w:tblStyle w:val="ListTable6Colorful-Accent1"/>
        <w:tblW w:w="9780" w:type="dxa"/>
        <w:tblInd w:w="993" w:type="dxa"/>
        <w:tblLook w:val="04A0" w:firstRow="1" w:lastRow="0" w:firstColumn="1" w:lastColumn="0" w:noHBand="0" w:noVBand="1"/>
      </w:tblPr>
      <w:tblGrid>
        <w:gridCol w:w="1402"/>
        <w:gridCol w:w="1622"/>
        <w:gridCol w:w="1209"/>
        <w:gridCol w:w="5547"/>
      </w:tblGrid>
      <w:tr w:rsidR="00E07A1A" w14:paraId="5E1A2825" w14:textId="77777777" w:rsidTr="00722B20">
        <w:trPr>
          <w:cnfStyle w:val="100000000000" w:firstRow="1" w:lastRow="0" w:firstColumn="0" w:lastColumn="0" w:oddVBand="0" w:evenVBand="0" w:oddHBand="0" w:evenHBand="0" w:firstRowFirstColumn="0" w:firstRowLastColumn="0" w:lastRowFirstColumn="0" w:lastRowLastColumn="0"/>
          <w:trHeight w:val="869"/>
          <w:ins w:id="45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6093C80D" w14:textId="673FFADE" w:rsidR="00DF4CB1" w:rsidRPr="00DF4CB1" w:rsidRDefault="00E07A1A" w:rsidP="00DF4CB1">
            <w:pPr>
              <w:spacing w:before="100" w:after="100" w:line="240" w:lineRule="auto"/>
              <w:rPr>
                <w:ins w:id="459" w:author="Stuart McLarnon (NESO)" w:date="2024-11-19T13:05:00Z"/>
                <w:b w:val="0"/>
                <w:bCs w:val="0"/>
                <w:i/>
                <w:iCs/>
                <w:color w:val="3F0731"/>
              </w:rPr>
            </w:pPr>
            <w:bookmarkStart w:id="460" w:name="_Hlk166503659"/>
            <w:ins w:id="461" w:author="Stuart McLarnon (NESO)" w:date="2024-11-19T13:05:00Z">
              <w:r w:rsidRPr="00E44ED4">
                <w:rPr>
                  <w:i/>
                  <w:iCs/>
                  <w:color w:val="3F0731"/>
                </w:rPr>
                <w:t>Field Nam</w:t>
              </w:r>
              <w:r w:rsidR="00DF4CB1">
                <w:rPr>
                  <w:i/>
                  <w:iCs/>
                  <w:color w:val="3F0731"/>
                </w:rPr>
                <w:t>e</w:t>
              </w:r>
            </w:ins>
          </w:p>
        </w:tc>
        <w:tc>
          <w:tcPr>
            <w:tcW w:w="0" w:type="auto"/>
          </w:tcPr>
          <w:p w14:paraId="206E96BB" w14:textId="77777777" w:rsidR="00E07A1A" w:rsidRPr="00E44ED4" w:rsidRDefault="00E07A1A" w:rsidP="004A4F1E">
            <w:pPr>
              <w:spacing w:before="466" w:after="174" w:line="207" w:lineRule="exact"/>
              <w:mirrorIndents/>
              <w:textAlignment w:val="baseline"/>
              <w:cnfStyle w:val="100000000000" w:firstRow="1" w:lastRow="0" w:firstColumn="0" w:lastColumn="0" w:oddVBand="0" w:evenVBand="0" w:oddHBand="0" w:evenHBand="0" w:firstRowFirstColumn="0" w:firstRowLastColumn="0" w:lastRowFirstColumn="0" w:lastRowLastColumn="0"/>
              <w:rPr>
                <w:ins w:id="462" w:author="Stuart McLarnon (NESO)" w:date="2024-11-19T13:05:00Z"/>
                <w:rFonts w:eastAsia="Arial"/>
                <w:i/>
                <w:iCs/>
                <w:color w:val="3F0731"/>
              </w:rPr>
            </w:pPr>
            <w:ins w:id="463" w:author="Stuart McLarnon (NESO)" w:date="2024-11-19T13:05:00Z">
              <w:r w:rsidRPr="00E44ED4">
                <w:rPr>
                  <w:rFonts w:eastAsia="Arial"/>
                  <w:i/>
                  <w:iCs/>
                  <w:color w:val="3F0731"/>
                </w:rPr>
                <w:t>Start Position</w:t>
              </w:r>
            </w:ins>
          </w:p>
        </w:tc>
        <w:tc>
          <w:tcPr>
            <w:tcW w:w="0" w:type="auto"/>
          </w:tcPr>
          <w:p w14:paraId="4D995A7A" w14:textId="77777777" w:rsidR="00E07A1A" w:rsidRPr="00E44ED4" w:rsidRDefault="00E07A1A" w:rsidP="004A4F1E">
            <w:pPr>
              <w:spacing w:before="466" w:after="174" w:line="207" w:lineRule="exact"/>
              <w:mirrorIndents/>
              <w:textAlignment w:val="baseline"/>
              <w:cnfStyle w:val="100000000000" w:firstRow="1" w:lastRow="0" w:firstColumn="0" w:lastColumn="0" w:oddVBand="0" w:evenVBand="0" w:oddHBand="0" w:evenHBand="0" w:firstRowFirstColumn="0" w:firstRowLastColumn="0" w:lastRowFirstColumn="0" w:lastRowLastColumn="0"/>
              <w:rPr>
                <w:ins w:id="464" w:author="Stuart McLarnon (NESO)" w:date="2024-11-19T13:05:00Z"/>
                <w:rFonts w:eastAsia="Arial"/>
                <w:i/>
                <w:iCs/>
                <w:color w:val="3F0731"/>
              </w:rPr>
            </w:pPr>
            <w:ins w:id="465" w:author="Stuart McLarnon (NESO)" w:date="2024-11-19T13:05:00Z">
              <w:r w:rsidRPr="00E44ED4">
                <w:rPr>
                  <w:rFonts w:eastAsia="Arial"/>
                  <w:i/>
                  <w:iCs/>
                  <w:color w:val="3F0731"/>
                </w:rPr>
                <w:t>Field Size</w:t>
              </w:r>
            </w:ins>
          </w:p>
        </w:tc>
        <w:tc>
          <w:tcPr>
            <w:tcW w:w="5547" w:type="dxa"/>
          </w:tcPr>
          <w:p w14:paraId="0F30CC4C" w14:textId="77777777" w:rsidR="00E07A1A" w:rsidRPr="00E44ED4" w:rsidRDefault="00E07A1A" w:rsidP="004A4F1E">
            <w:pPr>
              <w:spacing w:before="466" w:after="174" w:line="207" w:lineRule="exact"/>
              <w:mirrorIndents/>
              <w:textAlignment w:val="baseline"/>
              <w:cnfStyle w:val="100000000000" w:firstRow="1" w:lastRow="0" w:firstColumn="0" w:lastColumn="0" w:oddVBand="0" w:evenVBand="0" w:oddHBand="0" w:evenHBand="0" w:firstRowFirstColumn="0" w:firstRowLastColumn="0" w:lastRowFirstColumn="0" w:lastRowLastColumn="0"/>
              <w:rPr>
                <w:ins w:id="466" w:author="Stuart McLarnon (NESO)" w:date="2024-11-19T13:05:00Z"/>
                <w:rFonts w:eastAsia="Arial"/>
                <w:i/>
                <w:iCs/>
                <w:color w:val="3F0731"/>
              </w:rPr>
            </w:pPr>
            <w:ins w:id="467" w:author="Stuart McLarnon (NESO)" w:date="2024-11-19T13:05:00Z">
              <w:r w:rsidRPr="00E44ED4">
                <w:rPr>
                  <w:rFonts w:eastAsia="Arial"/>
                  <w:i/>
                  <w:iCs/>
                  <w:color w:val="3F0731"/>
                </w:rPr>
                <w:t>Description</w:t>
              </w:r>
            </w:ins>
          </w:p>
        </w:tc>
      </w:tr>
      <w:tr w:rsidR="00E07A1A" w14:paraId="3DC34008" w14:textId="77777777" w:rsidTr="00722B20">
        <w:trPr>
          <w:cnfStyle w:val="000000100000" w:firstRow="0" w:lastRow="0" w:firstColumn="0" w:lastColumn="0" w:oddVBand="0" w:evenVBand="0" w:oddHBand="1" w:evenHBand="0" w:firstRowFirstColumn="0" w:firstRowLastColumn="0" w:lastRowFirstColumn="0" w:lastRowLastColumn="0"/>
          <w:trHeight w:val="227"/>
          <w:ins w:id="46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C82F78C" w14:textId="77777777" w:rsidR="00E07A1A" w:rsidRPr="00E44ED4" w:rsidRDefault="00E07A1A" w:rsidP="004A4F1E">
            <w:pPr>
              <w:spacing w:before="466" w:after="174" w:line="207" w:lineRule="exact"/>
              <w:mirrorIndents/>
              <w:textAlignment w:val="baseline"/>
              <w:rPr>
                <w:ins w:id="469" w:author="Stuart McLarnon (NESO)" w:date="2024-11-19T13:05:00Z"/>
                <w:rFonts w:eastAsia="Arial"/>
                <w:b w:val="0"/>
                <w:iCs/>
                <w:color w:val="auto"/>
                <w:szCs w:val="20"/>
              </w:rPr>
            </w:pPr>
            <w:ins w:id="470" w:author="Stuart McLarnon (NESO)" w:date="2024-11-19T13:05:00Z">
              <w:r w:rsidRPr="00E44ED4">
                <w:rPr>
                  <w:rFonts w:eastAsia="Arial"/>
                  <w:b w:val="0"/>
                  <w:iCs/>
                  <w:color w:val="auto"/>
                  <w:szCs w:val="20"/>
                </w:rPr>
                <w:t>Destination</w:t>
              </w:r>
            </w:ins>
          </w:p>
        </w:tc>
        <w:tc>
          <w:tcPr>
            <w:tcW w:w="0" w:type="auto"/>
          </w:tcPr>
          <w:p w14:paraId="375F831C" w14:textId="77777777" w:rsidR="00E07A1A" w:rsidRPr="00E44ED4" w:rsidRDefault="00E07A1A"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471" w:author="Stuart McLarnon (NESO)" w:date="2024-11-19T13:05:00Z"/>
                <w:rFonts w:eastAsia="Arial"/>
                <w:bCs/>
                <w:iCs/>
                <w:color w:val="auto"/>
                <w:szCs w:val="20"/>
              </w:rPr>
            </w:pPr>
            <w:ins w:id="472" w:author="Stuart McLarnon (NESO)" w:date="2024-11-19T13:05:00Z">
              <w:r w:rsidRPr="00E44ED4">
                <w:rPr>
                  <w:rFonts w:eastAsia="Arial"/>
                  <w:bCs/>
                  <w:iCs/>
                  <w:color w:val="auto"/>
                  <w:szCs w:val="20"/>
                </w:rPr>
                <w:t>1</w:t>
              </w:r>
            </w:ins>
          </w:p>
        </w:tc>
        <w:tc>
          <w:tcPr>
            <w:tcW w:w="0" w:type="auto"/>
          </w:tcPr>
          <w:p w14:paraId="6635AD6D" w14:textId="77777777" w:rsidR="00E07A1A" w:rsidRPr="00E44ED4" w:rsidRDefault="00E07A1A"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473" w:author="Stuart McLarnon (NESO)" w:date="2024-11-19T13:05:00Z"/>
                <w:rFonts w:eastAsia="Arial"/>
                <w:bCs/>
                <w:iCs/>
                <w:color w:val="auto"/>
                <w:szCs w:val="20"/>
              </w:rPr>
            </w:pPr>
            <w:ins w:id="474" w:author="Stuart McLarnon (NESO)" w:date="2024-11-19T13:05:00Z">
              <w:r w:rsidRPr="00E44ED4">
                <w:rPr>
                  <w:rFonts w:eastAsia="Arial"/>
                  <w:bCs/>
                  <w:iCs/>
                  <w:color w:val="auto"/>
                  <w:szCs w:val="20"/>
                </w:rPr>
                <w:t>6</w:t>
              </w:r>
            </w:ins>
          </w:p>
        </w:tc>
        <w:tc>
          <w:tcPr>
            <w:tcW w:w="5547" w:type="dxa"/>
          </w:tcPr>
          <w:p w14:paraId="344B09C9" w14:textId="77777777" w:rsidR="00E07A1A" w:rsidRPr="00E44ED4" w:rsidRDefault="00E07A1A"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475" w:author="Stuart McLarnon (NESO)" w:date="2024-11-19T13:05:00Z"/>
                <w:rFonts w:eastAsia="Arial"/>
                <w:bCs/>
                <w:iCs/>
                <w:color w:val="auto"/>
                <w:szCs w:val="20"/>
              </w:rPr>
            </w:pPr>
            <w:ins w:id="476" w:author="Stuart McLarnon (NESO)" w:date="2024-11-19T13:05:00Z">
              <w:r w:rsidRPr="00E44ED4">
                <w:rPr>
                  <w:rFonts w:eastAsia="Arial"/>
                  <w:bCs/>
                  <w:iCs/>
                  <w:color w:val="auto"/>
                  <w:szCs w:val="20"/>
                </w:rPr>
                <w:t>Name of Control Point</w:t>
              </w:r>
            </w:ins>
          </w:p>
        </w:tc>
      </w:tr>
      <w:tr w:rsidR="00E07A1A" w14:paraId="07A75DF8" w14:textId="77777777" w:rsidTr="00722B20">
        <w:trPr>
          <w:trHeight w:val="227"/>
          <w:ins w:id="47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067C4ED9" w14:textId="77777777" w:rsidR="00E07A1A" w:rsidRPr="00E44ED4" w:rsidRDefault="00E07A1A" w:rsidP="004A4F1E">
            <w:pPr>
              <w:spacing w:before="466" w:after="174" w:line="207" w:lineRule="exact"/>
              <w:mirrorIndents/>
              <w:textAlignment w:val="baseline"/>
              <w:rPr>
                <w:ins w:id="478" w:author="Stuart McLarnon (NESO)" w:date="2024-11-19T13:05:00Z"/>
                <w:rFonts w:eastAsia="Arial"/>
                <w:b w:val="0"/>
                <w:iCs/>
                <w:color w:val="auto"/>
                <w:szCs w:val="20"/>
              </w:rPr>
            </w:pPr>
            <w:ins w:id="479" w:author="Stuart McLarnon (NESO)" w:date="2024-11-19T13:05:00Z">
              <w:r w:rsidRPr="00E44ED4">
                <w:rPr>
                  <w:rFonts w:eastAsia="Arial"/>
                  <w:b w:val="0"/>
                  <w:iCs/>
                  <w:color w:val="auto"/>
                  <w:szCs w:val="20"/>
                </w:rPr>
                <w:t>Time-Stamp</w:t>
              </w:r>
            </w:ins>
          </w:p>
        </w:tc>
        <w:tc>
          <w:tcPr>
            <w:tcW w:w="0" w:type="auto"/>
          </w:tcPr>
          <w:p w14:paraId="69E9896F" w14:textId="77777777" w:rsidR="00E07A1A" w:rsidRPr="00E44ED4" w:rsidRDefault="00E07A1A" w:rsidP="004A4F1E">
            <w:pPr>
              <w:spacing w:before="466" w:after="174" w:line="207" w:lineRule="exact"/>
              <w:mirrorIndents/>
              <w:textAlignment w:val="baseline"/>
              <w:cnfStyle w:val="000000000000" w:firstRow="0" w:lastRow="0" w:firstColumn="0" w:lastColumn="0" w:oddVBand="0" w:evenVBand="0" w:oddHBand="0" w:evenHBand="0" w:firstRowFirstColumn="0" w:firstRowLastColumn="0" w:lastRowFirstColumn="0" w:lastRowLastColumn="0"/>
              <w:rPr>
                <w:ins w:id="480" w:author="Stuart McLarnon (NESO)" w:date="2024-11-19T13:05:00Z"/>
                <w:rFonts w:eastAsia="Arial"/>
                <w:bCs/>
                <w:iCs/>
                <w:color w:val="auto"/>
                <w:szCs w:val="20"/>
              </w:rPr>
            </w:pPr>
            <w:ins w:id="481" w:author="Stuart McLarnon (NESO)" w:date="2024-11-19T13:05:00Z">
              <w:r w:rsidRPr="00E44ED4">
                <w:rPr>
                  <w:rFonts w:eastAsia="Arial"/>
                  <w:bCs/>
                  <w:iCs/>
                  <w:color w:val="auto"/>
                  <w:szCs w:val="20"/>
                </w:rPr>
                <w:t>8</w:t>
              </w:r>
            </w:ins>
          </w:p>
        </w:tc>
        <w:tc>
          <w:tcPr>
            <w:tcW w:w="0" w:type="auto"/>
          </w:tcPr>
          <w:p w14:paraId="3F4A66C7" w14:textId="77777777" w:rsidR="00E07A1A" w:rsidRPr="00E44ED4" w:rsidRDefault="00E07A1A" w:rsidP="004A4F1E">
            <w:pPr>
              <w:spacing w:before="466" w:after="174" w:line="207" w:lineRule="exact"/>
              <w:mirrorIndents/>
              <w:textAlignment w:val="baseline"/>
              <w:cnfStyle w:val="000000000000" w:firstRow="0" w:lastRow="0" w:firstColumn="0" w:lastColumn="0" w:oddVBand="0" w:evenVBand="0" w:oddHBand="0" w:evenHBand="0" w:firstRowFirstColumn="0" w:firstRowLastColumn="0" w:lastRowFirstColumn="0" w:lastRowLastColumn="0"/>
              <w:rPr>
                <w:ins w:id="482" w:author="Stuart McLarnon (NESO)" w:date="2024-11-19T13:05:00Z"/>
                <w:rFonts w:eastAsia="Arial"/>
                <w:bCs/>
                <w:iCs/>
                <w:color w:val="auto"/>
                <w:szCs w:val="20"/>
              </w:rPr>
            </w:pPr>
            <w:ins w:id="483" w:author="Stuart McLarnon (NESO)" w:date="2024-11-19T13:05:00Z">
              <w:r w:rsidRPr="00E44ED4">
                <w:rPr>
                  <w:rFonts w:eastAsia="Arial"/>
                  <w:bCs/>
                  <w:iCs/>
                  <w:color w:val="auto"/>
                  <w:szCs w:val="20"/>
                </w:rPr>
                <w:t>23</w:t>
              </w:r>
            </w:ins>
          </w:p>
        </w:tc>
        <w:tc>
          <w:tcPr>
            <w:tcW w:w="5547" w:type="dxa"/>
          </w:tcPr>
          <w:p w14:paraId="2455B903" w14:textId="77777777" w:rsidR="00E07A1A" w:rsidRPr="00E44ED4" w:rsidRDefault="00E07A1A" w:rsidP="004A4F1E">
            <w:pPr>
              <w:spacing w:before="466" w:after="174" w:line="207" w:lineRule="exact"/>
              <w:mirrorIndents/>
              <w:textAlignment w:val="baseline"/>
              <w:cnfStyle w:val="000000000000" w:firstRow="0" w:lastRow="0" w:firstColumn="0" w:lastColumn="0" w:oddVBand="0" w:evenVBand="0" w:oddHBand="0" w:evenHBand="0" w:firstRowFirstColumn="0" w:firstRowLastColumn="0" w:lastRowFirstColumn="0" w:lastRowLastColumn="0"/>
              <w:rPr>
                <w:ins w:id="484" w:author="Stuart McLarnon (NESO)" w:date="2024-11-19T13:05:00Z"/>
                <w:rFonts w:eastAsia="Arial"/>
                <w:bCs/>
                <w:iCs/>
                <w:color w:val="auto"/>
                <w:szCs w:val="20"/>
              </w:rPr>
            </w:pPr>
            <w:ins w:id="485" w:author="Stuart McLarnon (NESO)" w:date="2024-11-19T13:05:00Z">
              <w:r w:rsidRPr="00E44ED4">
                <w:rPr>
                  <w:rFonts w:eastAsia="Arial"/>
                  <w:bCs/>
                  <w:iCs/>
                  <w:color w:val="auto"/>
                  <w:szCs w:val="20"/>
                </w:rPr>
                <w:t>Time message received from Wide-area Network. Obtained from local node system clock.</w:t>
              </w:r>
            </w:ins>
          </w:p>
        </w:tc>
      </w:tr>
      <w:tr w:rsidR="00E07A1A" w14:paraId="74E0933F" w14:textId="77777777" w:rsidTr="00722B20">
        <w:trPr>
          <w:cnfStyle w:val="000000100000" w:firstRow="0" w:lastRow="0" w:firstColumn="0" w:lastColumn="0" w:oddVBand="0" w:evenVBand="0" w:oddHBand="1" w:evenHBand="0" w:firstRowFirstColumn="0" w:firstRowLastColumn="0" w:lastRowFirstColumn="0" w:lastRowLastColumn="0"/>
          <w:trHeight w:val="227"/>
          <w:ins w:id="48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3ACC9736" w14:textId="77777777" w:rsidR="00E07A1A" w:rsidRPr="00E44ED4" w:rsidRDefault="00E07A1A" w:rsidP="004A4F1E">
            <w:pPr>
              <w:spacing w:before="466" w:after="174" w:line="207" w:lineRule="exact"/>
              <w:mirrorIndents/>
              <w:textAlignment w:val="baseline"/>
              <w:rPr>
                <w:ins w:id="487" w:author="Stuart McLarnon (NESO)" w:date="2024-11-19T13:05:00Z"/>
                <w:rFonts w:eastAsia="Arial"/>
                <w:b w:val="0"/>
                <w:iCs/>
                <w:color w:val="auto"/>
                <w:szCs w:val="20"/>
              </w:rPr>
            </w:pPr>
            <w:ins w:id="488" w:author="Stuart McLarnon (NESO)" w:date="2024-11-19T13:05:00Z">
              <w:r w:rsidRPr="00E44ED4">
                <w:rPr>
                  <w:rFonts w:eastAsia="Arial"/>
                  <w:b w:val="0"/>
                  <w:iCs/>
                  <w:color w:val="auto"/>
                  <w:szCs w:val="20"/>
                </w:rPr>
                <w:t>Terminator</w:t>
              </w:r>
            </w:ins>
          </w:p>
        </w:tc>
        <w:tc>
          <w:tcPr>
            <w:tcW w:w="0" w:type="auto"/>
          </w:tcPr>
          <w:p w14:paraId="55D1BB39" w14:textId="77777777" w:rsidR="00E07A1A" w:rsidRPr="00E44ED4" w:rsidRDefault="00E07A1A"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489" w:author="Stuart McLarnon (NESO)" w:date="2024-11-19T13:05:00Z"/>
                <w:rFonts w:eastAsia="Arial"/>
                <w:bCs/>
                <w:iCs/>
                <w:color w:val="auto"/>
                <w:szCs w:val="20"/>
              </w:rPr>
            </w:pPr>
            <w:ins w:id="490" w:author="Stuart McLarnon (NESO)" w:date="2024-11-19T13:05:00Z">
              <w:r w:rsidRPr="00E44ED4">
                <w:rPr>
                  <w:rFonts w:eastAsia="Arial"/>
                  <w:bCs/>
                  <w:iCs/>
                  <w:color w:val="auto"/>
                  <w:szCs w:val="20"/>
                </w:rPr>
                <w:t>31</w:t>
              </w:r>
            </w:ins>
          </w:p>
        </w:tc>
        <w:tc>
          <w:tcPr>
            <w:tcW w:w="0" w:type="auto"/>
          </w:tcPr>
          <w:p w14:paraId="6A0853EB" w14:textId="77777777" w:rsidR="00E07A1A" w:rsidRPr="00E44ED4" w:rsidRDefault="00E07A1A"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491" w:author="Stuart McLarnon (NESO)" w:date="2024-11-19T13:05:00Z"/>
                <w:rFonts w:eastAsia="Arial"/>
                <w:bCs/>
                <w:iCs/>
                <w:color w:val="auto"/>
                <w:szCs w:val="20"/>
              </w:rPr>
            </w:pPr>
            <w:ins w:id="492" w:author="Stuart McLarnon (NESO)" w:date="2024-11-19T13:05:00Z">
              <w:r w:rsidRPr="00E44ED4">
                <w:rPr>
                  <w:rFonts w:eastAsia="Arial"/>
                  <w:bCs/>
                  <w:iCs/>
                  <w:color w:val="auto"/>
                  <w:szCs w:val="20"/>
                </w:rPr>
                <w:t>1</w:t>
              </w:r>
            </w:ins>
          </w:p>
        </w:tc>
        <w:tc>
          <w:tcPr>
            <w:tcW w:w="5547" w:type="dxa"/>
          </w:tcPr>
          <w:p w14:paraId="5C8852E2" w14:textId="77777777" w:rsidR="00E07A1A" w:rsidRPr="00E44ED4" w:rsidRDefault="00E07A1A"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493" w:author="Stuart McLarnon (NESO)" w:date="2024-11-19T13:05:00Z"/>
                <w:rFonts w:eastAsia="Arial"/>
                <w:bCs/>
                <w:iCs/>
                <w:color w:val="auto"/>
                <w:szCs w:val="20"/>
              </w:rPr>
            </w:pPr>
            <w:ins w:id="494" w:author="Stuart McLarnon (NESO)" w:date="2024-11-19T13:05:00Z">
              <w:r w:rsidRPr="00E44ED4">
                <w:rPr>
                  <w:rFonts w:eastAsia="Arial"/>
                  <w:bCs/>
                  <w:iCs/>
                  <w:color w:val="auto"/>
                  <w:szCs w:val="20"/>
                </w:rPr>
                <w:t>Part terminator character "^"</w:t>
              </w:r>
            </w:ins>
          </w:p>
        </w:tc>
      </w:tr>
    </w:tbl>
    <w:bookmarkEnd w:id="460"/>
    <w:p w14:paraId="12C51041" w14:textId="27F36822" w:rsidR="00673578" w:rsidRDefault="00673578" w:rsidP="00722B20">
      <w:pPr>
        <w:pStyle w:val="Caption"/>
        <w:keepNext/>
        <w:ind w:left="851"/>
      </w:pPr>
      <w:r>
        <w:t xml:space="preserve">Table </w:t>
      </w:r>
      <w:del w:id="495" w:author="Stuart McLarnon (NESO)" w:date="2024-11-19T13:05:00Z">
        <w:r>
          <w:rPr>
            <w:rFonts w:ascii="Arial" w:eastAsia="Arial" w:hAnsi="Arial"/>
            <w:b/>
            <w:color w:val="717174"/>
            <w:lang w:val="en-US"/>
          </w:rPr>
          <w:delText xml:space="preserve">4 </w:delText>
        </w:r>
        <w:r>
          <w:rPr>
            <w:rFonts w:ascii="Arial" w:eastAsia="Arial" w:hAnsi="Arial"/>
            <w:color w:val="717174"/>
            <w:lang w:val="en-US"/>
          </w:rPr>
          <w:delText>-</w:delText>
        </w:r>
      </w:del>
      <w:ins w:id="496" w:author="Stuart McLarnon (NESO)" w:date="2024-11-19T13:05:00Z">
        <w:r>
          <w:fldChar w:fldCharType="begin"/>
        </w:r>
        <w:r>
          <w:instrText xml:space="preserve"> SEQ Table \* ARABIC </w:instrText>
        </w:r>
        <w:r>
          <w:fldChar w:fldCharType="separate"/>
        </w:r>
        <w:r w:rsidR="00E65479">
          <w:rPr>
            <w:noProof/>
          </w:rPr>
          <w:t>4</w:t>
        </w:r>
        <w:r>
          <w:rPr>
            <w:noProof/>
          </w:rPr>
          <w:fldChar w:fldCharType="end"/>
        </w:r>
        <w:r>
          <w:t>:</w:t>
        </w:r>
      </w:ins>
      <w:r>
        <w:t xml:space="preserve"> </w:t>
      </w:r>
      <w:r w:rsidRPr="007047DD">
        <w:t>Message Prefix Part for CMS Output Mailbox</w:t>
      </w:r>
    </w:p>
    <w:p w14:paraId="5891AD79" w14:textId="77777777" w:rsidR="00E1101E" w:rsidRDefault="00000000">
      <w:pPr>
        <w:tabs>
          <w:tab w:val="left" w:pos="2736"/>
          <w:tab w:val="left" w:pos="4176"/>
          <w:tab w:val="left" w:pos="5688"/>
        </w:tabs>
        <w:spacing w:before="105" w:line="230" w:lineRule="exact"/>
        <w:ind w:left="1080"/>
        <w:textAlignment w:val="baseline"/>
        <w:rPr>
          <w:del w:id="497" w:author="Stuart McLarnon (NESO)" w:date="2024-11-19T13:05:00Z"/>
          <w:rFonts w:ascii="Arial" w:eastAsia="Arial" w:hAnsi="Arial"/>
          <w:b/>
          <w:color w:val="626361"/>
          <w:spacing w:val="-2"/>
          <w:sz w:val="20"/>
        </w:rPr>
      </w:pPr>
      <w:del w:id="498" w:author="Stuart McLarnon (NESO)" w:date="2024-11-19T13:05:00Z">
        <w:r>
          <w:rPr>
            <w:rFonts w:ascii="Times New Roman" w:eastAsia="PMingLiU" w:hAnsi="Times New Roman"/>
          </w:rPr>
          <w:pict w14:anchorId="3FEEAA4E">
            <v:line id="_x0000_s2116" style="position:absolute;left:0;text-align:left;z-index:251737088;mso-position-horizontal-relative:page;mso-position-vertical-relative:page" from="53.75pt,460.3pt" to="545.1pt,460.3pt" strokecolor="#ffbe21" strokeweight=".7pt">
              <w10:wrap anchorx="page" anchory="page"/>
            </v:line>
          </w:pict>
        </w:r>
        <w:r>
          <w:rPr>
            <w:rFonts w:ascii="Arial" w:eastAsia="Arial" w:hAnsi="Arial"/>
            <w:b/>
            <w:color w:val="626361"/>
            <w:spacing w:val="-2"/>
            <w:sz w:val="20"/>
            <w:lang w:val="en-US"/>
          </w:rPr>
          <w:delText>Field Name</w:delText>
        </w:r>
        <w:r>
          <w:rPr>
            <w:rFonts w:ascii="Arial" w:eastAsia="Arial" w:hAnsi="Arial"/>
            <w:b/>
            <w:color w:val="626361"/>
            <w:spacing w:val="-2"/>
            <w:sz w:val="20"/>
            <w:lang w:val="en-US"/>
          </w:rPr>
          <w:tab/>
          <w:delText>Start</w:delText>
        </w:r>
        <w:r>
          <w:rPr>
            <w:rFonts w:ascii="Arial" w:eastAsia="Arial" w:hAnsi="Arial"/>
            <w:b/>
            <w:color w:val="626361"/>
            <w:spacing w:val="-2"/>
            <w:sz w:val="20"/>
            <w:lang w:val="en-US"/>
          </w:rPr>
          <w:tab/>
          <w:delText>Field Size</w:delText>
        </w:r>
        <w:r>
          <w:rPr>
            <w:rFonts w:ascii="Arial" w:eastAsia="Arial" w:hAnsi="Arial"/>
            <w:b/>
            <w:color w:val="626361"/>
            <w:spacing w:val="-2"/>
            <w:sz w:val="20"/>
            <w:lang w:val="en-US"/>
          </w:rPr>
          <w:tab/>
          <w:delText>Description</w:delText>
        </w:r>
      </w:del>
    </w:p>
    <w:p w14:paraId="67B8E833" w14:textId="77777777" w:rsidR="00E1101E" w:rsidRDefault="00000000">
      <w:pPr>
        <w:spacing w:before="3" w:after="69" w:line="230" w:lineRule="exact"/>
        <w:ind w:left="2592"/>
        <w:textAlignment w:val="baseline"/>
        <w:rPr>
          <w:del w:id="499" w:author="Stuart McLarnon (NESO)" w:date="2024-11-19T13:05:00Z"/>
          <w:rFonts w:ascii="Arial" w:eastAsia="Arial" w:hAnsi="Arial"/>
          <w:b/>
          <w:color w:val="626361"/>
          <w:spacing w:val="-3"/>
          <w:sz w:val="20"/>
        </w:rPr>
      </w:pPr>
      <w:del w:id="500" w:author="Stuart McLarnon (NESO)" w:date="2024-11-19T13:05:00Z">
        <w:r>
          <w:rPr>
            <w:rFonts w:ascii="Arial" w:eastAsia="Arial" w:hAnsi="Arial"/>
            <w:b/>
            <w:color w:val="626361"/>
            <w:spacing w:val="-3"/>
            <w:sz w:val="20"/>
            <w:lang w:val="en-US"/>
          </w:rPr>
          <w:delText>Position</w:delText>
        </w:r>
      </w:del>
    </w:p>
    <w:p w14:paraId="3BB0E649" w14:textId="77777777" w:rsidR="00E1101E" w:rsidRDefault="00000000">
      <w:pPr>
        <w:tabs>
          <w:tab w:val="left" w:pos="2952"/>
          <w:tab w:val="left" w:pos="4464"/>
          <w:tab w:val="left" w:pos="5688"/>
        </w:tabs>
        <w:spacing w:before="111" w:line="230" w:lineRule="exact"/>
        <w:ind w:left="1080"/>
        <w:textAlignment w:val="baseline"/>
        <w:rPr>
          <w:del w:id="501" w:author="Stuart McLarnon (NESO)" w:date="2024-11-19T13:05:00Z"/>
          <w:rFonts w:ascii="Arial" w:eastAsia="Arial" w:hAnsi="Arial"/>
          <w:color w:val="626361"/>
          <w:sz w:val="20"/>
        </w:rPr>
      </w:pPr>
      <w:del w:id="502" w:author="Stuart McLarnon (NESO)" w:date="2024-11-19T13:05:00Z">
        <w:r>
          <w:rPr>
            <w:rFonts w:ascii="Times New Roman" w:eastAsia="PMingLiU" w:hAnsi="Times New Roman"/>
          </w:rPr>
          <w:pict w14:anchorId="420856E4">
            <v:line id="_x0000_s2117" style="position:absolute;left:0;text-align:left;z-index:251738112;mso-position-horizontal-relative:page;mso-position-vertical-relative:page" from="53.75pt,492.5pt" to="545.1pt,492.5pt" strokecolor="#ffbe21" strokeweight=".7pt">
              <w10:wrap anchorx="page" anchory="page"/>
            </v:line>
          </w:pict>
        </w:r>
        <w:r>
          <w:rPr>
            <w:rFonts w:ascii="Arial" w:eastAsia="Arial" w:hAnsi="Arial"/>
            <w:color w:val="626361"/>
            <w:sz w:val="20"/>
            <w:lang w:val="en-US"/>
          </w:rPr>
          <w:delText>Timestamp</w:delText>
        </w:r>
        <w:r>
          <w:rPr>
            <w:rFonts w:ascii="Arial" w:eastAsia="Arial" w:hAnsi="Arial"/>
            <w:color w:val="626361"/>
            <w:sz w:val="20"/>
            <w:lang w:val="en-US"/>
          </w:rPr>
          <w:tab/>
          <w:delText>1</w:delText>
        </w:r>
        <w:r>
          <w:rPr>
            <w:rFonts w:ascii="Arial" w:eastAsia="Arial" w:hAnsi="Arial"/>
            <w:color w:val="626361"/>
            <w:sz w:val="20"/>
            <w:lang w:val="en-US"/>
          </w:rPr>
          <w:tab/>
          <w:delText>23</w:delText>
        </w:r>
        <w:r>
          <w:rPr>
            <w:rFonts w:ascii="Arial" w:eastAsia="Arial" w:hAnsi="Arial"/>
            <w:color w:val="626361"/>
            <w:sz w:val="20"/>
            <w:lang w:val="en-US"/>
          </w:rPr>
          <w:tab/>
          <w:delText>Time message received from Wide-area Network.</w:delText>
        </w:r>
      </w:del>
    </w:p>
    <w:p w14:paraId="0C7F5EBB" w14:textId="77777777" w:rsidR="00E1101E" w:rsidRDefault="00000000">
      <w:pPr>
        <w:spacing w:after="171" w:line="230" w:lineRule="exact"/>
        <w:ind w:left="5688"/>
        <w:textAlignment w:val="baseline"/>
        <w:rPr>
          <w:del w:id="503" w:author="Stuart McLarnon (NESO)" w:date="2024-11-19T13:05:00Z"/>
          <w:rFonts w:ascii="Arial" w:eastAsia="Arial" w:hAnsi="Arial"/>
          <w:color w:val="626361"/>
          <w:sz w:val="20"/>
        </w:rPr>
      </w:pPr>
      <w:del w:id="504" w:author="Stuart McLarnon (NESO)" w:date="2024-11-19T13:05:00Z">
        <w:r>
          <w:rPr>
            <w:rFonts w:ascii="Times New Roman" w:eastAsia="PMingLiU" w:hAnsi="Times New Roman"/>
          </w:rPr>
          <w:pict w14:anchorId="54FA3986">
            <v:line id="_x0000_s2118" style="position:absolute;left:0;text-align:left;z-index:251739136;mso-position-horizontal-relative:page;mso-position-vertical-relative:page" from="53.75pt,524.9pt" to="545.1pt,524.9pt" strokecolor="#d9d9d9" strokeweight=".7pt">
              <w10:wrap anchorx="page" anchory="page"/>
            </v:line>
          </w:pict>
        </w:r>
        <w:r>
          <w:rPr>
            <w:rFonts w:ascii="Arial" w:eastAsia="Arial" w:hAnsi="Arial"/>
            <w:color w:val="626361"/>
            <w:sz w:val="20"/>
            <w:lang w:val="en-US"/>
          </w:rPr>
          <w:delText>Obtained from local node system clock.</w:delText>
        </w:r>
      </w:del>
    </w:p>
    <w:p w14:paraId="0D61E81B" w14:textId="77777777" w:rsidR="00E1101E" w:rsidRDefault="00000000">
      <w:pPr>
        <w:tabs>
          <w:tab w:val="left" w:pos="2880"/>
          <w:tab w:val="left" w:pos="4536"/>
          <w:tab w:val="left" w:pos="5688"/>
        </w:tabs>
        <w:spacing w:before="1" w:after="74" w:line="230" w:lineRule="exact"/>
        <w:ind w:left="1080"/>
        <w:textAlignment w:val="baseline"/>
        <w:rPr>
          <w:del w:id="505" w:author="Stuart McLarnon (NESO)" w:date="2024-11-19T13:05:00Z"/>
          <w:rFonts w:ascii="Arial" w:eastAsia="Arial" w:hAnsi="Arial"/>
          <w:color w:val="626361"/>
          <w:spacing w:val="-1"/>
          <w:sz w:val="20"/>
        </w:rPr>
      </w:pPr>
      <w:del w:id="506" w:author="Stuart McLarnon (NESO)" w:date="2024-11-19T13:05:00Z">
        <w:r>
          <w:rPr>
            <w:rFonts w:ascii="Arial" w:eastAsia="Arial" w:hAnsi="Arial"/>
            <w:color w:val="626361"/>
            <w:spacing w:val="-1"/>
            <w:sz w:val="20"/>
            <w:lang w:val="en-US"/>
          </w:rPr>
          <w:delText>Terminator</w:delText>
        </w:r>
        <w:r>
          <w:rPr>
            <w:rFonts w:ascii="Arial" w:eastAsia="Arial" w:hAnsi="Arial"/>
            <w:color w:val="626361"/>
            <w:spacing w:val="-1"/>
            <w:sz w:val="20"/>
            <w:lang w:val="en-US"/>
          </w:rPr>
          <w:tab/>
          <w:delText>24</w:delText>
        </w:r>
        <w:r>
          <w:rPr>
            <w:rFonts w:ascii="Arial" w:eastAsia="Arial" w:hAnsi="Arial"/>
            <w:color w:val="626361"/>
            <w:spacing w:val="-1"/>
            <w:sz w:val="20"/>
            <w:lang w:val="en-US"/>
          </w:rPr>
          <w:tab/>
          <w:delText>1</w:delText>
        </w:r>
        <w:r>
          <w:rPr>
            <w:rFonts w:ascii="Arial" w:eastAsia="Arial" w:hAnsi="Arial"/>
            <w:color w:val="626361"/>
            <w:spacing w:val="-1"/>
            <w:sz w:val="20"/>
            <w:lang w:val="en-US"/>
          </w:rPr>
          <w:tab/>
          <w:delText>Part terminator character "^"</w:delText>
        </w:r>
      </w:del>
    </w:p>
    <w:p w14:paraId="1DBFF82D" w14:textId="77777777" w:rsidR="00673578" w:rsidRPr="005F5FCC" w:rsidRDefault="00000000" w:rsidP="004A4F1E">
      <w:pPr>
        <w:rPr>
          <w:del w:id="507" w:author="Stuart McLarnon (NESO)" w:date="2024-11-19T13:05:00Z"/>
          <w:b/>
          <w:bCs/>
          <w:i/>
          <w:iCs/>
        </w:rPr>
      </w:pPr>
      <w:del w:id="508" w:author="Stuart McLarnon (NESO)" w:date="2024-11-19T13:05:00Z">
        <w:r>
          <w:rPr>
            <w:rFonts w:ascii="Times New Roman" w:eastAsia="PMingLiU" w:hAnsi="Times New Roman"/>
          </w:rPr>
          <w:pict w14:anchorId="1E7DBB93">
            <v:line id="_x0000_s2119" style="position:absolute;z-index:251740160;mso-position-horizontal-relative:page;mso-position-vertical-relative:page" from="53.05pt,546pt" to="545.1pt,546pt" strokecolor="#f16421" strokeweight="1.2pt">
              <w10:wrap anchorx="page" anchory="page"/>
            </v:line>
          </w:pict>
        </w:r>
      </w:del>
    </w:p>
    <w:tbl>
      <w:tblPr>
        <w:tblStyle w:val="ListTable6Colorful-Accent1"/>
        <w:tblW w:w="9940" w:type="dxa"/>
        <w:tblInd w:w="975" w:type="dxa"/>
        <w:tblLook w:val="04A0" w:firstRow="1" w:lastRow="0" w:firstColumn="1" w:lastColumn="0" w:noHBand="0" w:noVBand="1"/>
      </w:tblPr>
      <w:tblGrid>
        <w:gridCol w:w="1399"/>
        <w:gridCol w:w="1619"/>
        <w:gridCol w:w="1206"/>
        <w:gridCol w:w="5716"/>
      </w:tblGrid>
      <w:tr w:rsidR="00673578" w14:paraId="50459C57" w14:textId="77777777" w:rsidTr="00186A2A">
        <w:trPr>
          <w:cnfStyle w:val="100000000000" w:firstRow="1" w:lastRow="0" w:firstColumn="0" w:lastColumn="0" w:oddVBand="0" w:evenVBand="0" w:oddHBand="0" w:evenHBand="0" w:firstRowFirstColumn="0" w:firstRowLastColumn="0" w:lastRowFirstColumn="0" w:lastRowLastColumn="0"/>
          <w:trHeight w:val="20"/>
          <w:ins w:id="50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vAlign w:val="center"/>
          </w:tcPr>
          <w:p w14:paraId="2D0D4A75" w14:textId="4DDC76A2" w:rsidR="00673578" w:rsidRPr="005F5FCC" w:rsidRDefault="00673578" w:rsidP="004A4F1E">
            <w:pPr>
              <w:rPr>
                <w:ins w:id="510" w:author="Stuart McLarnon (NESO)" w:date="2024-11-19T13:05:00Z"/>
                <w:i/>
                <w:iCs/>
              </w:rPr>
            </w:pPr>
            <w:ins w:id="511" w:author="Stuart McLarnon (NESO)" w:date="2024-11-19T13:05:00Z">
              <w:r w:rsidRPr="005F5FCC">
                <w:rPr>
                  <w:i/>
                  <w:iCs/>
                </w:rPr>
                <w:t>Field Name</w:t>
              </w:r>
            </w:ins>
          </w:p>
        </w:tc>
        <w:tc>
          <w:tcPr>
            <w:tcW w:w="0" w:type="auto"/>
            <w:vAlign w:val="center"/>
          </w:tcPr>
          <w:p w14:paraId="71EE30DC" w14:textId="77777777" w:rsidR="00673578" w:rsidRPr="005F5FCC" w:rsidRDefault="00673578" w:rsidP="004A4F1E">
            <w:pPr>
              <w:spacing w:before="466" w:after="174" w:line="207" w:lineRule="exact"/>
              <w:mirrorIndents/>
              <w:textAlignment w:val="baseline"/>
              <w:cnfStyle w:val="100000000000" w:firstRow="1" w:lastRow="0" w:firstColumn="0" w:lastColumn="0" w:oddVBand="0" w:evenVBand="0" w:oddHBand="0" w:evenHBand="0" w:firstRowFirstColumn="0" w:firstRowLastColumn="0" w:lastRowFirstColumn="0" w:lastRowLastColumn="0"/>
              <w:rPr>
                <w:ins w:id="512" w:author="Stuart McLarnon (NESO)" w:date="2024-11-19T13:05:00Z"/>
                <w:rFonts w:eastAsia="Arial"/>
                <w:i/>
                <w:iCs/>
              </w:rPr>
            </w:pPr>
            <w:ins w:id="513" w:author="Stuart McLarnon (NESO)" w:date="2024-11-19T13:05:00Z">
              <w:r w:rsidRPr="005F5FCC">
                <w:rPr>
                  <w:rFonts w:eastAsia="Arial"/>
                  <w:i/>
                  <w:iCs/>
                </w:rPr>
                <w:t>Start Position</w:t>
              </w:r>
            </w:ins>
          </w:p>
        </w:tc>
        <w:tc>
          <w:tcPr>
            <w:tcW w:w="0" w:type="auto"/>
            <w:vAlign w:val="center"/>
          </w:tcPr>
          <w:p w14:paraId="59D55744" w14:textId="77777777" w:rsidR="00673578" w:rsidRPr="005F5FCC" w:rsidRDefault="00673578" w:rsidP="004A4F1E">
            <w:pPr>
              <w:spacing w:before="466" w:after="174" w:line="207" w:lineRule="exact"/>
              <w:mirrorIndents/>
              <w:textAlignment w:val="baseline"/>
              <w:cnfStyle w:val="100000000000" w:firstRow="1" w:lastRow="0" w:firstColumn="0" w:lastColumn="0" w:oddVBand="0" w:evenVBand="0" w:oddHBand="0" w:evenHBand="0" w:firstRowFirstColumn="0" w:firstRowLastColumn="0" w:lastRowFirstColumn="0" w:lastRowLastColumn="0"/>
              <w:rPr>
                <w:ins w:id="514" w:author="Stuart McLarnon (NESO)" w:date="2024-11-19T13:05:00Z"/>
                <w:rFonts w:eastAsia="Arial"/>
                <w:i/>
                <w:iCs/>
              </w:rPr>
            </w:pPr>
            <w:ins w:id="515" w:author="Stuart McLarnon (NESO)" w:date="2024-11-19T13:05:00Z">
              <w:r w:rsidRPr="005F5FCC">
                <w:rPr>
                  <w:rFonts w:eastAsia="Arial"/>
                  <w:i/>
                  <w:iCs/>
                </w:rPr>
                <w:t>Field Size</w:t>
              </w:r>
            </w:ins>
          </w:p>
        </w:tc>
        <w:tc>
          <w:tcPr>
            <w:tcW w:w="5716" w:type="dxa"/>
            <w:vAlign w:val="center"/>
          </w:tcPr>
          <w:p w14:paraId="6881A28B" w14:textId="77777777" w:rsidR="00673578" w:rsidRPr="005F5FCC" w:rsidRDefault="00673578" w:rsidP="004A4F1E">
            <w:pPr>
              <w:spacing w:before="466" w:after="174" w:line="207" w:lineRule="exact"/>
              <w:mirrorIndents/>
              <w:textAlignment w:val="baseline"/>
              <w:cnfStyle w:val="100000000000" w:firstRow="1" w:lastRow="0" w:firstColumn="0" w:lastColumn="0" w:oddVBand="0" w:evenVBand="0" w:oddHBand="0" w:evenHBand="0" w:firstRowFirstColumn="0" w:firstRowLastColumn="0" w:lastRowFirstColumn="0" w:lastRowLastColumn="0"/>
              <w:rPr>
                <w:ins w:id="516" w:author="Stuart McLarnon (NESO)" w:date="2024-11-19T13:05:00Z"/>
                <w:rFonts w:eastAsia="Arial"/>
                <w:i/>
                <w:iCs/>
              </w:rPr>
            </w:pPr>
            <w:ins w:id="517" w:author="Stuart McLarnon (NESO)" w:date="2024-11-19T13:05:00Z">
              <w:r w:rsidRPr="005F5FCC">
                <w:rPr>
                  <w:rFonts w:eastAsia="Arial"/>
                  <w:i/>
                  <w:iCs/>
                </w:rPr>
                <w:t>Description</w:t>
              </w:r>
            </w:ins>
          </w:p>
        </w:tc>
      </w:tr>
      <w:tr w:rsidR="00673578" w14:paraId="40F61CA4" w14:textId="77777777" w:rsidTr="00186A2A">
        <w:trPr>
          <w:cnfStyle w:val="000000100000" w:firstRow="0" w:lastRow="0" w:firstColumn="0" w:lastColumn="0" w:oddVBand="0" w:evenVBand="0" w:oddHBand="1" w:evenHBand="0" w:firstRowFirstColumn="0" w:firstRowLastColumn="0" w:lastRowFirstColumn="0" w:lastRowLastColumn="0"/>
          <w:trHeight w:val="20"/>
          <w:ins w:id="51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198B9A63" w14:textId="77777777" w:rsidR="00673578" w:rsidRPr="00AE1C55" w:rsidRDefault="00673578" w:rsidP="004A4F1E">
            <w:pPr>
              <w:spacing w:before="466" w:after="174" w:line="207" w:lineRule="exact"/>
              <w:mirrorIndents/>
              <w:textAlignment w:val="baseline"/>
              <w:rPr>
                <w:ins w:id="519" w:author="Stuart McLarnon (NESO)" w:date="2024-11-19T13:05:00Z"/>
                <w:rFonts w:eastAsia="Arial"/>
                <w:b w:val="0"/>
                <w:bCs w:val="0"/>
                <w:iCs/>
                <w:color w:val="auto"/>
                <w:szCs w:val="20"/>
              </w:rPr>
            </w:pPr>
            <w:ins w:id="520" w:author="Stuart McLarnon (NESO)" w:date="2024-11-19T13:05:00Z">
              <w:r w:rsidRPr="00AE1C55">
                <w:rPr>
                  <w:rFonts w:eastAsia="Arial"/>
                  <w:b w:val="0"/>
                  <w:bCs w:val="0"/>
                  <w:iCs/>
                  <w:color w:val="auto"/>
                  <w:szCs w:val="20"/>
                </w:rPr>
                <w:t>Time-Stamp</w:t>
              </w:r>
            </w:ins>
          </w:p>
        </w:tc>
        <w:tc>
          <w:tcPr>
            <w:tcW w:w="0" w:type="auto"/>
          </w:tcPr>
          <w:p w14:paraId="1BAE8735" w14:textId="77777777" w:rsidR="00673578" w:rsidRPr="00AE1C55" w:rsidRDefault="00673578"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521" w:author="Stuart McLarnon (NESO)" w:date="2024-11-19T13:05:00Z"/>
                <w:rFonts w:eastAsia="Arial"/>
                <w:iCs/>
                <w:color w:val="auto"/>
                <w:szCs w:val="20"/>
              </w:rPr>
            </w:pPr>
            <w:ins w:id="522" w:author="Stuart McLarnon (NESO)" w:date="2024-11-19T13:05:00Z">
              <w:r w:rsidRPr="00AE1C55">
                <w:rPr>
                  <w:rFonts w:eastAsia="Arial"/>
                  <w:iCs/>
                  <w:color w:val="auto"/>
                  <w:szCs w:val="20"/>
                </w:rPr>
                <w:t>1</w:t>
              </w:r>
            </w:ins>
          </w:p>
        </w:tc>
        <w:tc>
          <w:tcPr>
            <w:tcW w:w="0" w:type="auto"/>
          </w:tcPr>
          <w:p w14:paraId="1185BB6C" w14:textId="77777777" w:rsidR="00673578" w:rsidRPr="00AE1C55" w:rsidRDefault="00673578"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523" w:author="Stuart McLarnon (NESO)" w:date="2024-11-19T13:05:00Z"/>
                <w:rFonts w:eastAsia="Arial"/>
                <w:iCs/>
                <w:color w:val="auto"/>
                <w:szCs w:val="20"/>
              </w:rPr>
            </w:pPr>
            <w:ins w:id="524" w:author="Stuart McLarnon (NESO)" w:date="2024-11-19T13:05:00Z">
              <w:r w:rsidRPr="00AE1C55">
                <w:rPr>
                  <w:rFonts w:eastAsia="Arial"/>
                  <w:iCs/>
                  <w:color w:val="auto"/>
                  <w:szCs w:val="20"/>
                </w:rPr>
                <w:t>23</w:t>
              </w:r>
            </w:ins>
          </w:p>
        </w:tc>
        <w:tc>
          <w:tcPr>
            <w:tcW w:w="5716" w:type="dxa"/>
          </w:tcPr>
          <w:p w14:paraId="5273D66E" w14:textId="77777777" w:rsidR="00673578" w:rsidRPr="00AE1C55" w:rsidRDefault="00673578" w:rsidP="004A4F1E">
            <w:pPr>
              <w:spacing w:before="466" w:after="174" w:line="207" w:lineRule="exact"/>
              <w:mirrorIndents/>
              <w:textAlignment w:val="baseline"/>
              <w:cnfStyle w:val="000000100000" w:firstRow="0" w:lastRow="0" w:firstColumn="0" w:lastColumn="0" w:oddVBand="0" w:evenVBand="0" w:oddHBand="1" w:evenHBand="0" w:firstRowFirstColumn="0" w:firstRowLastColumn="0" w:lastRowFirstColumn="0" w:lastRowLastColumn="0"/>
              <w:rPr>
                <w:ins w:id="525" w:author="Stuart McLarnon (NESO)" w:date="2024-11-19T13:05:00Z"/>
                <w:rFonts w:eastAsia="Arial"/>
                <w:iCs/>
                <w:color w:val="auto"/>
                <w:szCs w:val="20"/>
              </w:rPr>
            </w:pPr>
            <w:ins w:id="526" w:author="Stuart McLarnon (NESO)" w:date="2024-11-19T13:05:00Z">
              <w:r w:rsidRPr="00AE1C55">
                <w:rPr>
                  <w:rFonts w:eastAsia="Arial"/>
                  <w:iCs/>
                  <w:color w:val="auto"/>
                  <w:szCs w:val="20"/>
                </w:rPr>
                <w:t>Time message received from Wide-area Network. Obtained from local node system clock.</w:t>
              </w:r>
            </w:ins>
          </w:p>
        </w:tc>
      </w:tr>
      <w:tr w:rsidR="00673578" w14:paraId="192FACC1" w14:textId="77777777" w:rsidTr="00186A2A">
        <w:trPr>
          <w:trHeight w:val="20"/>
          <w:ins w:id="52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3CB5A1E2" w14:textId="77777777" w:rsidR="00673578" w:rsidRPr="00AE1C55" w:rsidRDefault="00673578" w:rsidP="004A4F1E">
            <w:pPr>
              <w:spacing w:before="466" w:after="174" w:line="207" w:lineRule="exact"/>
              <w:mirrorIndents/>
              <w:textAlignment w:val="baseline"/>
              <w:rPr>
                <w:ins w:id="528" w:author="Stuart McLarnon (NESO)" w:date="2024-11-19T13:05:00Z"/>
                <w:rFonts w:eastAsia="Arial"/>
                <w:b w:val="0"/>
                <w:bCs w:val="0"/>
                <w:iCs/>
                <w:color w:val="auto"/>
                <w:szCs w:val="20"/>
              </w:rPr>
            </w:pPr>
            <w:ins w:id="529" w:author="Stuart McLarnon (NESO)" w:date="2024-11-19T13:05:00Z">
              <w:r w:rsidRPr="00AE1C55">
                <w:rPr>
                  <w:rFonts w:eastAsia="Arial"/>
                  <w:b w:val="0"/>
                  <w:bCs w:val="0"/>
                  <w:iCs/>
                  <w:color w:val="auto"/>
                  <w:szCs w:val="20"/>
                </w:rPr>
                <w:t>Terminator</w:t>
              </w:r>
            </w:ins>
          </w:p>
        </w:tc>
        <w:tc>
          <w:tcPr>
            <w:tcW w:w="0" w:type="auto"/>
          </w:tcPr>
          <w:p w14:paraId="1F1040EE" w14:textId="77777777" w:rsidR="00673578" w:rsidRPr="00AE1C55" w:rsidRDefault="00673578" w:rsidP="004A4F1E">
            <w:pPr>
              <w:spacing w:before="466" w:after="174" w:line="207" w:lineRule="exact"/>
              <w:mirrorIndents/>
              <w:textAlignment w:val="baseline"/>
              <w:cnfStyle w:val="000000000000" w:firstRow="0" w:lastRow="0" w:firstColumn="0" w:lastColumn="0" w:oddVBand="0" w:evenVBand="0" w:oddHBand="0" w:evenHBand="0" w:firstRowFirstColumn="0" w:firstRowLastColumn="0" w:lastRowFirstColumn="0" w:lastRowLastColumn="0"/>
              <w:rPr>
                <w:ins w:id="530" w:author="Stuart McLarnon (NESO)" w:date="2024-11-19T13:05:00Z"/>
                <w:rFonts w:eastAsia="Arial"/>
                <w:iCs/>
                <w:color w:val="auto"/>
                <w:szCs w:val="20"/>
              </w:rPr>
            </w:pPr>
            <w:ins w:id="531" w:author="Stuart McLarnon (NESO)" w:date="2024-11-19T13:05:00Z">
              <w:r w:rsidRPr="00AE1C55">
                <w:rPr>
                  <w:rFonts w:eastAsia="Arial"/>
                  <w:iCs/>
                  <w:color w:val="auto"/>
                  <w:szCs w:val="20"/>
                </w:rPr>
                <w:t>24</w:t>
              </w:r>
            </w:ins>
          </w:p>
        </w:tc>
        <w:tc>
          <w:tcPr>
            <w:tcW w:w="0" w:type="auto"/>
          </w:tcPr>
          <w:p w14:paraId="4D97BE88" w14:textId="77777777" w:rsidR="00673578" w:rsidRPr="00AE1C55" w:rsidRDefault="00673578" w:rsidP="004A4F1E">
            <w:pPr>
              <w:spacing w:before="466" w:after="174" w:line="207" w:lineRule="exact"/>
              <w:mirrorIndents/>
              <w:textAlignment w:val="baseline"/>
              <w:cnfStyle w:val="000000000000" w:firstRow="0" w:lastRow="0" w:firstColumn="0" w:lastColumn="0" w:oddVBand="0" w:evenVBand="0" w:oddHBand="0" w:evenHBand="0" w:firstRowFirstColumn="0" w:firstRowLastColumn="0" w:lastRowFirstColumn="0" w:lastRowLastColumn="0"/>
              <w:rPr>
                <w:ins w:id="532" w:author="Stuart McLarnon (NESO)" w:date="2024-11-19T13:05:00Z"/>
                <w:rFonts w:eastAsia="Arial"/>
                <w:iCs/>
                <w:color w:val="auto"/>
                <w:szCs w:val="20"/>
              </w:rPr>
            </w:pPr>
            <w:ins w:id="533" w:author="Stuart McLarnon (NESO)" w:date="2024-11-19T13:05:00Z">
              <w:r w:rsidRPr="00AE1C55">
                <w:rPr>
                  <w:rFonts w:eastAsia="Arial"/>
                  <w:iCs/>
                  <w:color w:val="auto"/>
                  <w:szCs w:val="20"/>
                </w:rPr>
                <w:t>1</w:t>
              </w:r>
            </w:ins>
          </w:p>
        </w:tc>
        <w:tc>
          <w:tcPr>
            <w:tcW w:w="5716" w:type="dxa"/>
          </w:tcPr>
          <w:p w14:paraId="5175399A" w14:textId="77777777" w:rsidR="00673578" w:rsidRPr="00AE1C55" w:rsidRDefault="00673578" w:rsidP="004A4F1E">
            <w:pPr>
              <w:spacing w:before="466" w:after="174" w:line="207" w:lineRule="exact"/>
              <w:mirrorIndents/>
              <w:textAlignment w:val="baseline"/>
              <w:cnfStyle w:val="000000000000" w:firstRow="0" w:lastRow="0" w:firstColumn="0" w:lastColumn="0" w:oddVBand="0" w:evenVBand="0" w:oddHBand="0" w:evenHBand="0" w:firstRowFirstColumn="0" w:firstRowLastColumn="0" w:lastRowFirstColumn="0" w:lastRowLastColumn="0"/>
              <w:rPr>
                <w:ins w:id="534" w:author="Stuart McLarnon (NESO)" w:date="2024-11-19T13:05:00Z"/>
                <w:rFonts w:eastAsia="Arial"/>
                <w:iCs/>
                <w:color w:val="auto"/>
                <w:szCs w:val="20"/>
              </w:rPr>
            </w:pPr>
            <w:ins w:id="535" w:author="Stuart McLarnon (NESO)" w:date="2024-11-19T13:05:00Z">
              <w:r w:rsidRPr="00AE1C55">
                <w:rPr>
                  <w:rFonts w:eastAsia="Arial"/>
                  <w:iCs/>
                  <w:color w:val="auto"/>
                  <w:szCs w:val="20"/>
                </w:rPr>
                <w:t>Part terminator character "^"</w:t>
              </w:r>
            </w:ins>
          </w:p>
        </w:tc>
      </w:tr>
    </w:tbl>
    <w:p w14:paraId="5503197D" w14:textId="77777777" w:rsidR="00673578" w:rsidRDefault="00673578" w:rsidP="00673578">
      <w:pPr>
        <w:rPr>
          <w:ins w:id="536" w:author="Stuart McLarnon (NESO)" w:date="2024-11-19T13:05:00Z"/>
        </w:rPr>
      </w:pPr>
    </w:p>
    <w:p w14:paraId="72F5C525" w14:textId="791BDE79" w:rsidR="00673578" w:rsidRDefault="00673578" w:rsidP="00186A2A">
      <w:pPr>
        <w:pStyle w:val="Heading2"/>
        <w:ind w:left="993" w:right="1107"/>
        <w:rPr>
          <w:lang w:val="en-US"/>
        </w:rPr>
      </w:pPr>
      <w:bookmarkStart w:id="537" w:name="_Toc182497856"/>
      <w:r>
        <w:t>2.3.</w:t>
      </w:r>
      <w:r w:rsidR="00F14B84">
        <w:tab/>
      </w:r>
      <w:r w:rsidRPr="006E4D3D">
        <w:rPr>
          <w:lang w:val="en-US"/>
        </w:rPr>
        <w:t>Message Header Part</w:t>
      </w:r>
      <w:bookmarkEnd w:id="537"/>
    </w:p>
    <w:p w14:paraId="59991C7E" w14:textId="68A096DC" w:rsidR="00673578" w:rsidRDefault="00673578" w:rsidP="00186A2A">
      <w:pPr>
        <w:ind w:left="993" w:right="1107"/>
        <w:rPr>
          <w:lang w:val="en-US"/>
        </w:rPr>
      </w:pPr>
      <w:r w:rsidRPr="006A62B6">
        <w:rPr>
          <w:lang w:val="en-US"/>
        </w:rPr>
        <w:t>The message Header Part is a packed string of four characters followed by a terminator. The character positions and sizes of the various fields are described in Table 5</w:t>
      </w:r>
      <w:del w:id="538" w:author="Stuart McLarnon (NESO)" w:date="2024-11-19T13:05:00Z">
        <w:r>
          <w:rPr>
            <w:rFonts w:ascii="Arial" w:eastAsia="Arial" w:hAnsi="Arial"/>
            <w:color w:val="626361"/>
            <w:sz w:val="20"/>
            <w:lang w:val="en-US"/>
          </w:rPr>
          <w:delText>.</w:delText>
        </w:r>
      </w:del>
    </w:p>
    <w:p w14:paraId="1D90A033" w14:textId="73C85ED2" w:rsidR="003725F7" w:rsidRDefault="003725F7" w:rsidP="00186A2A">
      <w:pPr>
        <w:pStyle w:val="Caption"/>
        <w:keepNext/>
        <w:ind w:left="993" w:right="1107"/>
      </w:pPr>
      <w:r>
        <w:t xml:space="preserve">Table </w:t>
      </w:r>
      <w:del w:id="539" w:author="Stuart McLarnon (NESO)" w:date="2024-11-19T13:05:00Z">
        <w:r>
          <w:rPr>
            <w:rFonts w:ascii="Arial" w:eastAsia="Arial" w:hAnsi="Arial"/>
            <w:b/>
            <w:color w:val="717174"/>
            <w:lang w:val="en-US"/>
          </w:rPr>
          <w:delText xml:space="preserve">5 </w:delText>
        </w:r>
        <w:r>
          <w:rPr>
            <w:rFonts w:ascii="Arial" w:eastAsia="Arial" w:hAnsi="Arial"/>
            <w:color w:val="717174"/>
            <w:lang w:val="en-US"/>
          </w:rPr>
          <w:delText>-</w:delText>
        </w:r>
      </w:del>
      <w:ins w:id="540" w:author="Stuart McLarnon (NESO)" w:date="2024-11-19T13:05:00Z">
        <w:r>
          <w:fldChar w:fldCharType="begin"/>
        </w:r>
        <w:r>
          <w:instrText xml:space="preserve"> SEQ Table \* ARABIC </w:instrText>
        </w:r>
        <w:r>
          <w:fldChar w:fldCharType="separate"/>
        </w:r>
        <w:r w:rsidR="00E65479">
          <w:rPr>
            <w:noProof/>
          </w:rPr>
          <w:t>5</w:t>
        </w:r>
        <w:r>
          <w:rPr>
            <w:noProof/>
          </w:rPr>
          <w:fldChar w:fldCharType="end"/>
        </w:r>
        <w:r>
          <w:t>:</w:t>
        </w:r>
      </w:ins>
      <w:r>
        <w:t xml:space="preserve"> </w:t>
      </w:r>
      <w:r w:rsidRPr="00592180">
        <w:t>Message Header Part</w:t>
      </w:r>
    </w:p>
    <w:p w14:paraId="0287AC32" w14:textId="77777777" w:rsidR="00E1101E" w:rsidRDefault="00000000">
      <w:pPr>
        <w:tabs>
          <w:tab w:val="left" w:pos="2736"/>
          <w:tab w:val="left" w:pos="3600"/>
        </w:tabs>
        <w:spacing w:before="107" w:line="230" w:lineRule="exact"/>
        <w:ind w:left="1080"/>
        <w:textAlignment w:val="baseline"/>
        <w:rPr>
          <w:del w:id="541" w:author="Stuart McLarnon (NESO)" w:date="2024-11-19T13:05:00Z"/>
          <w:rFonts w:ascii="Arial" w:eastAsia="Arial" w:hAnsi="Arial"/>
          <w:b/>
          <w:color w:val="626361"/>
          <w:spacing w:val="2"/>
          <w:sz w:val="20"/>
        </w:rPr>
      </w:pPr>
      <w:del w:id="542" w:author="Stuart McLarnon (NESO)" w:date="2024-11-19T13:05:00Z">
        <w:r>
          <w:rPr>
            <w:rFonts w:ascii="Times New Roman" w:eastAsia="PMingLiU" w:hAnsi="Times New Roman"/>
          </w:rPr>
          <w:pict w14:anchorId="68EA8384">
            <v:line id="_x0000_s2120" style="position:absolute;left:0;text-align:left;z-index:251742208;mso-position-horizontal-relative:page;mso-position-vertical-relative:page" from="53.75pt,653.05pt" to="492.05pt,653.05pt" strokecolor="#ffbe21" strokeweight=".7pt">
              <w10:wrap anchorx="page" anchory="page"/>
            </v:line>
          </w:pict>
        </w:r>
        <w:r>
          <w:rPr>
            <w:rFonts w:ascii="Times New Roman" w:eastAsia="PMingLiU" w:hAnsi="Times New Roman"/>
          </w:rPr>
          <w:pict w14:anchorId="07C44815">
            <v:line id="_x0000_s2121" style="position:absolute;left:0;text-align:left;z-index:251743232;mso-position-horizontal-relative:page;mso-position-vertical-relative:page" from="53.75pt,685.45pt" to="492.05pt,685.45pt" strokecolor="#d9d9d9" strokeweight=".7pt">
              <w10:wrap anchorx="page" anchory="page"/>
            </v:line>
          </w:pict>
        </w:r>
        <w:r>
          <w:rPr>
            <w:rFonts w:ascii="Times New Roman" w:eastAsia="PMingLiU" w:hAnsi="Times New Roman"/>
          </w:rPr>
          <w:pict w14:anchorId="100DFB0A">
            <v:line id="_x0000_s2122" style="position:absolute;left:0;text-align:left;z-index:251744256;mso-position-horizontal-relative:page;mso-position-vertical-relative:page" from="53.75pt,717.6pt" to="492.05pt,717.6pt" strokecolor="#d9d9d9" strokeweight=".7pt">
              <w10:wrap anchorx="page" anchory="page"/>
            </v:line>
          </w:pict>
        </w:r>
        <w:r>
          <w:rPr>
            <w:rFonts w:ascii="Arial" w:eastAsia="Arial" w:hAnsi="Arial"/>
            <w:b/>
            <w:color w:val="626361"/>
            <w:spacing w:val="2"/>
            <w:sz w:val="20"/>
            <w:lang w:val="en-US"/>
          </w:rPr>
          <w:delText>Field Name</w:delText>
        </w:r>
        <w:r>
          <w:rPr>
            <w:rFonts w:ascii="Arial" w:eastAsia="Arial" w:hAnsi="Arial"/>
            <w:b/>
            <w:color w:val="626361"/>
            <w:spacing w:val="2"/>
            <w:sz w:val="20"/>
            <w:lang w:val="en-US"/>
          </w:rPr>
          <w:tab/>
          <w:delText>Start</w:delText>
        </w:r>
        <w:r>
          <w:rPr>
            <w:rFonts w:ascii="Arial" w:eastAsia="Arial" w:hAnsi="Arial"/>
            <w:b/>
            <w:color w:val="626361"/>
            <w:spacing w:val="2"/>
            <w:sz w:val="20"/>
            <w:lang w:val="en-US"/>
          </w:rPr>
          <w:tab/>
          <w:delText>Field Description</w:delText>
        </w:r>
      </w:del>
    </w:p>
    <w:p w14:paraId="29E5A699" w14:textId="77777777" w:rsidR="00E1101E" w:rsidRDefault="00000000">
      <w:pPr>
        <w:spacing w:before="5" w:line="230" w:lineRule="exact"/>
        <w:ind w:left="2592"/>
        <w:textAlignment w:val="baseline"/>
        <w:rPr>
          <w:del w:id="543" w:author="Stuart McLarnon (NESO)" w:date="2024-11-19T13:05:00Z"/>
          <w:rFonts w:ascii="Arial" w:eastAsia="Arial" w:hAnsi="Arial"/>
          <w:b/>
          <w:color w:val="626361"/>
          <w:spacing w:val="15"/>
          <w:sz w:val="20"/>
        </w:rPr>
      </w:pPr>
      <w:del w:id="544" w:author="Stuart McLarnon (NESO)" w:date="2024-11-19T13:05:00Z">
        <w:r>
          <w:rPr>
            <w:rFonts w:ascii="Arial" w:eastAsia="Arial" w:hAnsi="Arial"/>
            <w:b/>
            <w:color w:val="626361"/>
            <w:spacing w:val="15"/>
            <w:sz w:val="20"/>
            <w:lang w:val="en-US"/>
          </w:rPr>
          <w:delText>Position Size</w:delText>
        </w:r>
      </w:del>
    </w:p>
    <w:p w14:paraId="6A350A68" w14:textId="77777777" w:rsidR="00E1101E" w:rsidRDefault="00000000">
      <w:pPr>
        <w:tabs>
          <w:tab w:val="left" w:pos="2952"/>
          <w:tab w:val="left" w:pos="3816"/>
          <w:tab w:val="left" w:pos="4248"/>
        </w:tabs>
        <w:spacing w:before="182" w:line="230" w:lineRule="exact"/>
        <w:ind w:left="1080"/>
        <w:textAlignment w:val="baseline"/>
        <w:rPr>
          <w:del w:id="545" w:author="Stuart McLarnon (NESO)" w:date="2024-11-19T13:05:00Z"/>
          <w:rFonts w:ascii="Arial" w:eastAsia="Arial" w:hAnsi="Arial"/>
          <w:color w:val="626361"/>
          <w:sz w:val="20"/>
        </w:rPr>
      </w:pPr>
      <w:del w:id="546" w:author="Stuart McLarnon (NESO)" w:date="2024-11-19T13:05:00Z">
        <w:r>
          <w:rPr>
            <w:rFonts w:ascii="Arial" w:eastAsia="Arial" w:hAnsi="Arial"/>
            <w:color w:val="626361"/>
            <w:sz w:val="20"/>
            <w:lang w:val="en-US"/>
          </w:rPr>
          <w:delText>Category</w:delText>
        </w:r>
        <w:r>
          <w:rPr>
            <w:rFonts w:ascii="Arial" w:eastAsia="Arial" w:hAnsi="Arial"/>
            <w:color w:val="626361"/>
            <w:sz w:val="20"/>
            <w:lang w:val="en-US"/>
          </w:rPr>
          <w:tab/>
          <w:delText>1</w:delText>
        </w:r>
        <w:r>
          <w:rPr>
            <w:rFonts w:ascii="Arial" w:eastAsia="Arial" w:hAnsi="Arial"/>
            <w:color w:val="626361"/>
            <w:sz w:val="20"/>
            <w:lang w:val="en-US"/>
          </w:rPr>
          <w:tab/>
          <w:delText>1</w:delText>
        </w:r>
        <w:r>
          <w:rPr>
            <w:rFonts w:ascii="Arial" w:eastAsia="Arial" w:hAnsi="Arial"/>
            <w:color w:val="626361"/>
            <w:sz w:val="20"/>
            <w:lang w:val="en-US"/>
          </w:rPr>
          <w:tab/>
          <w:delText>The category of message. Instruction, Submission etc. See</w:delText>
        </w:r>
      </w:del>
    </w:p>
    <w:p w14:paraId="0FDD2BEC" w14:textId="77777777" w:rsidR="00E1101E" w:rsidRDefault="00000000">
      <w:pPr>
        <w:spacing w:before="1" w:after="175" w:line="230" w:lineRule="exact"/>
        <w:ind w:left="4320"/>
        <w:textAlignment w:val="baseline"/>
        <w:rPr>
          <w:del w:id="547" w:author="Stuart McLarnon (NESO)" w:date="2024-11-19T13:05:00Z"/>
          <w:rFonts w:ascii="Arial" w:eastAsia="Arial" w:hAnsi="Arial"/>
          <w:color w:val="626361"/>
          <w:spacing w:val="-3"/>
          <w:sz w:val="20"/>
        </w:rPr>
      </w:pPr>
      <w:del w:id="548" w:author="Stuart McLarnon (NESO)" w:date="2024-11-19T13:05:00Z">
        <w:r>
          <w:rPr>
            <w:rFonts w:ascii="Arial" w:eastAsia="Arial" w:hAnsi="Arial"/>
            <w:color w:val="626361"/>
            <w:spacing w:val="-3"/>
            <w:sz w:val="20"/>
            <w:lang w:val="en-US"/>
          </w:rPr>
          <w:delText>Table 6.</w:delText>
        </w:r>
      </w:del>
    </w:p>
    <w:p w14:paraId="32EAC50B" w14:textId="77777777" w:rsidR="00E1101E" w:rsidRDefault="00000000">
      <w:pPr>
        <w:tabs>
          <w:tab w:val="left" w:pos="2952"/>
          <w:tab w:val="left" w:pos="3816"/>
          <w:tab w:val="left" w:pos="4248"/>
        </w:tabs>
        <w:spacing w:before="1" w:line="230" w:lineRule="exact"/>
        <w:ind w:left="1080"/>
        <w:textAlignment w:val="baseline"/>
        <w:rPr>
          <w:del w:id="549" w:author="Stuart McLarnon (NESO)" w:date="2024-11-19T13:05:00Z"/>
          <w:rFonts w:ascii="Arial" w:eastAsia="Arial" w:hAnsi="Arial"/>
          <w:color w:val="626361"/>
          <w:sz w:val="20"/>
        </w:rPr>
      </w:pPr>
      <w:del w:id="550" w:author="Stuart McLarnon (NESO)" w:date="2024-11-19T13:05:00Z">
        <w:r>
          <w:rPr>
            <w:rFonts w:ascii="Arial" w:eastAsia="Arial" w:hAnsi="Arial"/>
            <w:color w:val="626361"/>
            <w:sz w:val="20"/>
            <w:lang w:val="en-US"/>
          </w:rPr>
          <w:delText>Type</w:delText>
        </w:r>
        <w:r>
          <w:rPr>
            <w:rFonts w:ascii="Arial" w:eastAsia="Arial" w:hAnsi="Arial"/>
            <w:color w:val="626361"/>
            <w:sz w:val="20"/>
            <w:lang w:val="en-US"/>
          </w:rPr>
          <w:tab/>
          <w:delText>2</w:delText>
        </w:r>
        <w:r>
          <w:rPr>
            <w:rFonts w:ascii="Arial" w:eastAsia="Arial" w:hAnsi="Arial"/>
            <w:color w:val="626361"/>
            <w:sz w:val="20"/>
            <w:lang w:val="en-US"/>
          </w:rPr>
          <w:tab/>
          <w:delText>1</w:delText>
        </w:r>
        <w:r>
          <w:rPr>
            <w:rFonts w:ascii="Arial" w:eastAsia="Arial" w:hAnsi="Arial"/>
            <w:color w:val="626361"/>
            <w:sz w:val="20"/>
            <w:lang w:val="en-US"/>
          </w:rPr>
          <w:tab/>
          <w:delText>The type of the message. This field carries the dialogue</w:delText>
        </w:r>
      </w:del>
    </w:p>
    <w:p w14:paraId="7395F555" w14:textId="77777777" w:rsidR="00E1101E" w:rsidRDefault="00000000">
      <w:pPr>
        <w:spacing w:before="2" w:line="230" w:lineRule="exact"/>
        <w:ind w:left="4320" w:right="2376"/>
        <w:textAlignment w:val="baseline"/>
        <w:rPr>
          <w:del w:id="551" w:author="Stuart McLarnon (NESO)" w:date="2024-11-19T13:05:00Z"/>
          <w:rFonts w:ascii="Arial" w:eastAsia="Arial" w:hAnsi="Arial"/>
          <w:color w:val="626361"/>
          <w:sz w:val="20"/>
        </w:rPr>
      </w:pPr>
      <w:del w:id="552" w:author="Stuart McLarnon (NESO)" w:date="2024-11-19T13:05:00Z">
        <w:r>
          <w:rPr>
            <w:rFonts w:ascii="Times New Roman" w:eastAsia="PMingLiU" w:hAnsi="Times New Roman"/>
          </w:rPr>
          <w:pict w14:anchorId="036464F6">
            <v:shape id="_x0000_s2132" type="#_x0000_t202" style="position:absolute;left:0;text-align:left;margin-left:0;margin-top:761.1pt;width:594pt;height:75.8pt;z-index:-251560960;mso-wrap-distance-left:0;mso-wrap-distance-right:0;mso-position-horizontal-relative:page;mso-position-vertical-relative:page" filled="f" stroked="f">
              <v:textbox style="mso-next-textbox:#_x0000_s2132" inset="0,0,0,0">
                <w:txbxContent>
                  <w:p w14:paraId="4D93A79C" w14:textId="77777777" w:rsidR="00E1101E" w:rsidRDefault="00E1101E">
                    <w:pPr>
                      <w:rPr>
                        <w:del w:id="553" w:author="Stuart McLarnon (NESO)" w:date="2024-11-19T13:05:00Z"/>
                      </w:rPr>
                    </w:pPr>
                  </w:p>
                </w:txbxContent>
              </v:textbox>
              <w10:wrap type="square" anchorx="page" anchory="page"/>
            </v:shape>
          </w:pict>
        </w:r>
        <w:r>
          <w:rPr>
            <w:noProof/>
          </w:rPr>
          <w:drawing>
            <wp:anchor distT="0" distB="0" distL="0" distR="0" simplePos="0" relativeHeight="251754496" behindDoc="1" locked="0" layoutInCell="1" allowOverlap="1" wp14:anchorId="620FD0E0" wp14:editId="13CD18AB">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21" name="IrregularPicture"/>
              <wp:cNvGraphicFramePr/>
              <a:graphic xmlns:a="http://schemas.openxmlformats.org/drawingml/2006/main">
                <a:graphicData uri="http://schemas.openxmlformats.org/drawingml/2006/picture">
                  <pic:pic xmlns:pic="http://schemas.openxmlformats.org/drawingml/2006/picture">
                    <pic:nvPicPr>
                      <pic:cNvPr id="22"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3D81D8EE">
            <v:shape id="_x0000_s2133" type="#_x0000_t202" style="position:absolute;left:0;text-align:left;margin-left:0;margin-top:761.1pt;width:594pt;height:67.55pt;z-index:-251559936;mso-wrap-distance-left:0;mso-wrap-distance-right:0;mso-position-horizontal-relative:page;mso-position-vertical-relative:page" filled="f" stroked="f">
              <v:textbox style="mso-next-textbox:#_x0000_s2133" inset="0,0,0,0">
                <w:txbxContent>
                  <w:p w14:paraId="5A66D80C" w14:textId="77777777" w:rsidR="00E1101E" w:rsidRDefault="00000000">
                    <w:pPr>
                      <w:spacing w:before="731" w:line="211" w:lineRule="exact"/>
                      <w:ind w:left="1080"/>
                      <w:textAlignment w:val="baseline"/>
                      <w:rPr>
                        <w:del w:id="554" w:author="Stuart McLarnon (NESO)" w:date="2024-11-19T13:05:00Z"/>
                        <w:rFonts w:ascii="Arial" w:eastAsia="Arial" w:hAnsi="Arial"/>
                        <w:color w:val="000000"/>
                        <w:sz w:val="18"/>
                      </w:rPr>
                    </w:pPr>
                    <w:del w:id="555"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367B2E75" w14:textId="77777777" w:rsidR="00E1101E" w:rsidRDefault="00000000">
                    <w:pPr>
                      <w:tabs>
                        <w:tab w:val="left" w:pos="10656"/>
                      </w:tabs>
                      <w:spacing w:before="57" w:after="128" w:line="211" w:lineRule="exact"/>
                      <w:ind w:left="1080"/>
                      <w:textAlignment w:val="baseline"/>
                      <w:rPr>
                        <w:del w:id="556" w:author="Stuart McLarnon (NESO)" w:date="2024-11-19T13:05:00Z"/>
                        <w:rFonts w:ascii="Arial" w:eastAsia="Arial" w:hAnsi="Arial"/>
                        <w:color w:val="000000"/>
                        <w:spacing w:val="-1"/>
                        <w:sz w:val="18"/>
                      </w:rPr>
                    </w:pPr>
                    <w:del w:id="557" w:author="Stuart McLarnon (NESO)" w:date="2024-11-19T13:05:00Z">
                      <w:r>
                        <w:rPr>
                          <w:rFonts w:ascii="Arial" w:eastAsia="Arial" w:hAnsi="Arial"/>
                          <w:color w:val="000000"/>
                          <w:spacing w:val="-1"/>
                          <w:sz w:val="18"/>
                          <w:lang w:val="en-US"/>
                        </w:rPr>
                        <w:delText>13 Oct 2020 | EDL Message Interface Specification</w:delText>
                      </w:r>
                      <w:r>
                        <w:rPr>
                          <w:rFonts w:ascii="Arial" w:eastAsia="Arial" w:hAnsi="Arial"/>
                          <w:color w:val="000000"/>
                          <w:spacing w:val="-1"/>
                          <w:sz w:val="18"/>
                          <w:lang w:val="en-US"/>
                        </w:rPr>
                        <w:tab/>
                        <w:delText>6</w:delText>
                      </w:r>
                    </w:del>
                  </w:p>
                </w:txbxContent>
              </v:textbox>
              <w10:wrap type="square" anchorx="page" anchory="page"/>
            </v:shape>
          </w:pict>
        </w:r>
        <w:r>
          <w:rPr>
            <w:rFonts w:ascii="Times New Roman" w:eastAsia="PMingLiU" w:hAnsi="Times New Roman"/>
          </w:rPr>
          <w:pict w14:anchorId="396BF8B4">
            <v:line id="_x0000_s2123" style="position:absolute;left:0;text-align:left;z-index:251745280;mso-position-horizontal-relative:page;mso-position-vertical-relative:page" from="53.05pt,761.75pt" to="492.05pt,761.75pt" strokecolor="#f16421" strokeweight="1.2pt">
              <w10:wrap anchorx="page" anchory="page"/>
            </v:line>
          </w:pict>
        </w:r>
        <w:r>
          <w:rPr>
            <w:rFonts w:ascii="Times New Roman" w:eastAsia="PMingLiU" w:hAnsi="Times New Roman"/>
          </w:rPr>
          <w:pict w14:anchorId="7E30EDD9">
            <v:line id="_x0000_s2124" style="position:absolute;left:0;text-align:left;z-index:251746304;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3621A394">
            <v:line id="_x0000_s2125" style="position:absolute;left:0;text-align:left;z-index:251747328;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438D4772">
            <v:line id="_x0000_s2126" style="position:absolute;left:0;text-align:left;z-index:251748352;mso-position-horizontal-relative:page;mso-position-vertical-relative:page" from="468pt,795.1pt" to="594.05pt,795.1pt" strokecolor="#fdf6f8" strokeweight="3.85pt">
              <v:stroke linestyle="thinThin"/>
              <w10:wrap anchorx="page" anchory="page"/>
            </v:line>
          </w:pict>
        </w:r>
        <w:r>
          <w:rPr>
            <w:rFonts w:ascii="Times New Roman" w:eastAsia="PMingLiU" w:hAnsi="Times New Roman"/>
          </w:rPr>
          <w:pict w14:anchorId="1DFAC2B9">
            <v:line id="_x0000_s2127" style="position:absolute;left:0;text-align:left;z-index:251749376;mso-position-horizontal-relative:page;mso-position-vertical-relative:page" from="468pt,794.9pt" to="594.05pt,794.9pt" strokecolor="#fed887" strokeweight="1.9pt">
              <v:stroke linestyle="thinThin"/>
              <w10:wrap anchorx="page" anchory="page"/>
            </v:line>
          </w:pict>
        </w:r>
        <w:r>
          <w:rPr>
            <w:rFonts w:ascii="Times New Roman" w:eastAsia="PMingLiU" w:hAnsi="Times New Roman"/>
          </w:rPr>
          <w:pict w14:anchorId="380CF2AC">
            <v:line id="_x0000_s2128" style="position:absolute;left:0;text-align:left;z-index:251750400;mso-position-horizontal-relative:page;mso-position-vertical-relative:page" from="468pt,794.9pt" to="594.05pt,794.9pt" strokecolor="#fffed9" strokeweight=".5pt">
              <w10:wrap anchorx="page" anchory="page"/>
            </v:line>
          </w:pict>
        </w:r>
        <w:r>
          <w:rPr>
            <w:rFonts w:ascii="Times New Roman" w:eastAsia="PMingLiU" w:hAnsi="Times New Roman"/>
          </w:rPr>
          <w:pict w14:anchorId="63C6848D">
            <v:line id="_x0000_s2129" style="position:absolute;left:0;text-align:left;z-index:251751424;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51D80DC8">
            <v:line id="_x0000_s2130" style="position:absolute;left:0;text-align:left;z-index:251752448;mso-position-horizontal-relative:page;mso-position-vertical-relative:page" from="0,828pt" to="405.9pt,828pt" strokecolor="#fffed9" strokeweight="1.45pt">
              <v:stroke linestyle="thinThin"/>
              <w10:wrap anchorx="page" anchory="page"/>
            </v:line>
          </w:pict>
        </w:r>
        <w:r>
          <w:rPr>
            <w:rFonts w:ascii="Arial" w:eastAsia="Arial" w:hAnsi="Arial"/>
            <w:color w:val="626361"/>
            <w:sz w:val="20"/>
            <w:lang w:val="en-US"/>
          </w:rPr>
          <w:delText>between Communication Layers.</w:delText>
        </w:r>
        <w:r>
          <w:rPr>
            <w:rFonts w:ascii="Arial" w:eastAsia="Arial" w:hAnsi="Arial"/>
            <w:b/>
            <w:color w:val="626361"/>
            <w:sz w:val="20"/>
            <w:lang w:val="en-US"/>
          </w:rPr>
          <w:delText xml:space="preserve">Error! Reference source not found. </w:delText>
        </w:r>
        <w:r>
          <w:rPr>
            <w:rFonts w:ascii="Arial" w:eastAsia="Arial" w:hAnsi="Arial"/>
            <w:color w:val="626361"/>
            <w:sz w:val="20"/>
            <w:lang w:val="en-US"/>
          </w:rPr>
          <w:delText>for details.</w:delText>
        </w:r>
      </w:del>
    </w:p>
    <w:p w14:paraId="5AF1C2E0" w14:textId="77777777" w:rsidR="00E1101E" w:rsidRDefault="00E1101E">
      <w:pPr>
        <w:rPr>
          <w:del w:id="558" w:author="Stuart McLarnon (NESO)" w:date="2024-11-19T13:05:00Z"/>
        </w:rPr>
        <w:sectPr w:rsidR="00E1101E">
          <w:type w:val="continuous"/>
          <w:pgSz w:w="11909" w:h="16838"/>
          <w:pgMar w:top="600" w:right="29" w:bottom="1220" w:left="0" w:header="720" w:footer="720" w:gutter="0"/>
          <w:cols w:space="720"/>
        </w:sectPr>
      </w:pPr>
    </w:p>
    <w:p w14:paraId="07CDF51A" w14:textId="77777777" w:rsidR="00E1101E" w:rsidRDefault="00000000">
      <w:pPr>
        <w:spacing w:before="14" w:after="558"/>
        <w:ind w:left="917" w:right="7819"/>
        <w:textAlignment w:val="baseline"/>
        <w:rPr>
          <w:del w:id="559" w:author="Stuart McLarnon (NESO)" w:date="2024-11-19T13:05:00Z"/>
        </w:rPr>
      </w:pPr>
      <w:del w:id="560" w:author="Stuart McLarnon (NESO)" w:date="2024-11-19T13:05:00Z">
        <w:r>
          <w:rPr>
            <w:noProof/>
          </w:rPr>
          <w:drawing>
            <wp:inline distT="0" distB="0" distL="0" distR="0" wp14:anchorId="3E3802D5" wp14:editId="05D16D64">
              <wp:extent cx="1996440" cy="390525"/>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24"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0340A53D" w14:textId="77777777" w:rsidR="00E1101E" w:rsidRDefault="00000000">
      <w:pPr>
        <w:spacing w:before="52" w:line="20" w:lineRule="exact"/>
        <w:rPr>
          <w:del w:id="561" w:author="Stuart McLarnon (NESO)" w:date="2024-11-19T13:05:00Z"/>
        </w:rPr>
      </w:pPr>
      <w:del w:id="562" w:author="Stuart McLarnon (NESO)" w:date="2024-11-19T13:05:00Z">
        <w:r>
          <w:pict w14:anchorId="68959575">
            <v:line id="_x0000_s2131" style="position:absolute;z-index:251753472;mso-position-horizontal-relative:page;mso-position-vertical-relative:page" from="53.75pt,90pt" to="492.05pt,90pt" strokecolor="#f16421" strokeweight="1.2pt">
              <w10:wrap anchorx="page" anchory="page"/>
            </v:line>
          </w:pict>
        </w:r>
      </w:del>
    </w:p>
    <w:tbl>
      <w:tblPr>
        <w:tblStyle w:val="ListTable2-Accent1"/>
        <w:tblW w:w="9505" w:type="dxa"/>
        <w:tblInd w:w="993" w:type="dxa"/>
        <w:tblLook w:val="04A0" w:firstRow="1" w:lastRow="0" w:firstColumn="1" w:lastColumn="0" w:noHBand="0" w:noVBand="1"/>
      </w:tblPr>
      <w:tblGrid>
        <w:gridCol w:w="1868"/>
        <w:gridCol w:w="1124"/>
        <w:gridCol w:w="863"/>
        <w:gridCol w:w="5650"/>
      </w:tblGrid>
      <w:tr w:rsidR="003725F7" w:rsidRPr="003870FD" w14:paraId="2519212C" w14:textId="77777777" w:rsidTr="00186A2A">
        <w:trPr>
          <w:cnfStyle w:val="100000000000" w:firstRow="1" w:lastRow="0" w:firstColumn="0" w:lastColumn="0" w:oddVBand="0" w:evenVBand="0" w:oddHBand="0" w:evenHBand="0"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1868" w:type="dxa"/>
          </w:tcPr>
          <w:p w14:paraId="505E88C9" w14:textId="4E5E37CB" w:rsidR="003725F7" w:rsidRPr="003870FD" w:rsidRDefault="00000000" w:rsidP="004A4F1E">
            <w:pPr>
              <w:spacing w:beforeAutospacing="1" w:afterAutospacing="1" w:line="240" w:lineRule="auto"/>
              <w:rPr>
                <w:rFonts w:eastAsia="PMingLiU" w:cs="Times New Roman"/>
                <w:i/>
                <w:iCs/>
                <w:lang w:val="en-US"/>
              </w:rPr>
            </w:pPr>
            <w:del w:id="563" w:author="Stuart McLarnon (NESO)" w:date="2024-11-19T13:05:00Z">
              <w:r>
                <w:rPr>
                  <w:rFonts w:ascii="Arial" w:eastAsia="Arial" w:hAnsi="Arial"/>
                  <w:color w:val="626361"/>
                  <w:sz w:val="20"/>
                  <w:lang w:val="en-US"/>
                </w:rPr>
                <w:delText>Instruction</w:delText>
              </w:r>
            </w:del>
            <w:ins w:id="564" w:author="Stuart McLarnon (NESO)" w:date="2024-11-19T13:05:00Z">
              <w:r w:rsidR="003725F7" w:rsidRPr="003870FD">
                <w:rPr>
                  <w:rFonts w:eastAsia="PMingLiU" w:cs="Times New Roman"/>
                  <w:i/>
                  <w:iCs/>
                  <w:lang w:val="en-US"/>
                </w:rPr>
                <w:t>Field Name</w:t>
              </w:r>
            </w:ins>
          </w:p>
        </w:tc>
        <w:tc>
          <w:tcPr>
            <w:tcW w:w="1124" w:type="dxa"/>
          </w:tcPr>
          <w:p w14:paraId="55B27311" w14:textId="0F8F55DE" w:rsidR="003725F7" w:rsidRPr="003870FD" w:rsidRDefault="00000000" w:rsidP="004A4F1E">
            <w:pPr>
              <w:spacing w:before="466" w:beforeAutospacing="1" w:after="174" w:afterAutospacing="1" w:line="207"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Times New Roman"/>
                <w:i/>
                <w:iCs/>
                <w:lang w:val="en-US"/>
              </w:rPr>
            </w:pPr>
            <w:del w:id="565" w:author="Stuart McLarnon (NESO)" w:date="2024-11-19T13:05:00Z">
              <w:r>
                <w:rPr>
                  <w:rFonts w:ascii="Arial" w:eastAsia="Arial" w:hAnsi="Arial"/>
                  <w:color w:val="626361"/>
                  <w:sz w:val="20"/>
                  <w:lang w:val="en-US"/>
                </w:rPr>
                <w:delText>3</w:delText>
              </w:r>
            </w:del>
            <w:ins w:id="566" w:author="Stuart McLarnon (NESO)" w:date="2024-11-19T13:05:00Z">
              <w:r w:rsidR="003725F7" w:rsidRPr="003870FD">
                <w:rPr>
                  <w:rFonts w:eastAsia="Arial" w:cs="Times New Roman"/>
                  <w:i/>
                  <w:iCs/>
                  <w:lang w:val="en-US"/>
                </w:rPr>
                <w:t>Start Position</w:t>
              </w:r>
            </w:ins>
          </w:p>
        </w:tc>
        <w:tc>
          <w:tcPr>
            <w:tcW w:w="863" w:type="dxa"/>
          </w:tcPr>
          <w:p w14:paraId="39F52A2B" w14:textId="08DDE770" w:rsidR="003725F7" w:rsidRPr="003870FD" w:rsidRDefault="00000000" w:rsidP="004A4F1E">
            <w:pPr>
              <w:spacing w:before="466" w:beforeAutospacing="1" w:after="174" w:afterAutospacing="1" w:line="207"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Times New Roman"/>
                <w:i/>
                <w:iCs/>
                <w:lang w:val="en-US"/>
              </w:rPr>
            </w:pPr>
            <w:del w:id="567" w:author="Stuart McLarnon (NESO)" w:date="2024-11-19T13:05:00Z">
              <w:r>
                <w:rPr>
                  <w:rFonts w:ascii="Arial" w:eastAsia="Arial" w:hAnsi="Arial"/>
                  <w:color w:val="626361"/>
                  <w:sz w:val="20"/>
                  <w:lang w:val="en-US"/>
                </w:rPr>
                <w:delText>1</w:delText>
              </w:r>
            </w:del>
            <w:ins w:id="568" w:author="Stuart McLarnon (NESO)" w:date="2024-11-19T13:05:00Z">
              <w:r w:rsidR="003725F7" w:rsidRPr="003870FD">
                <w:rPr>
                  <w:rFonts w:eastAsia="Arial" w:cs="Times New Roman"/>
                  <w:i/>
                  <w:iCs/>
                  <w:lang w:val="en-US"/>
                </w:rPr>
                <w:t>Field Size</w:t>
              </w:r>
            </w:ins>
          </w:p>
        </w:tc>
        <w:tc>
          <w:tcPr>
            <w:tcW w:w="5650" w:type="dxa"/>
          </w:tcPr>
          <w:p w14:paraId="0D5F890B" w14:textId="44047998" w:rsidR="003725F7" w:rsidRPr="003870FD" w:rsidRDefault="00000000" w:rsidP="004A4F1E">
            <w:pPr>
              <w:spacing w:before="466" w:beforeAutospacing="1" w:after="174" w:afterAutospacing="1" w:line="207"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Times New Roman"/>
                <w:i/>
                <w:iCs/>
                <w:lang w:val="en-US"/>
              </w:rPr>
            </w:pPr>
            <w:del w:id="569" w:author="Stuart McLarnon (NESO)" w:date="2024-11-19T13:05:00Z">
              <w:r>
                <w:rPr>
                  <w:rFonts w:ascii="Arial" w:eastAsia="Arial" w:hAnsi="Arial"/>
                  <w:color w:val="626361"/>
                  <w:sz w:val="20"/>
                  <w:lang w:val="en-US"/>
                </w:rPr>
                <w:delText>NOTE: This field is only used for Instruction Category</w:delText>
              </w:r>
            </w:del>
            <w:ins w:id="570" w:author="Stuart McLarnon (NESO)" w:date="2024-11-19T13:05:00Z">
              <w:r w:rsidR="003725F7" w:rsidRPr="003870FD">
                <w:rPr>
                  <w:rFonts w:eastAsia="Arial" w:cs="Times New Roman"/>
                  <w:i/>
                  <w:iCs/>
                  <w:lang w:val="en-US"/>
                </w:rPr>
                <w:t>Description</w:t>
              </w:r>
            </w:ins>
          </w:p>
        </w:tc>
      </w:tr>
      <w:tr w:rsidR="003725F7" w:rsidRPr="003870FD" w14:paraId="459D6FBB" w14:textId="77777777" w:rsidTr="00186A2A">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1868" w:type="dxa"/>
          </w:tcPr>
          <w:p w14:paraId="501A54F9" w14:textId="7AB9A81D" w:rsidR="003725F7" w:rsidRPr="003870FD" w:rsidRDefault="00000000" w:rsidP="004A4F1E">
            <w:pPr>
              <w:spacing w:before="466" w:beforeAutospacing="1" w:after="174" w:afterAutospacing="1" w:line="207" w:lineRule="exact"/>
              <w:mirrorIndents/>
              <w:textAlignment w:val="baseline"/>
              <w:rPr>
                <w:rFonts w:eastAsia="Arial" w:cs="Times New Roman"/>
                <w:b w:val="0"/>
                <w:bCs w:val="0"/>
                <w:iCs/>
                <w:color w:val="auto"/>
                <w:szCs w:val="20"/>
                <w:lang w:val="en-US"/>
              </w:rPr>
            </w:pPr>
            <w:del w:id="571" w:author="Stuart McLarnon (NESO)" w:date="2024-11-19T13:05:00Z">
              <w:r>
                <w:rPr>
                  <w:rFonts w:ascii="Arial" w:eastAsia="Arial" w:hAnsi="Arial"/>
                  <w:color w:val="626361"/>
                  <w:sz w:val="20"/>
                  <w:lang w:val="en-US"/>
                </w:rPr>
                <w:lastRenderedPageBreak/>
                <w:delText>Type</w:delText>
              </w:r>
            </w:del>
            <w:ins w:id="572" w:author="Stuart McLarnon (NESO)" w:date="2024-11-19T13:05:00Z">
              <w:r w:rsidR="003725F7" w:rsidRPr="003870FD">
                <w:rPr>
                  <w:rFonts w:eastAsia="Arial" w:cs="Times New Roman"/>
                  <w:b w:val="0"/>
                  <w:bCs w:val="0"/>
                  <w:iCs/>
                  <w:color w:val="auto"/>
                  <w:szCs w:val="20"/>
                  <w:lang w:val="en-US"/>
                </w:rPr>
                <w:t>Category</w:t>
              </w:r>
            </w:ins>
          </w:p>
        </w:tc>
        <w:tc>
          <w:tcPr>
            <w:tcW w:w="1124" w:type="dxa"/>
          </w:tcPr>
          <w:p w14:paraId="1D3AB2F2" w14:textId="77777777" w:rsidR="003725F7" w:rsidRPr="003870FD" w:rsidRDefault="003725F7"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ins w:id="573" w:author="Stuart McLarnon (NESO)" w:date="2024-11-19T13:05:00Z">
              <w:r w:rsidRPr="003870FD">
                <w:rPr>
                  <w:rFonts w:eastAsia="Arial" w:cs="Times New Roman"/>
                  <w:iCs/>
                  <w:color w:val="auto"/>
                  <w:szCs w:val="20"/>
                  <w:lang w:val="en-US"/>
                </w:rPr>
                <w:t>1</w:t>
              </w:r>
            </w:ins>
          </w:p>
        </w:tc>
        <w:tc>
          <w:tcPr>
            <w:tcW w:w="863" w:type="dxa"/>
          </w:tcPr>
          <w:p w14:paraId="6FEFA343" w14:textId="77777777" w:rsidR="003725F7" w:rsidRPr="003870FD" w:rsidRDefault="003725F7"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ins w:id="574" w:author="Stuart McLarnon (NESO)" w:date="2024-11-19T13:05:00Z">
              <w:r w:rsidRPr="003870FD">
                <w:rPr>
                  <w:rFonts w:eastAsia="Arial" w:cs="Times New Roman"/>
                  <w:iCs/>
                  <w:color w:val="auto"/>
                  <w:szCs w:val="20"/>
                  <w:lang w:val="en-US"/>
                </w:rPr>
                <w:t>1</w:t>
              </w:r>
            </w:ins>
          </w:p>
        </w:tc>
        <w:tc>
          <w:tcPr>
            <w:tcW w:w="5650" w:type="dxa"/>
          </w:tcPr>
          <w:p w14:paraId="575727C4" w14:textId="3F734FF4" w:rsidR="003725F7" w:rsidRPr="003870FD" w:rsidRDefault="00000000"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del w:id="575" w:author="Stuart McLarnon (NESO)" w:date="2024-11-19T13:05:00Z">
              <w:r>
                <w:rPr>
                  <w:rFonts w:ascii="Arial" w:eastAsia="Arial" w:hAnsi="Arial"/>
                  <w:color w:val="626361"/>
                  <w:sz w:val="20"/>
                  <w:lang w:val="en-US"/>
                </w:rPr>
                <w:delText>Messages and is a space for all other Categories</w:delText>
              </w:r>
            </w:del>
            <w:ins w:id="576" w:author="Stuart McLarnon (NESO)" w:date="2024-11-19T13:05:00Z">
              <w:r w:rsidR="003725F7" w:rsidRPr="003870FD">
                <w:rPr>
                  <w:rFonts w:eastAsia="Arial" w:cs="Times New Roman"/>
                  <w:iCs/>
                  <w:color w:val="auto"/>
                  <w:szCs w:val="20"/>
                  <w:lang w:val="en-US"/>
                </w:rPr>
                <w:t>The category</w:t>
              </w:r>
            </w:ins>
            <w:r w:rsidR="003725F7" w:rsidRPr="003870FD">
              <w:rPr>
                <w:rFonts w:eastAsia="Arial" w:cs="Times New Roman"/>
                <w:iCs/>
                <w:color w:val="auto"/>
                <w:szCs w:val="20"/>
                <w:lang w:val="en-US"/>
              </w:rPr>
              <w:t xml:space="preserve"> of message</w:t>
            </w:r>
            <w:ins w:id="577" w:author="Stuart McLarnon (NESO)" w:date="2024-11-19T13:05:00Z">
              <w:r w:rsidR="003725F7" w:rsidRPr="003870FD">
                <w:rPr>
                  <w:rFonts w:eastAsia="Arial" w:cs="Times New Roman"/>
                  <w:iCs/>
                  <w:color w:val="auto"/>
                  <w:szCs w:val="20"/>
                  <w:lang w:val="en-US"/>
                </w:rPr>
                <w:t>. Instruction, Submission etc. See Table 6.</w:t>
              </w:r>
            </w:ins>
          </w:p>
        </w:tc>
      </w:tr>
      <w:tr w:rsidR="003725F7" w:rsidRPr="003870FD" w14:paraId="4E546C98" w14:textId="77777777" w:rsidTr="00186A2A">
        <w:trPr>
          <w:trHeight w:val="704"/>
        </w:trPr>
        <w:tc>
          <w:tcPr>
            <w:cnfStyle w:val="001000000000" w:firstRow="0" w:lastRow="0" w:firstColumn="1" w:lastColumn="0" w:oddVBand="0" w:evenVBand="0" w:oddHBand="0" w:evenHBand="0" w:firstRowFirstColumn="0" w:firstRowLastColumn="0" w:lastRowFirstColumn="0" w:lastRowLastColumn="0"/>
            <w:tcW w:w="1868" w:type="dxa"/>
          </w:tcPr>
          <w:p w14:paraId="43D4377E" w14:textId="77777777" w:rsidR="003725F7" w:rsidRPr="003870FD" w:rsidRDefault="003725F7" w:rsidP="004A4F1E">
            <w:pPr>
              <w:spacing w:before="466" w:beforeAutospacing="1" w:after="174" w:afterAutospacing="1" w:line="207" w:lineRule="exact"/>
              <w:mirrorIndents/>
              <w:textAlignment w:val="baseline"/>
              <w:rPr>
                <w:rFonts w:eastAsia="Arial" w:cs="Times New Roman"/>
                <w:b w:val="0"/>
                <w:bCs w:val="0"/>
                <w:iCs/>
                <w:color w:val="auto"/>
                <w:szCs w:val="20"/>
                <w:lang w:val="en-US"/>
              </w:rPr>
            </w:pPr>
            <w:ins w:id="578" w:author="Stuart McLarnon (NESO)" w:date="2024-11-19T13:05:00Z">
              <w:r w:rsidRPr="003870FD">
                <w:rPr>
                  <w:rFonts w:eastAsia="Arial" w:cs="Times New Roman"/>
                  <w:b w:val="0"/>
                  <w:bCs w:val="0"/>
                  <w:iCs/>
                  <w:color w:val="auto"/>
                  <w:szCs w:val="20"/>
                  <w:lang w:val="en-US"/>
                </w:rPr>
                <w:t>Type</w:t>
              </w:r>
            </w:ins>
          </w:p>
        </w:tc>
        <w:tc>
          <w:tcPr>
            <w:tcW w:w="1124" w:type="dxa"/>
          </w:tcPr>
          <w:p w14:paraId="3F61BF74" w14:textId="77777777" w:rsidR="003725F7" w:rsidRPr="003870FD" w:rsidRDefault="003725F7" w:rsidP="004A4F1E">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Times New Roman"/>
                <w:iCs/>
                <w:color w:val="auto"/>
                <w:szCs w:val="20"/>
                <w:lang w:val="en-US"/>
              </w:rPr>
            </w:pPr>
            <w:ins w:id="579" w:author="Stuart McLarnon (NESO)" w:date="2024-11-19T13:05:00Z">
              <w:r w:rsidRPr="003870FD">
                <w:rPr>
                  <w:rFonts w:eastAsia="Arial" w:cs="Times New Roman"/>
                  <w:iCs/>
                  <w:color w:val="auto"/>
                  <w:szCs w:val="20"/>
                  <w:lang w:val="en-US"/>
                </w:rPr>
                <w:t>2</w:t>
              </w:r>
            </w:ins>
          </w:p>
        </w:tc>
        <w:tc>
          <w:tcPr>
            <w:tcW w:w="863" w:type="dxa"/>
          </w:tcPr>
          <w:p w14:paraId="23FAA773" w14:textId="77777777" w:rsidR="003725F7" w:rsidRPr="003870FD" w:rsidRDefault="003725F7" w:rsidP="004A4F1E">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Times New Roman"/>
                <w:iCs/>
                <w:color w:val="auto"/>
                <w:szCs w:val="20"/>
                <w:lang w:val="en-US"/>
              </w:rPr>
            </w:pPr>
            <w:ins w:id="580" w:author="Stuart McLarnon (NESO)" w:date="2024-11-19T13:05:00Z">
              <w:r w:rsidRPr="003870FD">
                <w:rPr>
                  <w:rFonts w:eastAsia="Arial" w:cs="Times New Roman"/>
                  <w:iCs/>
                  <w:color w:val="auto"/>
                  <w:szCs w:val="20"/>
                  <w:lang w:val="en-US"/>
                </w:rPr>
                <w:t>1</w:t>
              </w:r>
            </w:ins>
          </w:p>
        </w:tc>
        <w:tc>
          <w:tcPr>
            <w:tcW w:w="5650" w:type="dxa"/>
          </w:tcPr>
          <w:p w14:paraId="61F6A63D" w14:textId="45CF2160" w:rsidR="003725F7" w:rsidRPr="003870FD" w:rsidRDefault="00000000" w:rsidP="004A4F1E">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Times New Roman"/>
                <w:iCs/>
                <w:color w:val="auto"/>
                <w:szCs w:val="20"/>
                <w:lang w:val="en-US"/>
              </w:rPr>
            </w:pPr>
            <w:del w:id="581" w:author="Stuart McLarnon (NESO)" w:date="2024-11-19T13:05:00Z">
              <w:r>
                <w:rPr>
                  <w:rFonts w:ascii="Arial" w:eastAsia="Arial" w:hAnsi="Arial"/>
                  <w:color w:val="626361"/>
                  <w:sz w:val="20"/>
                  <w:lang w:val="en-US"/>
                </w:rPr>
                <w:delText>See Table 8 for details.</w:delText>
              </w:r>
            </w:del>
            <w:ins w:id="582" w:author="Stuart McLarnon (NESO)" w:date="2024-11-19T13:05:00Z">
              <w:r w:rsidR="003725F7" w:rsidRPr="003870FD">
                <w:rPr>
                  <w:rFonts w:eastAsia="Arial" w:cs="Times New Roman"/>
                  <w:iCs/>
                  <w:color w:val="auto"/>
                  <w:szCs w:val="20"/>
                  <w:lang w:val="en-US"/>
                </w:rPr>
                <w:t>The type of the message. This field carries the dialogue between Communication Layers</w:t>
              </w:r>
              <w:r w:rsidR="00086D95">
                <w:rPr>
                  <w:rFonts w:eastAsia="Arial" w:cs="Times New Roman"/>
                  <w:b/>
                  <w:bCs/>
                  <w:iCs/>
                  <w:color w:val="auto"/>
                  <w:szCs w:val="20"/>
                  <w:lang w:val="en-US"/>
                </w:rPr>
                <w:t xml:space="preserve">. </w:t>
              </w:r>
              <w:r w:rsidR="00B3199F">
                <w:rPr>
                  <w:rFonts w:eastAsia="Arial" w:cs="Times New Roman"/>
                  <w:iCs/>
                  <w:color w:val="auto"/>
                  <w:szCs w:val="20"/>
                  <w:lang w:val="en-US"/>
                </w:rPr>
                <w:t xml:space="preserve">See </w:t>
              </w:r>
              <w:r w:rsidR="00B3199F">
                <w:rPr>
                  <w:rFonts w:eastAsia="Arial" w:cs="Times New Roman"/>
                  <w:b/>
                  <w:bCs/>
                  <w:iCs/>
                  <w:szCs w:val="20"/>
                  <w:lang w:val="en-US"/>
                </w:rPr>
                <w:fldChar w:fldCharType="begin"/>
              </w:r>
              <w:r w:rsidR="00B3199F">
                <w:rPr>
                  <w:rFonts w:eastAsia="Arial" w:cs="Times New Roman"/>
                  <w:b/>
                  <w:bCs/>
                  <w:iCs/>
                  <w:szCs w:val="20"/>
                  <w:lang w:val="en-US"/>
                </w:rPr>
                <w:instrText xml:space="preserve"> </w:instrText>
              </w:r>
              <w:r w:rsidR="00B3199F">
                <w:rPr>
                  <w:rFonts w:eastAsia="Arial" w:cs="Times New Roman"/>
                  <w:b/>
                  <w:bCs/>
                  <w:iCs/>
                  <w:color w:val="auto"/>
                  <w:szCs w:val="20"/>
                  <w:lang w:val="en-US"/>
                </w:rPr>
                <w:instrText xml:space="preserve">REF </w:instrText>
              </w:r>
              <w:r w:rsidR="00B3199F">
                <w:rPr>
                  <w:rFonts w:eastAsia="Arial" w:cs="Times New Roman"/>
                  <w:b/>
                  <w:bCs/>
                  <w:iCs/>
                  <w:szCs w:val="20"/>
                  <w:lang w:val="en-US"/>
                </w:rPr>
                <w:instrText xml:space="preserve">_Ref182908927 \h </w:instrText>
              </w:r>
            </w:ins>
            <w:r w:rsidR="00B3199F">
              <w:rPr>
                <w:rFonts w:eastAsia="Arial" w:cs="Times New Roman"/>
                <w:b/>
                <w:bCs/>
                <w:iCs/>
                <w:szCs w:val="20"/>
                <w:lang w:val="en-US"/>
              </w:rPr>
            </w:r>
            <w:ins w:id="583" w:author="Stuart McLarnon (NESO)" w:date="2024-11-19T13:05:00Z">
              <w:r w:rsidR="00B3199F">
                <w:rPr>
                  <w:rFonts w:eastAsia="Arial" w:cs="Times New Roman"/>
                  <w:b/>
                  <w:bCs/>
                  <w:iCs/>
                  <w:szCs w:val="20"/>
                  <w:lang w:val="en-US"/>
                </w:rPr>
                <w:fldChar w:fldCharType="separate"/>
              </w:r>
              <w:r w:rsidR="00B3199F">
                <w:t xml:space="preserve">Table </w:t>
              </w:r>
              <w:r w:rsidR="00B3199F">
                <w:rPr>
                  <w:noProof/>
                </w:rPr>
                <w:t>7</w:t>
              </w:r>
              <w:r w:rsidR="00B3199F">
                <w:rPr>
                  <w:rFonts w:eastAsia="Arial" w:cs="Times New Roman"/>
                  <w:b/>
                  <w:bCs/>
                  <w:iCs/>
                  <w:szCs w:val="20"/>
                  <w:lang w:val="en-US"/>
                </w:rPr>
                <w:fldChar w:fldCharType="end"/>
              </w:r>
              <w:r w:rsidR="00B3199F">
                <w:rPr>
                  <w:rFonts w:eastAsia="Arial" w:cs="Times New Roman"/>
                  <w:b/>
                  <w:bCs/>
                  <w:iCs/>
                  <w:color w:val="auto"/>
                  <w:szCs w:val="20"/>
                  <w:lang w:val="en-US"/>
                </w:rPr>
                <w:t xml:space="preserve"> </w:t>
              </w:r>
              <w:r w:rsidR="003725F7" w:rsidRPr="003870FD">
                <w:rPr>
                  <w:rFonts w:eastAsia="Arial" w:cs="Times New Roman"/>
                  <w:iCs/>
                  <w:color w:val="auto"/>
                  <w:szCs w:val="20"/>
                  <w:lang w:val="en-US"/>
                </w:rPr>
                <w:t>for details.</w:t>
              </w:r>
            </w:ins>
          </w:p>
        </w:tc>
      </w:tr>
      <w:tr w:rsidR="003725F7" w:rsidRPr="003870FD" w14:paraId="76FA0174" w14:textId="77777777" w:rsidTr="00186A2A">
        <w:trPr>
          <w:cnfStyle w:val="000000100000" w:firstRow="0" w:lastRow="0" w:firstColumn="0" w:lastColumn="0" w:oddVBand="0" w:evenVBand="0" w:oddHBand="1" w:evenHBand="0"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1868" w:type="dxa"/>
          </w:tcPr>
          <w:p w14:paraId="17D6D56B" w14:textId="364042A2" w:rsidR="003725F7" w:rsidRPr="003870FD" w:rsidRDefault="00000000" w:rsidP="004A4F1E">
            <w:pPr>
              <w:spacing w:before="466" w:beforeAutospacing="1" w:after="174" w:afterAutospacing="1" w:line="207" w:lineRule="exact"/>
              <w:mirrorIndents/>
              <w:textAlignment w:val="baseline"/>
              <w:rPr>
                <w:rFonts w:eastAsia="Arial" w:cs="Times New Roman"/>
                <w:b w:val="0"/>
                <w:bCs w:val="0"/>
                <w:iCs/>
                <w:color w:val="auto"/>
                <w:szCs w:val="20"/>
                <w:lang w:val="en-US"/>
              </w:rPr>
            </w:pPr>
            <w:del w:id="584" w:author="Stuart McLarnon (NESO)" w:date="2024-11-19T13:05:00Z">
              <w:r>
                <w:rPr>
                  <w:rFonts w:ascii="Arial" w:eastAsia="Arial" w:hAnsi="Arial"/>
                  <w:color w:val="626361"/>
                  <w:sz w:val="20"/>
                  <w:lang w:val="en-US"/>
                </w:rPr>
                <w:delText>Error</w:delText>
              </w:r>
            </w:del>
            <w:ins w:id="585" w:author="Stuart McLarnon (NESO)" w:date="2024-11-19T13:05:00Z">
              <w:r w:rsidR="003725F7" w:rsidRPr="003870FD">
                <w:rPr>
                  <w:rFonts w:eastAsia="Arial" w:cs="Times New Roman"/>
                  <w:b w:val="0"/>
                  <w:bCs w:val="0"/>
                  <w:iCs/>
                  <w:color w:val="auto"/>
                  <w:szCs w:val="20"/>
                  <w:lang w:val="en-US"/>
                </w:rPr>
                <w:t>Instruction Type</w:t>
              </w:r>
            </w:ins>
          </w:p>
        </w:tc>
        <w:tc>
          <w:tcPr>
            <w:tcW w:w="1124" w:type="dxa"/>
          </w:tcPr>
          <w:p w14:paraId="27C62750" w14:textId="5A4903C3" w:rsidR="003725F7" w:rsidRPr="003870FD" w:rsidRDefault="00000000"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del w:id="586" w:author="Stuart McLarnon (NESO)" w:date="2024-11-19T13:05:00Z">
              <w:r>
                <w:rPr>
                  <w:rFonts w:ascii="Arial" w:eastAsia="Arial" w:hAnsi="Arial"/>
                  <w:color w:val="626361"/>
                  <w:sz w:val="20"/>
                  <w:lang w:val="en-US"/>
                </w:rPr>
                <w:delText>4</w:delText>
              </w:r>
            </w:del>
            <w:ins w:id="587" w:author="Stuart McLarnon (NESO)" w:date="2024-11-19T13:05:00Z">
              <w:r w:rsidR="003725F7" w:rsidRPr="003870FD">
                <w:rPr>
                  <w:rFonts w:eastAsia="Arial" w:cs="Times New Roman"/>
                  <w:iCs/>
                  <w:color w:val="auto"/>
                  <w:szCs w:val="20"/>
                  <w:lang w:val="en-US"/>
                </w:rPr>
                <w:t>3</w:t>
              </w:r>
            </w:ins>
          </w:p>
        </w:tc>
        <w:tc>
          <w:tcPr>
            <w:tcW w:w="863" w:type="dxa"/>
          </w:tcPr>
          <w:p w14:paraId="77DEFFCD" w14:textId="77777777" w:rsidR="003725F7" w:rsidRPr="003870FD" w:rsidRDefault="003725F7"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r w:rsidRPr="003870FD">
              <w:rPr>
                <w:rFonts w:eastAsia="Arial" w:cs="Times New Roman"/>
                <w:iCs/>
                <w:color w:val="auto"/>
                <w:szCs w:val="20"/>
                <w:lang w:val="en-US"/>
              </w:rPr>
              <w:t>1</w:t>
            </w:r>
          </w:p>
        </w:tc>
        <w:tc>
          <w:tcPr>
            <w:tcW w:w="5650" w:type="dxa"/>
          </w:tcPr>
          <w:p w14:paraId="41085036" w14:textId="3E22318C" w:rsidR="003725F7" w:rsidRPr="003870FD" w:rsidRDefault="00000000"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del w:id="588" w:author="Stuart McLarnon (NESO)" w:date="2024-11-19T13:05:00Z">
              <w:r>
                <w:rPr>
                  <w:rFonts w:ascii="Arial" w:eastAsia="Arial" w:hAnsi="Arial"/>
                  <w:i/>
                  <w:color w:val="717174"/>
                  <w:sz w:val="18"/>
                  <w:lang w:val="en-US"/>
                </w:rPr>
                <w:delText>Flag set to space by originating process. The message may be returned with the flag set. See</w:delText>
              </w:r>
            </w:del>
            <w:ins w:id="589" w:author="Stuart McLarnon (NESO)" w:date="2024-11-19T13:05:00Z">
              <w:r w:rsidR="003725F7" w:rsidRPr="003870FD">
                <w:rPr>
                  <w:rFonts w:eastAsia="Arial" w:cs="Times New Roman"/>
                  <w:iCs/>
                  <w:color w:val="auto"/>
                  <w:szCs w:val="20"/>
                  <w:lang w:val="en-US"/>
                </w:rPr>
                <w:t>NOTE: This field is only used for Instruction Category Messages and is a space for all other Categories of message See Table 8 for details.</w:t>
              </w:r>
            </w:ins>
          </w:p>
        </w:tc>
      </w:tr>
      <w:tr w:rsidR="003725F7" w:rsidRPr="003870FD" w14:paraId="4346449E" w14:textId="77777777" w:rsidTr="00186A2A">
        <w:trPr>
          <w:trHeight w:val="853"/>
        </w:trPr>
        <w:tc>
          <w:tcPr>
            <w:cnfStyle w:val="001000000000" w:firstRow="0" w:lastRow="0" w:firstColumn="1" w:lastColumn="0" w:oddVBand="0" w:evenVBand="0" w:oddHBand="0" w:evenHBand="0" w:firstRowFirstColumn="0" w:firstRowLastColumn="0" w:lastRowFirstColumn="0" w:lastRowLastColumn="0"/>
            <w:tcW w:w="1868" w:type="dxa"/>
          </w:tcPr>
          <w:p w14:paraId="7016B72C" w14:textId="77777777" w:rsidR="003725F7" w:rsidRPr="003870FD" w:rsidRDefault="003725F7" w:rsidP="004A4F1E">
            <w:pPr>
              <w:spacing w:before="466" w:beforeAutospacing="1" w:after="174" w:afterAutospacing="1" w:line="207" w:lineRule="exact"/>
              <w:mirrorIndents/>
              <w:textAlignment w:val="baseline"/>
              <w:rPr>
                <w:rFonts w:eastAsia="Arial" w:cs="Times New Roman"/>
                <w:b w:val="0"/>
                <w:bCs w:val="0"/>
                <w:iCs/>
                <w:color w:val="auto"/>
                <w:szCs w:val="20"/>
                <w:lang w:val="en-US"/>
              </w:rPr>
            </w:pPr>
            <w:ins w:id="590" w:author="Stuart McLarnon (NESO)" w:date="2024-11-19T13:05:00Z">
              <w:r w:rsidRPr="003870FD">
                <w:rPr>
                  <w:rFonts w:eastAsia="Arial" w:cs="Times New Roman"/>
                  <w:b w:val="0"/>
                  <w:bCs w:val="0"/>
                  <w:iCs/>
                  <w:color w:val="auto"/>
                  <w:szCs w:val="20"/>
                  <w:lang w:val="en-US"/>
                </w:rPr>
                <w:t>Error</w:t>
              </w:r>
            </w:ins>
          </w:p>
        </w:tc>
        <w:tc>
          <w:tcPr>
            <w:tcW w:w="1124" w:type="dxa"/>
          </w:tcPr>
          <w:p w14:paraId="327E12E3" w14:textId="77777777" w:rsidR="003725F7" w:rsidRPr="003870FD" w:rsidRDefault="003725F7" w:rsidP="004A4F1E">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Times New Roman"/>
                <w:iCs/>
                <w:color w:val="auto"/>
                <w:szCs w:val="20"/>
                <w:lang w:val="en-US"/>
              </w:rPr>
            </w:pPr>
            <w:ins w:id="591" w:author="Stuart McLarnon (NESO)" w:date="2024-11-19T13:05:00Z">
              <w:r w:rsidRPr="003870FD">
                <w:rPr>
                  <w:rFonts w:eastAsia="Arial" w:cs="Times New Roman"/>
                  <w:iCs/>
                  <w:color w:val="auto"/>
                  <w:szCs w:val="20"/>
                  <w:lang w:val="en-US"/>
                </w:rPr>
                <w:t>4</w:t>
              </w:r>
            </w:ins>
          </w:p>
        </w:tc>
        <w:tc>
          <w:tcPr>
            <w:tcW w:w="863" w:type="dxa"/>
          </w:tcPr>
          <w:p w14:paraId="29A76AB4" w14:textId="77777777" w:rsidR="003725F7" w:rsidRPr="003870FD" w:rsidRDefault="003725F7" w:rsidP="004A4F1E">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Times New Roman"/>
                <w:iCs/>
                <w:color w:val="auto"/>
                <w:szCs w:val="20"/>
                <w:lang w:val="en-US"/>
              </w:rPr>
            </w:pPr>
            <w:ins w:id="592" w:author="Stuart McLarnon (NESO)" w:date="2024-11-19T13:05:00Z">
              <w:r w:rsidRPr="003870FD">
                <w:rPr>
                  <w:rFonts w:eastAsia="Arial" w:cs="Times New Roman"/>
                  <w:iCs/>
                  <w:color w:val="auto"/>
                  <w:szCs w:val="20"/>
                  <w:lang w:val="en-US"/>
                </w:rPr>
                <w:t>1</w:t>
              </w:r>
            </w:ins>
          </w:p>
        </w:tc>
        <w:tc>
          <w:tcPr>
            <w:tcW w:w="5650" w:type="dxa"/>
          </w:tcPr>
          <w:p w14:paraId="16B545DF" w14:textId="77777777" w:rsidR="003725F7" w:rsidRPr="003870FD" w:rsidRDefault="003725F7" w:rsidP="004A4F1E">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Times New Roman"/>
                <w:iCs/>
                <w:color w:val="auto"/>
                <w:szCs w:val="20"/>
                <w:lang w:val="en-US"/>
              </w:rPr>
            </w:pPr>
            <w:ins w:id="593" w:author="Stuart McLarnon (NESO)" w:date="2024-11-19T13:05:00Z">
              <w:r w:rsidRPr="003870FD">
                <w:rPr>
                  <w:rFonts w:eastAsia="Arial" w:cs="Times New Roman"/>
                  <w:iCs/>
                  <w:color w:val="auto"/>
                  <w:szCs w:val="20"/>
                  <w:lang w:val="en-US"/>
                </w:rPr>
                <w:t xml:space="preserve">Flag set to space by originating process. The message may be returned with the flag set. See </w:t>
              </w:r>
            </w:ins>
            <w:r w:rsidRPr="003870FD">
              <w:rPr>
                <w:rFonts w:eastAsia="Arial" w:cs="Times New Roman"/>
                <w:iCs/>
                <w:color w:val="auto"/>
                <w:szCs w:val="20"/>
                <w:lang w:val="en-US"/>
              </w:rPr>
              <w:t>Table 9 for details.</w:t>
            </w:r>
          </w:p>
        </w:tc>
      </w:tr>
      <w:tr w:rsidR="003725F7" w:rsidRPr="003870FD" w14:paraId="6317D53C" w14:textId="77777777" w:rsidTr="00186A2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8" w:type="dxa"/>
          </w:tcPr>
          <w:p w14:paraId="79C33B9C" w14:textId="77777777" w:rsidR="003725F7" w:rsidRPr="003870FD" w:rsidRDefault="003725F7" w:rsidP="004A4F1E">
            <w:pPr>
              <w:spacing w:before="466" w:beforeAutospacing="1" w:after="174" w:afterAutospacing="1" w:line="207" w:lineRule="exact"/>
              <w:mirrorIndents/>
              <w:textAlignment w:val="baseline"/>
              <w:rPr>
                <w:rFonts w:eastAsia="Arial" w:cs="Times New Roman"/>
                <w:b w:val="0"/>
                <w:bCs w:val="0"/>
                <w:iCs/>
                <w:color w:val="auto"/>
                <w:szCs w:val="20"/>
                <w:lang w:val="en-US"/>
              </w:rPr>
            </w:pPr>
            <w:r w:rsidRPr="003870FD">
              <w:rPr>
                <w:rFonts w:eastAsia="Arial" w:cs="Times New Roman"/>
                <w:b w:val="0"/>
                <w:bCs w:val="0"/>
                <w:iCs/>
                <w:color w:val="auto"/>
                <w:szCs w:val="20"/>
                <w:lang w:val="en-US"/>
              </w:rPr>
              <w:t>Terminator</w:t>
            </w:r>
          </w:p>
        </w:tc>
        <w:tc>
          <w:tcPr>
            <w:tcW w:w="1124" w:type="dxa"/>
          </w:tcPr>
          <w:p w14:paraId="51D2C42F" w14:textId="77777777" w:rsidR="003725F7" w:rsidRPr="003870FD" w:rsidRDefault="003725F7"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r w:rsidRPr="003870FD">
              <w:rPr>
                <w:rFonts w:eastAsia="Arial" w:cs="Times New Roman"/>
                <w:iCs/>
                <w:color w:val="auto"/>
                <w:szCs w:val="20"/>
                <w:lang w:val="en-US"/>
              </w:rPr>
              <w:t>5</w:t>
            </w:r>
          </w:p>
        </w:tc>
        <w:tc>
          <w:tcPr>
            <w:tcW w:w="863" w:type="dxa"/>
          </w:tcPr>
          <w:p w14:paraId="1DBD2A4D" w14:textId="77777777" w:rsidR="003725F7" w:rsidRPr="003870FD" w:rsidRDefault="003725F7"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r w:rsidRPr="003870FD">
              <w:rPr>
                <w:rFonts w:eastAsia="Arial" w:cs="Times New Roman"/>
                <w:iCs/>
                <w:color w:val="auto"/>
                <w:szCs w:val="20"/>
                <w:lang w:val="en-US"/>
              </w:rPr>
              <w:t>1</w:t>
            </w:r>
          </w:p>
        </w:tc>
        <w:tc>
          <w:tcPr>
            <w:tcW w:w="5650" w:type="dxa"/>
          </w:tcPr>
          <w:p w14:paraId="7D0C7CAC" w14:textId="77777777" w:rsidR="003725F7" w:rsidRPr="003870FD" w:rsidRDefault="003725F7" w:rsidP="004A4F1E">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Times New Roman"/>
                <w:iCs/>
                <w:color w:val="auto"/>
                <w:szCs w:val="20"/>
                <w:lang w:val="en-US"/>
              </w:rPr>
            </w:pPr>
            <w:r w:rsidRPr="003870FD">
              <w:rPr>
                <w:rFonts w:eastAsia="Arial" w:cs="Times New Roman"/>
                <w:iCs/>
                <w:color w:val="auto"/>
                <w:szCs w:val="20"/>
                <w:lang w:val="en-US"/>
              </w:rPr>
              <w:t>Part terminator character "^"</w:t>
            </w:r>
          </w:p>
        </w:tc>
      </w:tr>
    </w:tbl>
    <w:p w14:paraId="1B925772" w14:textId="77777777" w:rsidR="007E4DAA" w:rsidRDefault="007E4DAA" w:rsidP="00B54E44"/>
    <w:p w14:paraId="7E7209E5" w14:textId="1A1EE14B" w:rsidR="00B54E44" w:rsidRDefault="00000000" w:rsidP="00186A2A">
      <w:pPr>
        <w:ind w:left="851" w:right="1390"/>
      </w:pPr>
      <w:del w:id="594" w:author="Stuart McLarnon (NESO)" w:date="2024-11-19T13:05:00Z">
        <w:r>
          <w:rPr>
            <w:rFonts w:ascii="Times New Roman" w:eastAsia="PMingLiU" w:hAnsi="Times New Roman"/>
          </w:rPr>
          <w:pict w14:anchorId="40D39C4E">
            <v:line id="_x0000_s2134" style="position:absolute;left:0;text-align:left;z-index:251758592;mso-position-horizontal-relative:page;mso-position-vertical-relative:page" from="53.05pt,228pt" to="492.05pt,228pt" strokecolor="#ffbe21" strokeweight=".7pt">
              <w10:wrap anchorx="page" anchory="page"/>
            </v:line>
          </w:pict>
        </w:r>
      </w:del>
      <w:r w:rsidR="00B54E44">
        <w:t>Each transaction dialogue between Communication Layers consists of a single new outgoing message followed by one or more returned messages. Return messages are referenced to the original message and have return message types as shown</w:t>
      </w:r>
      <w:r w:rsidR="008A24A6">
        <w:t xml:space="preserve"> </w:t>
      </w:r>
      <w:del w:id="595" w:author="Stuart McLarnon (NESO)" w:date="2024-11-19T13:05:00Z">
        <w:r>
          <w:rPr>
            <w:rFonts w:ascii="Arial" w:eastAsia="Arial" w:hAnsi="Arial"/>
            <w:i/>
            <w:color w:val="626361"/>
            <w:sz w:val="18"/>
            <w:lang w:val="en-US"/>
          </w:rPr>
          <w:delText>in</w:delText>
        </w:r>
        <w:r>
          <w:rPr>
            <w:rFonts w:ascii="Arial" w:eastAsia="Arial" w:hAnsi="Arial"/>
            <w:b/>
            <w:color w:val="626361"/>
            <w:sz w:val="20"/>
            <w:lang w:val="en-US"/>
          </w:rPr>
          <w:delText>Error! Reference source not found.</w:delText>
        </w:r>
        <w:r>
          <w:rPr>
            <w:rFonts w:ascii="Arial" w:eastAsia="Arial" w:hAnsi="Arial"/>
            <w:color w:val="626361"/>
            <w:sz w:val="20"/>
            <w:lang w:val="en-US"/>
          </w:rPr>
          <w:delText>.</w:delText>
        </w:r>
      </w:del>
      <w:ins w:id="596" w:author="Stuart McLarnon (NESO)" w:date="2024-11-19T13:05:00Z">
        <w:r w:rsidR="008A24A6">
          <w:t xml:space="preserve">in </w:t>
        </w:r>
        <w:r w:rsidR="008A24A6">
          <w:fldChar w:fldCharType="begin"/>
        </w:r>
        <w:r w:rsidR="008A24A6">
          <w:instrText xml:space="preserve"> REF _Ref182908982 \h </w:instrText>
        </w:r>
      </w:ins>
      <w:ins w:id="597" w:author="Stuart McLarnon (NESO)" w:date="2024-11-19T13:05:00Z">
        <w:r w:rsidR="008A24A6">
          <w:fldChar w:fldCharType="separate"/>
        </w:r>
        <w:r w:rsidR="008A24A6">
          <w:t xml:space="preserve">Table </w:t>
        </w:r>
        <w:r w:rsidR="008A24A6">
          <w:rPr>
            <w:noProof/>
          </w:rPr>
          <w:t>6</w:t>
        </w:r>
        <w:r w:rsidR="008A24A6">
          <w:fldChar w:fldCharType="end"/>
        </w:r>
        <w:r w:rsidR="00B54E44" w:rsidRPr="00361CE6">
          <w:rPr>
            <w:b/>
            <w:bCs/>
          </w:rPr>
          <w:t>.</w:t>
        </w:r>
      </w:ins>
      <w:r w:rsidR="00B54E44" w:rsidRPr="00361CE6">
        <w:rPr>
          <w:b/>
          <w:bCs/>
        </w:rPr>
        <w:t xml:space="preserve"> </w:t>
      </w:r>
      <w:r w:rsidR="00B54E44">
        <w:t>They also retain the Message Category and Instruction Type of the original message.</w:t>
      </w:r>
    </w:p>
    <w:p w14:paraId="77F298B7" w14:textId="7466E0C4" w:rsidR="00B54E44" w:rsidRDefault="00000000" w:rsidP="00186A2A">
      <w:pPr>
        <w:pStyle w:val="Caption"/>
        <w:keepNext/>
        <w:ind w:left="851"/>
      </w:pPr>
      <w:bookmarkStart w:id="598" w:name="_Ref182908982"/>
      <w:del w:id="599" w:author="Stuart McLarnon (NESO)" w:date="2024-11-19T13:05:00Z">
        <w:r>
          <w:rPr>
            <w:rFonts w:ascii="Times New Roman" w:eastAsia="PMingLiU" w:hAnsi="Times New Roman"/>
            <w:i w:val="0"/>
            <w:color w:val="auto"/>
            <w:sz w:val="22"/>
          </w:rPr>
          <w:pict w14:anchorId="2DB5AD80">
            <v:shape id="_x0000_s2135" type="#_x0000_t202" style="position:absolute;left:0;text-align:left;margin-left:0;margin-top:337.05pt;width:594pt;height:499.85pt;z-index:-251555840;mso-wrap-distance-left:0;mso-wrap-distance-right:0;mso-position-horizontal-relative:page;mso-position-vertical-relative:page" filled="f" stroked="f">
              <v:textbox style="mso-next-textbox:#_x0000_s2135" inset="0,0,0,0">
                <w:txbxContent>
                  <w:p w14:paraId="6726AA17" w14:textId="77777777" w:rsidR="00E1101E" w:rsidRDefault="00E1101E">
                    <w:pPr>
                      <w:rPr>
                        <w:del w:id="600"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2DCDC445">
            <v:shape id="_x0000_s2136" type="#_x0000_t202" style="position:absolute;left:0;text-align:left;margin-left:0;margin-top:337.05pt;width:594pt;height:498.65pt;z-index:-251554816;mso-wrap-distance-left:0;mso-wrap-distance-right:0;mso-position-horizontal-relative:page;mso-position-vertical-relative:page" filled="f" stroked="f">
              <v:textbox style="mso-next-textbox:#_x0000_s2136" inset="0,0,0,0">
                <w:txbxContent>
                  <w:p w14:paraId="3B059BC0" w14:textId="77777777" w:rsidR="00E1101E" w:rsidRDefault="00000000">
                    <w:pPr>
                      <w:textAlignment w:val="baseline"/>
                      <w:rPr>
                        <w:del w:id="601" w:author="Stuart McLarnon (NESO)" w:date="2024-11-19T13:05:00Z"/>
                      </w:rPr>
                    </w:pPr>
                    <w:del w:id="602" w:author="Stuart McLarnon (NESO)" w:date="2024-11-19T13:05:00Z">
                      <w:r>
                        <w:rPr>
                          <w:noProof/>
                        </w:rPr>
                        <w:drawing>
                          <wp:inline distT="0" distB="0" distL="0" distR="0" wp14:anchorId="44730264" wp14:editId="0B2FA24E">
                            <wp:extent cx="7543800" cy="6332855"/>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26" name="test1"/>
                                    <pic:cNvPicPr preferRelativeResize="0"/>
                                  </pic:nvPicPr>
                                  <pic:blipFill>
                                    <a:blip r:embed="rId15"/>
                                    <a:stretch>
                                      <a:fillRect/>
                                    </a:stretch>
                                  </pic:blipFill>
                                  <pic:spPr>
                                    <a:xfrm>
                                      <a:off x="0" y="0"/>
                                      <a:ext cx="7543800" cy="6332855"/>
                                    </a:xfrm>
                                    <a:prstGeom prst="rect">
                                      <a:avLst/>
                                    </a:prstGeom>
                                  </pic:spPr>
                                </pic:pic>
                              </a:graphicData>
                            </a:graphic>
                          </wp:inline>
                        </w:drawing>
                      </w:r>
                    </w:del>
                  </w:p>
                </w:txbxContent>
              </v:textbox>
              <w10:wrap anchorx="page" anchory="page"/>
            </v:shape>
          </w:pict>
        </w:r>
        <w:r>
          <w:rPr>
            <w:rFonts w:ascii="Times New Roman" w:eastAsia="PMingLiU" w:hAnsi="Times New Roman"/>
            <w:i w:val="0"/>
            <w:color w:val="auto"/>
            <w:sz w:val="22"/>
          </w:rPr>
          <w:pict w14:anchorId="49EF4A75">
            <v:shape id="_x0000_s2137" type="#_x0000_t202" style="position:absolute;left:0;text-align:left;margin-left:199.2pt;margin-top:575.1pt;width:287.75pt;height:11.8pt;z-index:-251553792;mso-wrap-distance-left:0;mso-wrap-distance-right:0;mso-position-horizontal-relative:page;mso-position-vertical-relative:page" filled="f" stroked="f">
              <v:textbox style="mso-next-textbox:#_x0000_s2137" inset="0,0,0,0">
                <w:txbxContent>
                  <w:p w14:paraId="3D7233FF" w14:textId="77777777" w:rsidR="00E1101E" w:rsidRDefault="00000000">
                    <w:pPr>
                      <w:tabs>
                        <w:tab w:val="right" w:pos="5760"/>
                      </w:tabs>
                      <w:spacing w:before="1" w:after="1" w:line="232" w:lineRule="exact"/>
                      <w:textAlignment w:val="baseline"/>
                      <w:rPr>
                        <w:del w:id="603" w:author="Stuart McLarnon (NESO)" w:date="2024-11-19T13:05:00Z"/>
                        <w:rFonts w:ascii="Arial" w:eastAsia="Arial" w:hAnsi="Arial"/>
                        <w:color w:val="626361"/>
                        <w:sz w:val="20"/>
                      </w:rPr>
                    </w:pPr>
                    <w:del w:id="604" w:author="Stuart McLarnon (NESO)" w:date="2024-11-19T13:05:00Z">
                      <w:r>
                        <w:rPr>
                          <w:rFonts w:ascii="Arial" w:eastAsia="Arial" w:hAnsi="Arial"/>
                          <w:color w:val="626361"/>
                          <w:sz w:val="20"/>
                          <w:lang w:val="en-US"/>
                        </w:rPr>
                        <w:delText>Return</w:delText>
                      </w:r>
                      <w:r>
                        <w:rPr>
                          <w:rFonts w:ascii="Arial" w:eastAsia="Arial" w:hAnsi="Arial"/>
                          <w:color w:val="626361"/>
                          <w:sz w:val="20"/>
                          <w:lang w:val="en-US"/>
                        </w:rPr>
                        <w:tab/>
                        <w:delText>The remote operator has seen the referenced</w:delText>
                      </w:r>
                    </w:del>
                  </w:p>
                </w:txbxContent>
              </v:textbox>
              <w10:wrap type="square" anchorx="page" anchory="page"/>
            </v:shape>
          </w:pict>
        </w:r>
        <w:r>
          <w:rPr>
            <w:rFonts w:ascii="Times New Roman" w:eastAsia="PMingLiU" w:hAnsi="Times New Roman"/>
            <w:i w:val="0"/>
            <w:color w:val="auto"/>
            <w:sz w:val="22"/>
          </w:rPr>
          <w:pict w14:anchorId="7C08379A">
            <v:shape id="_x0000_s2138" type="#_x0000_t202" style="position:absolute;left:0;text-align:left;margin-left:255.6pt;margin-top:586.9pt;width:42.25pt;height:11.55pt;z-index:-251552768;mso-wrap-distance-left:0;mso-wrap-distance-right:0;mso-position-horizontal-relative:page;mso-position-vertical-relative:page" filled="f" stroked="f">
              <v:textbox style="mso-next-textbox:#_x0000_s2138" inset="0,0,0,0">
                <w:txbxContent>
                  <w:p w14:paraId="2C517583" w14:textId="77777777" w:rsidR="00E1101E" w:rsidRDefault="00000000">
                    <w:pPr>
                      <w:spacing w:line="228" w:lineRule="exact"/>
                      <w:textAlignment w:val="baseline"/>
                      <w:rPr>
                        <w:del w:id="605" w:author="Stuart McLarnon (NESO)" w:date="2024-11-19T13:05:00Z"/>
                        <w:rFonts w:ascii="Arial" w:eastAsia="Arial" w:hAnsi="Arial"/>
                        <w:color w:val="626361"/>
                        <w:spacing w:val="-15"/>
                        <w:sz w:val="20"/>
                      </w:rPr>
                    </w:pPr>
                    <w:del w:id="606" w:author="Stuart McLarnon (NESO)" w:date="2024-11-19T13:05:00Z">
                      <w:r>
                        <w:rPr>
                          <w:rFonts w:ascii="Arial" w:eastAsia="Arial" w:hAnsi="Arial"/>
                          <w:color w:val="626361"/>
                          <w:spacing w:val="-15"/>
                          <w:sz w:val="20"/>
                          <w:lang w:val="en-US"/>
                        </w:rPr>
                        <w:delText>message.</w:delText>
                      </w:r>
                    </w:del>
                  </w:p>
                </w:txbxContent>
              </v:textbox>
              <w10:wrap type="square" anchorx="page" anchory="page"/>
            </v:shape>
          </w:pict>
        </w:r>
        <w:r>
          <w:rPr>
            <w:rFonts w:ascii="Times New Roman" w:eastAsia="PMingLiU" w:hAnsi="Times New Roman"/>
            <w:i w:val="0"/>
            <w:color w:val="auto"/>
            <w:sz w:val="22"/>
          </w:rPr>
          <w:pict w14:anchorId="624A0BA0">
            <v:shape id="_x0000_s2139" type="#_x0000_t202" style="position:absolute;left:0;text-align:left;margin-left:72.25pt;margin-top:575.1pt;width:48.7pt;height:11.65pt;z-index:-251551744;mso-wrap-distance-left:0;mso-wrap-distance-right:0;mso-position-horizontal-relative:page;mso-position-vertical-relative:page" filled="f" stroked="f">
              <v:textbox style="mso-next-textbox:#_x0000_s2139" inset="0,0,0,0">
                <w:txbxContent>
                  <w:p w14:paraId="7F29402B" w14:textId="77777777" w:rsidR="00E1101E" w:rsidRDefault="00000000">
                    <w:pPr>
                      <w:spacing w:before="1" w:line="218" w:lineRule="exact"/>
                      <w:textAlignment w:val="baseline"/>
                      <w:rPr>
                        <w:del w:id="607" w:author="Stuart McLarnon (NESO)" w:date="2024-11-19T13:05:00Z"/>
                        <w:rFonts w:ascii="Arial" w:eastAsia="Arial" w:hAnsi="Arial"/>
                        <w:color w:val="626361"/>
                        <w:spacing w:val="32"/>
                        <w:sz w:val="20"/>
                      </w:rPr>
                    </w:pPr>
                    <w:del w:id="608" w:author="Stuart McLarnon (NESO)" w:date="2024-11-19T13:05:00Z">
                      <w:r>
                        <w:rPr>
                          <w:rFonts w:ascii="Arial" w:eastAsia="Arial" w:hAnsi="Arial"/>
                          <w:color w:val="626361"/>
                          <w:spacing w:val="32"/>
                          <w:sz w:val="20"/>
                          <w:lang w:val="en-US"/>
                        </w:rPr>
                        <w:delText>U User</w:delText>
                      </w:r>
                    </w:del>
                  </w:p>
                </w:txbxContent>
              </v:textbox>
              <w10:wrap type="square" anchorx="page" anchory="page"/>
            </v:shape>
          </w:pict>
        </w:r>
        <w:r>
          <w:rPr>
            <w:rFonts w:ascii="Times New Roman" w:eastAsia="PMingLiU" w:hAnsi="Times New Roman"/>
            <w:i w:val="0"/>
            <w:color w:val="auto"/>
            <w:sz w:val="22"/>
          </w:rPr>
          <w:pict w14:anchorId="4DACDC8E">
            <v:shape id="_x0000_s2140" type="#_x0000_t202" style="position:absolute;left:0;text-align:left;margin-left:99.1pt;margin-top:586.75pt;width:86.9pt;height:11.7pt;z-index:-251550720;mso-wrap-distance-left:0;mso-wrap-distance-right:0;mso-position-horizontal-relative:page;mso-position-vertical-relative:page" filled="f" stroked="f">
              <v:textbox style="mso-next-textbox:#_x0000_s2140" inset="0,0,0,0">
                <w:txbxContent>
                  <w:p w14:paraId="5FA5BD66" w14:textId="77777777" w:rsidR="00E1101E" w:rsidRDefault="00000000">
                    <w:pPr>
                      <w:spacing w:line="231" w:lineRule="exact"/>
                      <w:textAlignment w:val="baseline"/>
                      <w:rPr>
                        <w:del w:id="609" w:author="Stuart McLarnon (NESO)" w:date="2024-11-19T13:05:00Z"/>
                        <w:rFonts w:ascii="Arial" w:eastAsia="Arial" w:hAnsi="Arial"/>
                        <w:color w:val="626361"/>
                        <w:spacing w:val="-6"/>
                        <w:sz w:val="20"/>
                      </w:rPr>
                    </w:pPr>
                    <w:del w:id="610" w:author="Stuart McLarnon (NESO)" w:date="2024-11-19T13:05:00Z">
                      <w:r>
                        <w:rPr>
                          <w:rFonts w:ascii="Arial" w:eastAsia="Arial" w:hAnsi="Arial"/>
                          <w:color w:val="626361"/>
                          <w:spacing w:val="-6"/>
                          <w:sz w:val="20"/>
                          <w:lang w:val="en-US"/>
                        </w:rPr>
                        <w:delText>Acknowledgements</w:delText>
                      </w:r>
                    </w:del>
                  </w:p>
                </w:txbxContent>
              </v:textbox>
              <w10:wrap type="square" anchorx="page" anchory="page"/>
            </v:shape>
          </w:pict>
        </w:r>
        <w:r>
          <w:rPr>
            <w:rFonts w:ascii="Times New Roman" w:eastAsia="PMingLiU" w:hAnsi="Times New Roman"/>
            <w:i w:val="0"/>
            <w:color w:val="auto"/>
            <w:sz w:val="22"/>
          </w:rPr>
          <w:pict w14:anchorId="7B960ED8">
            <v:shape id="_x0000_s2141" type="#_x0000_t202" style="position:absolute;left:0;text-align:left;margin-left:60.95pt;margin-top:342.3pt;width:107.05pt;height:11.8pt;z-index:-251549696;mso-wrap-distance-left:0;mso-wrap-distance-right:0;mso-position-horizontal-relative:page;mso-position-vertical-relative:page" filled="f" stroked="f">
              <v:textbox style="mso-next-textbox:#_x0000_s2141" inset="0,0,0,0">
                <w:txbxContent>
                  <w:p w14:paraId="1B1AD67C" w14:textId="77777777" w:rsidR="00E1101E" w:rsidRDefault="00000000">
                    <w:pPr>
                      <w:spacing w:before="1" w:line="223" w:lineRule="exact"/>
                      <w:textAlignment w:val="baseline"/>
                      <w:rPr>
                        <w:del w:id="611" w:author="Stuart McLarnon (NESO)" w:date="2024-11-19T13:05:00Z"/>
                        <w:rFonts w:ascii="Arial" w:eastAsia="Arial" w:hAnsi="Arial"/>
                        <w:b/>
                        <w:color w:val="626361"/>
                        <w:sz w:val="20"/>
                      </w:rPr>
                    </w:pPr>
                    <w:del w:id="612" w:author="Stuart McLarnon (NESO)" w:date="2024-11-19T13:05:00Z">
                      <w:r>
                        <w:rPr>
                          <w:rFonts w:ascii="Arial" w:eastAsia="Arial" w:hAnsi="Arial"/>
                          <w:b/>
                          <w:color w:val="626361"/>
                          <w:sz w:val="20"/>
                          <w:lang w:val="en-US"/>
                        </w:rPr>
                        <w:delText>Category Description</w:delText>
                      </w:r>
                    </w:del>
                  </w:p>
                </w:txbxContent>
              </v:textbox>
              <w10:wrap type="square" anchorx="page" anchory="page"/>
            </v:shape>
          </w:pict>
        </w:r>
        <w:r>
          <w:rPr>
            <w:rFonts w:ascii="Times New Roman" w:eastAsia="PMingLiU" w:hAnsi="Times New Roman"/>
            <w:i w:val="0"/>
            <w:color w:val="auto"/>
            <w:sz w:val="22"/>
          </w:rPr>
          <w:pict w14:anchorId="46C47DD0">
            <v:shape id="_x0000_s2142" type="#_x0000_t202" style="position:absolute;left:0;text-align:left;margin-left:79.2pt;margin-top:363.2pt;width:270.95pt;height:11.65pt;z-index:-251548672;mso-wrap-distance-left:0;mso-wrap-distance-right:0;mso-position-horizontal-relative:page;mso-position-vertical-relative:page" filled="f" stroked="f">
              <v:textbox style="mso-next-textbox:#_x0000_s2142" inset="0,0,0,0">
                <w:txbxContent>
                  <w:p w14:paraId="5F5770A8" w14:textId="77777777" w:rsidR="00E1101E" w:rsidRDefault="00000000">
                    <w:pPr>
                      <w:tabs>
                        <w:tab w:val="right" w:pos="5400"/>
                      </w:tabs>
                      <w:spacing w:before="1" w:line="223" w:lineRule="exact"/>
                      <w:textAlignment w:val="baseline"/>
                      <w:rPr>
                        <w:del w:id="613" w:author="Stuart McLarnon (NESO)" w:date="2024-11-19T13:05:00Z"/>
                        <w:rFonts w:ascii="Arial" w:eastAsia="Arial" w:hAnsi="Arial"/>
                        <w:color w:val="626361"/>
                        <w:sz w:val="20"/>
                      </w:rPr>
                    </w:pPr>
                    <w:del w:id="614" w:author="Stuart McLarnon (NESO)" w:date="2024-11-19T13:05:00Z">
                      <w:r>
                        <w:rPr>
                          <w:rFonts w:ascii="Arial" w:eastAsia="Arial" w:hAnsi="Arial"/>
                          <w:color w:val="626361"/>
                          <w:sz w:val="20"/>
                          <w:lang w:val="en-US"/>
                        </w:rPr>
                        <w:delText>C</w:delText>
                      </w:r>
                      <w:r>
                        <w:rPr>
                          <w:rFonts w:ascii="Arial" w:eastAsia="Arial" w:hAnsi="Arial"/>
                          <w:color w:val="626361"/>
                          <w:sz w:val="20"/>
                          <w:lang w:val="en-US"/>
                        </w:rPr>
                        <w:tab/>
                        <w:delText>Control Messages. See Table 10 for Data Part details</w:delText>
                      </w:r>
                    </w:del>
                  </w:p>
                </w:txbxContent>
              </v:textbox>
              <w10:wrap type="square" anchorx="page" anchory="page"/>
            </v:shape>
          </w:pict>
        </w:r>
        <w:r>
          <w:rPr>
            <w:rFonts w:ascii="Times New Roman" w:eastAsia="PMingLiU" w:hAnsi="Times New Roman"/>
            <w:i w:val="0"/>
            <w:color w:val="auto"/>
            <w:sz w:val="22"/>
          </w:rPr>
          <w:pict w14:anchorId="7B1B6C73">
            <v:shape id="_x0000_s2143" type="#_x0000_t202" style="position:absolute;left:0;text-align:left;margin-left:81.6pt;margin-top:383.85pt;width:379.45pt;height:13.35pt;z-index:-251547648;mso-wrap-distance-left:0;mso-wrap-distance-right:0;mso-position-horizontal-relative:page;mso-position-vertical-relative:page" filled="f" stroked="f">
              <v:textbox style="mso-next-textbox:#_x0000_s2143" inset="0,0,0,0">
                <w:txbxContent>
                  <w:p w14:paraId="183343ED" w14:textId="77777777" w:rsidR="00E1101E" w:rsidRDefault="00000000">
                    <w:pPr>
                      <w:tabs>
                        <w:tab w:val="right" w:pos="7560"/>
                      </w:tabs>
                      <w:spacing w:before="21" w:after="20" w:line="216" w:lineRule="exact"/>
                      <w:textAlignment w:val="baseline"/>
                      <w:rPr>
                        <w:del w:id="615" w:author="Stuart McLarnon (NESO)" w:date="2024-11-19T13:05:00Z"/>
                        <w:rFonts w:ascii="Arial" w:eastAsia="Arial" w:hAnsi="Arial"/>
                        <w:color w:val="000000"/>
                        <w:sz w:val="20"/>
                      </w:rPr>
                    </w:pPr>
                    <w:del w:id="616" w:author="Stuart McLarnon (NESO)" w:date="2024-11-19T13:05:00Z">
                      <w:r>
                        <w:rPr>
                          <w:rFonts w:ascii="Arial" w:eastAsia="Arial" w:hAnsi="Arial"/>
                          <w:color w:val="000000"/>
                          <w:sz w:val="20"/>
                          <w:lang w:val="en-US"/>
                        </w:rPr>
                        <w:delText>I</w:delText>
                      </w:r>
                      <w:r>
                        <w:rPr>
                          <w:rFonts w:ascii="Arial" w:eastAsia="Arial" w:hAnsi="Arial"/>
                          <w:i/>
                          <w:color w:val="717174"/>
                          <w:sz w:val="18"/>
                          <w:lang w:val="en-US"/>
                        </w:rPr>
                        <w:tab/>
                        <w:delText>Instruction Messages. See Table 13, Table 14, Table 15, Table 16,</w:delText>
                      </w:r>
                      <w:r>
                        <w:rPr>
                          <w:rFonts w:ascii="Arial" w:eastAsia="Arial" w:hAnsi="Arial"/>
                          <w:b/>
                          <w:color w:val="626361"/>
                          <w:sz w:val="20"/>
                          <w:lang w:val="en-US"/>
                        </w:rPr>
                        <w:delText xml:space="preserve"> Error! Reference</w:delText>
                      </w:r>
                    </w:del>
                  </w:p>
                </w:txbxContent>
              </v:textbox>
              <w10:wrap type="square" anchorx="page" anchory="page"/>
            </v:shape>
          </w:pict>
        </w:r>
        <w:r>
          <w:rPr>
            <w:rFonts w:ascii="Times New Roman" w:eastAsia="PMingLiU" w:hAnsi="Times New Roman"/>
            <w:i w:val="0"/>
            <w:color w:val="auto"/>
            <w:sz w:val="22"/>
          </w:rPr>
          <w:pict w14:anchorId="661C7A73">
            <v:shape id="_x0000_s2144" type="#_x0000_t202" style="position:absolute;left:0;text-align:left;margin-left:113.5pt;margin-top:397.2pt;width:236.65pt;height:10.05pt;z-index:-251546624;mso-wrap-distance-left:0;mso-wrap-distance-right:0;mso-position-horizontal-relative:page;mso-position-vertical-relative:page" filled="f" stroked="f">
              <v:textbox style="mso-next-textbox:#_x0000_s2144" inset="0,0,0,0">
                <w:txbxContent>
                  <w:p w14:paraId="7A0029A4" w14:textId="77777777" w:rsidR="00E1101E" w:rsidRDefault="00000000">
                    <w:pPr>
                      <w:spacing w:line="192" w:lineRule="exact"/>
                      <w:textAlignment w:val="baseline"/>
                      <w:rPr>
                        <w:del w:id="617" w:author="Stuart McLarnon (NESO)" w:date="2024-11-19T13:05:00Z"/>
                        <w:rFonts w:ascii="Arial" w:eastAsia="Arial" w:hAnsi="Arial"/>
                        <w:b/>
                        <w:color w:val="626361"/>
                        <w:spacing w:val="-3"/>
                        <w:sz w:val="20"/>
                      </w:rPr>
                    </w:pPr>
                    <w:del w:id="618" w:author="Stuart McLarnon (NESO)" w:date="2024-11-19T13:05:00Z">
                      <w:r>
                        <w:rPr>
                          <w:rFonts w:ascii="Arial" w:eastAsia="Arial" w:hAnsi="Arial"/>
                          <w:b/>
                          <w:color w:val="626361"/>
                          <w:spacing w:val="-3"/>
                          <w:sz w:val="20"/>
                          <w:lang w:val="en-US"/>
                        </w:rPr>
                        <w:delText xml:space="preserve">source not found. </w:delText>
                      </w:r>
                      <w:r>
                        <w:rPr>
                          <w:rFonts w:ascii="Arial" w:eastAsia="Arial" w:hAnsi="Arial"/>
                          <w:color w:val="626361"/>
                          <w:spacing w:val="-3"/>
                          <w:sz w:val="20"/>
                          <w:lang w:val="en-US"/>
                        </w:rPr>
                        <w:delText>and Table 17 for Data Part details</w:delText>
                      </w:r>
                    </w:del>
                  </w:p>
                </w:txbxContent>
              </v:textbox>
              <w10:wrap type="square" anchorx="page" anchory="page"/>
            </v:shape>
          </w:pict>
        </w:r>
        <w:r>
          <w:rPr>
            <w:rFonts w:ascii="Times New Roman" w:eastAsia="PMingLiU" w:hAnsi="Times New Roman"/>
            <w:i w:val="0"/>
            <w:color w:val="auto"/>
            <w:sz w:val="22"/>
          </w:rPr>
          <w:pict w14:anchorId="6D928596">
            <v:shape id="_x0000_s2145" type="#_x0000_t202" style="position:absolute;left:0;text-align:left;margin-left:79.45pt;margin-top:416.25pt;width:291.85pt;height:11.8pt;z-index:-251545600;mso-wrap-distance-left:0;mso-wrap-distance-right:0;mso-position-horizontal-relative:page;mso-position-vertical-relative:page" filled="f" stroked="f">
              <v:textbox style="mso-next-textbox:#_x0000_s2145" inset="0,0,0,0">
                <w:txbxContent>
                  <w:p w14:paraId="08061BFF" w14:textId="77777777" w:rsidR="00E1101E" w:rsidRDefault="00000000">
                    <w:pPr>
                      <w:tabs>
                        <w:tab w:val="right" w:pos="5832"/>
                      </w:tabs>
                      <w:spacing w:before="1" w:line="227" w:lineRule="exact"/>
                      <w:textAlignment w:val="baseline"/>
                      <w:rPr>
                        <w:del w:id="619" w:author="Stuart McLarnon (NESO)" w:date="2024-11-19T13:05:00Z"/>
                        <w:rFonts w:ascii="Arial" w:eastAsia="Arial" w:hAnsi="Arial"/>
                        <w:color w:val="626361"/>
                        <w:sz w:val="20"/>
                      </w:rPr>
                    </w:pPr>
                    <w:del w:id="620" w:author="Stuart McLarnon (NESO)" w:date="2024-11-19T13:05:00Z">
                      <w:r>
                        <w:rPr>
                          <w:rFonts w:ascii="Arial" w:eastAsia="Arial" w:hAnsi="Arial"/>
                          <w:color w:val="626361"/>
                          <w:sz w:val="20"/>
                          <w:lang w:val="en-US"/>
                        </w:rPr>
                        <w:delText>R</w:delText>
                      </w:r>
                      <w:r>
                        <w:rPr>
                          <w:rFonts w:ascii="Arial" w:eastAsia="Arial" w:hAnsi="Arial"/>
                          <w:color w:val="626361"/>
                          <w:sz w:val="20"/>
                          <w:lang w:val="en-US"/>
                        </w:rPr>
                        <w:tab/>
                        <w:delText>Submission Messages. See Table 22 for Data Part Details</w:delText>
                      </w:r>
                    </w:del>
                  </w:p>
                </w:txbxContent>
              </v:textbox>
              <w10:wrap type="square" anchorx="page" anchory="page"/>
            </v:shape>
          </w:pict>
        </w:r>
        <w:r>
          <w:rPr>
            <w:rFonts w:ascii="Times New Roman" w:eastAsia="PMingLiU" w:hAnsi="Times New Roman"/>
            <w:i w:val="0"/>
            <w:color w:val="auto"/>
            <w:sz w:val="22"/>
          </w:rPr>
          <w:pict w14:anchorId="291BB657">
            <v:shape id="_x0000_s2146" type="#_x0000_t202" style="position:absolute;left:0;text-align:left;margin-left:54.7pt;margin-top:452.8pt;width:133.95pt;height:12.4pt;z-index:-251544576;mso-wrap-distance-left:0;mso-wrap-distance-right:0;mso-position-horizontal-relative:page;mso-position-vertical-relative:page" filled="f" stroked="f">
              <v:textbox style="mso-next-textbox:#_x0000_s2146" inset="0,0,0,0">
                <w:txbxContent>
                  <w:p w14:paraId="7C65BD77" w14:textId="77777777" w:rsidR="00E1101E" w:rsidRDefault="00000000">
                    <w:pPr>
                      <w:spacing w:after="30" w:line="216" w:lineRule="exact"/>
                      <w:textAlignment w:val="baseline"/>
                      <w:rPr>
                        <w:del w:id="621" w:author="Stuart McLarnon (NESO)" w:date="2024-11-19T13:05:00Z"/>
                        <w:rFonts w:ascii="Arial" w:eastAsia="Arial" w:hAnsi="Arial"/>
                        <w:b/>
                        <w:i/>
                        <w:color w:val="717174"/>
                        <w:spacing w:val="-5"/>
                        <w:sz w:val="18"/>
                      </w:rPr>
                    </w:pPr>
                    <w:del w:id="622" w:author="Stuart McLarnon (NESO)" w:date="2024-11-19T13:05:00Z">
                      <w:r>
                        <w:rPr>
                          <w:rFonts w:ascii="Arial" w:eastAsia="Arial" w:hAnsi="Arial"/>
                          <w:b/>
                          <w:i/>
                          <w:color w:val="717174"/>
                          <w:spacing w:val="-5"/>
                          <w:sz w:val="18"/>
                          <w:lang w:val="en-US"/>
                        </w:rPr>
                        <w:delText xml:space="preserve">Table 7 </w:delText>
                      </w:r>
                      <w:r>
                        <w:rPr>
                          <w:rFonts w:ascii="Arial" w:eastAsia="Arial" w:hAnsi="Arial"/>
                          <w:i/>
                          <w:color w:val="717174"/>
                          <w:spacing w:val="-5"/>
                          <w:sz w:val="18"/>
                          <w:lang w:val="en-US"/>
                        </w:rPr>
                        <w:delText>- Message Header Types</w:delText>
                      </w:r>
                    </w:del>
                  </w:p>
                </w:txbxContent>
              </v:textbox>
              <w10:wrap type="square" anchorx="page" anchory="page"/>
            </v:shape>
          </w:pict>
        </w:r>
        <w:r>
          <w:rPr>
            <w:rFonts w:ascii="Times New Roman" w:eastAsia="PMingLiU" w:hAnsi="Times New Roman"/>
            <w:i w:val="0"/>
            <w:color w:val="auto"/>
            <w:sz w:val="22"/>
          </w:rPr>
          <w:pict w14:anchorId="272F0258">
            <v:shape id="_x0000_s2147" type="#_x0000_t202" style="position:absolute;left:0;text-align:left;margin-left:62.9pt;margin-top:478.4pt;width:232.55pt;height:11.65pt;z-index:-251543552;mso-wrap-distance-left:0;mso-wrap-distance-right:0;mso-position-horizontal-relative:page;mso-position-vertical-relative:page" filled="f" stroked="f">
              <v:textbox style="mso-next-textbox:#_x0000_s2147" inset="0,0,0,0">
                <w:txbxContent>
                  <w:p w14:paraId="551131CB" w14:textId="77777777" w:rsidR="00E1101E" w:rsidRDefault="00000000">
                    <w:pPr>
                      <w:tabs>
                        <w:tab w:val="right" w:pos="4680"/>
                      </w:tabs>
                      <w:spacing w:before="1" w:line="223" w:lineRule="exact"/>
                      <w:textAlignment w:val="baseline"/>
                      <w:rPr>
                        <w:del w:id="623" w:author="Stuart McLarnon (NESO)" w:date="2024-11-19T13:05:00Z"/>
                        <w:rFonts w:ascii="Arial" w:eastAsia="Arial" w:hAnsi="Arial"/>
                        <w:b/>
                        <w:color w:val="626361"/>
                        <w:sz w:val="20"/>
                      </w:rPr>
                    </w:pPr>
                    <w:del w:id="624" w:author="Stuart McLarnon (NESO)" w:date="2024-11-19T13:05:00Z">
                      <w:r>
                        <w:rPr>
                          <w:rFonts w:ascii="Arial" w:eastAsia="Arial" w:hAnsi="Arial"/>
                          <w:b/>
                          <w:color w:val="626361"/>
                          <w:sz w:val="20"/>
                          <w:lang w:val="en-US"/>
                        </w:rPr>
                        <w:delText>Code Mnemonic</w:delText>
                      </w:r>
                      <w:r>
                        <w:rPr>
                          <w:rFonts w:ascii="Arial" w:eastAsia="Arial" w:hAnsi="Arial"/>
                          <w:b/>
                          <w:color w:val="626361"/>
                          <w:sz w:val="20"/>
                          <w:lang w:val="en-US"/>
                        </w:rPr>
                        <w:tab/>
                        <w:delText>Direction Meaning</w:delText>
                      </w:r>
                    </w:del>
                  </w:p>
                </w:txbxContent>
              </v:textbox>
              <w10:wrap type="square" anchorx="page" anchory="page"/>
            </v:shape>
          </w:pict>
        </w:r>
        <w:r>
          <w:rPr>
            <w:rFonts w:ascii="Times New Roman" w:eastAsia="PMingLiU" w:hAnsi="Times New Roman"/>
            <w:i w:val="0"/>
            <w:color w:val="auto"/>
            <w:sz w:val="22"/>
          </w:rPr>
          <w:pict w14:anchorId="5179C289">
            <v:shape id="_x0000_s2148" type="#_x0000_t202" style="position:absolute;left:0;text-align:left;margin-left:72.25pt;margin-top:499.05pt;width:304.55pt;height:11.8pt;z-index:-251542528;mso-wrap-distance-left:0;mso-wrap-distance-right:0;mso-position-horizontal-relative:page;mso-position-vertical-relative:page" filled="f" stroked="f">
              <v:textbox style="mso-next-textbox:#_x0000_s2148" inset="0,0,0,0">
                <w:txbxContent>
                  <w:p w14:paraId="7277E2A2" w14:textId="77777777" w:rsidR="00E1101E" w:rsidRDefault="00000000">
                    <w:pPr>
                      <w:tabs>
                        <w:tab w:val="left" w:pos="504"/>
                        <w:tab w:val="left" w:pos="2520"/>
                        <w:tab w:val="right" w:pos="6120"/>
                      </w:tabs>
                      <w:spacing w:before="1" w:line="227" w:lineRule="exact"/>
                      <w:textAlignment w:val="baseline"/>
                      <w:rPr>
                        <w:del w:id="625" w:author="Stuart McLarnon (NESO)" w:date="2024-11-19T13:05:00Z"/>
                        <w:rFonts w:ascii="Arial" w:eastAsia="Arial" w:hAnsi="Arial"/>
                        <w:color w:val="626361"/>
                        <w:sz w:val="20"/>
                      </w:rPr>
                    </w:pPr>
                    <w:del w:id="626" w:author="Stuart McLarnon (NESO)" w:date="2024-11-19T13:05:00Z">
                      <w:r>
                        <w:rPr>
                          <w:rFonts w:ascii="Arial" w:eastAsia="Arial" w:hAnsi="Arial"/>
                          <w:color w:val="626361"/>
                          <w:sz w:val="20"/>
                          <w:lang w:val="en-US"/>
                        </w:rPr>
                        <w:delText>N</w:delText>
                      </w:r>
                      <w:r>
                        <w:rPr>
                          <w:rFonts w:ascii="Arial" w:eastAsia="Arial" w:hAnsi="Arial"/>
                          <w:color w:val="626361"/>
                          <w:sz w:val="20"/>
                          <w:lang w:val="en-US"/>
                        </w:rPr>
                        <w:tab/>
                        <w:delText>New</w:delText>
                      </w:r>
                      <w:r>
                        <w:rPr>
                          <w:rFonts w:ascii="Arial" w:eastAsia="Arial" w:hAnsi="Arial"/>
                          <w:color w:val="626361"/>
                          <w:sz w:val="20"/>
                          <w:lang w:val="en-US"/>
                        </w:rPr>
                        <w:tab/>
                        <w:delText>Send</w:delText>
                      </w:r>
                      <w:r>
                        <w:rPr>
                          <w:rFonts w:ascii="Arial" w:eastAsia="Arial" w:hAnsi="Arial"/>
                          <w:color w:val="626361"/>
                          <w:sz w:val="20"/>
                          <w:lang w:val="en-US"/>
                        </w:rPr>
                        <w:tab/>
                        <w:delText>A new (real-time) message.</w:delText>
                      </w:r>
                    </w:del>
                  </w:p>
                </w:txbxContent>
              </v:textbox>
              <w10:wrap type="square" anchorx="page" anchory="page"/>
            </v:shape>
          </w:pict>
        </w:r>
        <w:r>
          <w:rPr>
            <w:rFonts w:ascii="Times New Roman" w:eastAsia="PMingLiU" w:hAnsi="Times New Roman"/>
            <w:i w:val="0"/>
            <w:color w:val="auto"/>
            <w:sz w:val="22"/>
          </w:rPr>
          <w:pict w14:anchorId="4728D012">
            <v:shape id="_x0000_s2149" type="#_x0000_t202" style="position:absolute;left:0;text-align:left;margin-left:70.55pt;margin-top:519.9pt;width:416.65pt;height:46.2pt;z-index:-251541504;mso-wrap-distance-left:0;mso-wrap-distance-right:0;mso-position-horizontal-relative:page;mso-position-vertical-relative:page" filled="f" stroked="f">
              <v:textbox style="mso-next-textbox:#_x0000_s2149" inset="0,0,0,0">
                <w:txbxContent>
                  <w:p w14:paraId="7EC81725" w14:textId="77777777" w:rsidR="00E1101E" w:rsidRDefault="00000000">
                    <w:pPr>
                      <w:tabs>
                        <w:tab w:val="left" w:pos="576"/>
                        <w:tab w:val="left" w:pos="2520"/>
                        <w:tab w:val="right" w:pos="8352"/>
                      </w:tabs>
                      <w:spacing w:before="1" w:line="232" w:lineRule="exact"/>
                      <w:textAlignment w:val="baseline"/>
                      <w:rPr>
                        <w:del w:id="627" w:author="Stuart McLarnon (NESO)" w:date="2024-11-19T13:05:00Z"/>
                        <w:rFonts w:ascii="Arial" w:eastAsia="Arial" w:hAnsi="Arial"/>
                        <w:color w:val="626361"/>
                        <w:sz w:val="20"/>
                      </w:rPr>
                    </w:pPr>
                    <w:del w:id="628" w:author="Stuart McLarnon (NESO)" w:date="2024-11-19T13:05:00Z">
                      <w:r>
                        <w:rPr>
                          <w:rFonts w:ascii="Arial" w:eastAsia="Arial" w:hAnsi="Arial"/>
                          <w:color w:val="626361"/>
                          <w:sz w:val="20"/>
                          <w:lang w:val="en-US"/>
                        </w:rPr>
                        <w:delText>W</w:delText>
                      </w:r>
                      <w:r>
                        <w:rPr>
                          <w:rFonts w:ascii="Arial" w:eastAsia="Arial" w:hAnsi="Arial"/>
                          <w:color w:val="626361"/>
                          <w:sz w:val="20"/>
                          <w:lang w:val="en-US"/>
                        </w:rPr>
                        <w:tab/>
                        <w:delText>Waiting</w:delText>
                      </w:r>
                      <w:r>
                        <w:rPr>
                          <w:rFonts w:ascii="Arial" w:eastAsia="Arial" w:hAnsi="Arial"/>
                          <w:color w:val="626361"/>
                          <w:sz w:val="20"/>
                          <w:lang w:val="en-US"/>
                        </w:rPr>
                        <w:tab/>
                        <w:delText>Return</w:delText>
                      </w:r>
                      <w:r>
                        <w:rPr>
                          <w:rFonts w:ascii="Arial" w:eastAsia="Arial" w:hAnsi="Arial"/>
                          <w:color w:val="626361"/>
                          <w:sz w:val="20"/>
                          <w:lang w:val="en-US"/>
                        </w:rPr>
                        <w:tab/>
                        <w:delText>The remote Communications Layer has received &amp;</w:delText>
                      </w:r>
                    </w:del>
                  </w:p>
                  <w:p w14:paraId="5D2CDDF3" w14:textId="77777777" w:rsidR="00E1101E" w:rsidRDefault="00000000">
                    <w:pPr>
                      <w:spacing w:before="1" w:line="228" w:lineRule="exact"/>
                      <w:ind w:left="3672"/>
                      <w:jc w:val="both"/>
                      <w:textAlignment w:val="baseline"/>
                      <w:rPr>
                        <w:del w:id="629" w:author="Stuart McLarnon (NESO)" w:date="2024-11-19T13:05:00Z"/>
                        <w:rFonts w:ascii="Arial" w:eastAsia="Arial" w:hAnsi="Arial"/>
                        <w:color w:val="626361"/>
                        <w:sz w:val="20"/>
                      </w:rPr>
                    </w:pPr>
                    <w:del w:id="630" w:author="Stuart McLarnon (NESO)" w:date="2024-11-19T13:05:00Z">
                      <w:r>
                        <w:rPr>
                          <w:rFonts w:ascii="Arial" w:eastAsia="Arial" w:hAnsi="Arial"/>
                          <w:color w:val="626361"/>
                          <w:sz w:val="20"/>
                          <w:lang w:val="en-US"/>
                        </w:rPr>
                        <w:delText>validated the referenced message. It is now waiting for manual action. This type is often called Technical Acknowledgement in earlier papers.</w:delText>
                      </w:r>
                    </w:del>
                  </w:p>
                </w:txbxContent>
              </v:textbox>
              <w10:wrap type="square" anchorx="page" anchory="page"/>
            </v:shape>
          </w:pict>
        </w:r>
        <w:r>
          <w:rPr>
            <w:rFonts w:ascii="Times New Roman" w:eastAsia="PMingLiU" w:hAnsi="Times New Roman"/>
            <w:i w:val="0"/>
            <w:color w:val="auto"/>
            <w:sz w:val="22"/>
          </w:rPr>
          <w:pict w14:anchorId="03C31544">
            <v:shape id="_x0000_s2150" type="#_x0000_t202" style="position:absolute;left:0;text-align:left;margin-left:71.5pt;margin-top:607.5pt;width:415.45pt;height:11.65pt;z-index:-251540480;mso-wrap-distance-left:0;mso-wrap-distance-right:0;mso-position-horizontal-relative:page;mso-position-vertical-relative:page" filled="f" stroked="f">
              <v:textbox style="mso-next-textbox:#_x0000_s2150" inset="0,0,0,0">
                <w:txbxContent>
                  <w:p w14:paraId="7A9359FA" w14:textId="77777777" w:rsidR="00E1101E" w:rsidRDefault="00000000">
                    <w:pPr>
                      <w:tabs>
                        <w:tab w:val="left" w:pos="2520"/>
                        <w:tab w:val="right" w:pos="8280"/>
                      </w:tabs>
                      <w:spacing w:before="1" w:line="218" w:lineRule="exact"/>
                      <w:textAlignment w:val="baseline"/>
                      <w:rPr>
                        <w:del w:id="631" w:author="Stuart McLarnon (NESO)" w:date="2024-11-19T13:05:00Z"/>
                        <w:rFonts w:ascii="Arial" w:eastAsia="Arial" w:hAnsi="Arial"/>
                        <w:color w:val="626361"/>
                        <w:sz w:val="20"/>
                      </w:rPr>
                    </w:pPr>
                    <w:del w:id="632" w:author="Stuart McLarnon (NESO)" w:date="2024-11-19T13:05:00Z">
                      <w:r>
                        <w:rPr>
                          <w:rFonts w:ascii="Arial" w:eastAsia="Arial" w:hAnsi="Arial"/>
                          <w:color w:val="626361"/>
                          <w:sz w:val="20"/>
                          <w:lang w:val="en-US"/>
                        </w:rPr>
                        <w:delText>A Acceptance</w:delText>
                      </w:r>
                      <w:r>
                        <w:rPr>
                          <w:rFonts w:ascii="Arial" w:eastAsia="Arial" w:hAnsi="Arial"/>
                          <w:color w:val="626361"/>
                          <w:sz w:val="20"/>
                          <w:lang w:val="en-US"/>
                        </w:rPr>
                        <w:tab/>
                        <w:delText>Return</w:delText>
                      </w:r>
                      <w:r>
                        <w:rPr>
                          <w:rFonts w:ascii="Arial" w:eastAsia="Arial" w:hAnsi="Arial"/>
                          <w:color w:val="626361"/>
                          <w:sz w:val="20"/>
                          <w:lang w:val="en-US"/>
                        </w:rPr>
                        <w:tab/>
                        <w:delText>The remote operator accepts the referenced</w:delText>
                      </w:r>
                    </w:del>
                  </w:p>
                </w:txbxContent>
              </v:textbox>
              <w10:wrap type="square" anchorx="page" anchory="page"/>
            </v:shape>
          </w:pict>
        </w:r>
        <w:r>
          <w:rPr>
            <w:rFonts w:ascii="Times New Roman" w:eastAsia="PMingLiU" w:hAnsi="Times New Roman"/>
            <w:i w:val="0"/>
            <w:color w:val="auto"/>
            <w:sz w:val="22"/>
          </w:rPr>
          <w:pict w14:anchorId="6E137332">
            <v:shape id="_x0000_s2151" type="#_x0000_t202" style="position:absolute;left:0;text-align:left;margin-left:255.6pt;margin-top:619.15pt;width:42.25pt;height:11.55pt;z-index:-251539456;mso-wrap-distance-left:0;mso-wrap-distance-right:0;mso-position-horizontal-relative:page;mso-position-vertical-relative:page" filled="f" stroked="f">
              <v:textbox style="mso-next-textbox:#_x0000_s2151" inset="0,0,0,0">
                <w:txbxContent>
                  <w:p w14:paraId="6453B7E1" w14:textId="77777777" w:rsidR="00E1101E" w:rsidRDefault="00000000">
                    <w:pPr>
                      <w:spacing w:line="217" w:lineRule="exact"/>
                      <w:textAlignment w:val="baseline"/>
                      <w:rPr>
                        <w:del w:id="633" w:author="Stuart McLarnon (NESO)" w:date="2024-11-19T13:05:00Z"/>
                        <w:rFonts w:ascii="Arial" w:eastAsia="Arial" w:hAnsi="Arial"/>
                        <w:color w:val="626361"/>
                        <w:spacing w:val="-15"/>
                        <w:sz w:val="20"/>
                      </w:rPr>
                    </w:pPr>
                    <w:del w:id="634" w:author="Stuart McLarnon (NESO)" w:date="2024-11-19T13:05:00Z">
                      <w:r>
                        <w:rPr>
                          <w:rFonts w:ascii="Arial" w:eastAsia="Arial" w:hAnsi="Arial"/>
                          <w:color w:val="626361"/>
                          <w:spacing w:val="-15"/>
                          <w:sz w:val="20"/>
                          <w:lang w:val="en-US"/>
                        </w:rPr>
                        <w:delText>message.</w:delText>
                      </w:r>
                    </w:del>
                  </w:p>
                </w:txbxContent>
              </v:textbox>
              <w10:wrap type="square" anchorx="page" anchory="page"/>
            </v:shape>
          </w:pict>
        </w:r>
        <w:r>
          <w:rPr>
            <w:rFonts w:ascii="Times New Roman" w:eastAsia="PMingLiU" w:hAnsi="Times New Roman"/>
            <w:i w:val="0"/>
            <w:color w:val="auto"/>
            <w:sz w:val="22"/>
          </w:rPr>
          <w:pict w14:anchorId="7B37266B">
            <v:shape id="_x0000_s2152" type="#_x0000_t202" style="position:absolute;left:0;text-align:left;margin-left:72.25pt;margin-top:639.65pt;width:414.7pt;height:11.8pt;z-index:-251538432;mso-wrap-distance-left:0;mso-wrap-distance-right:0;mso-position-horizontal-relative:page;mso-position-vertical-relative:page" filled="f" stroked="f">
              <v:textbox style="mso-next-textbox:#_x0000_s2152" inset="0,0,0,0">
                <w:txbxContent>
                  <w:p w14:paraId="019A503F" w14:textId="77777777" w:rsidR="00E1101E" w:rsidRDefault="00000000">
                    <w:pPr>
                      <w:tabs>
                        <w:tab w:val="left" w:pos="2520"/>
                        <w:tab w:val="right" w:pos="8280"/>
                      </w:tabs>
                      <w:spacing w:before="1" w:line="223" w:lineRule="exact"/>
                      <w:textAlignment w:val="baseline"/>
                      <w:rPr>
                        <w:del w:id="635" w:author="Stuart McLarnon (NESO)" w:date="2024-11-19T13:05:00Z"/>
                        <w:rFonts w:ascii="Arial" w:eastAsia="Arial" w:hAnsi="Arial"/>
                        <w:color w:val="626361"/>
                        <w:sz w:val="20"/>
                      </w:rPr>
                    </w:pPr>
                    <w:del w:id="636" w:author="Stuart McLarnon (NESO)" w:date="2024-11-19T13:05:00Z">
                      <w:r>
                        <w:rPr>
                          <w:rFonts w:ascii="Arial" w:eastAsia="Arial" w:hAnsi="Arial"/>
                          <w:color w:val="626361"/>
                          <w:sz w:val="20"/>
                          <w:lang w:val="en-US"/>
                        </w:rPr>
                        <w:delText>R Reject</w:delText>
                      </w:r>
                      <w:r>
                        <w:rPr>
                          <w:rFonts w:ascii="Arial" w:eastAsia="Arial" w:hAnsi="Arial"/>
                          <w:color w:val="626361"/>
                          <w:sz w:val="20"/>
                          <w:lang w:val="en-US"/>
                        </w:rPr>
                        <w:tab/>
                        <w:delText>Return</w:delText>
                      </w:r>
                      <w:r>
                        <w:rPr>
                          <w:rFonts w:ascii="Arial" w:eastAsia="Arial" w:hAnsi="Arial"/>
                          <w:color w:val="626361"/>
                          <w:sz w:val="20"/>
                          <w:lang w:val="en-US"/>
                        </w:rPr>
                        <w:tab/>
                        <w:delText>The remote operator rejects the referenced</w:delText>
                      </w:r>
                    </w:del>
                  </w:p>
                </w:txbxContent>
              </v:textbox>
              <w10:wrap type="square" anchorx="page" anchory="page"/>
            </v:shape>
          </w:pict>
        </w:r>
        <w:r>
          <w:rPr>
            <w:rFonts w:ascii="Times New Roman" w:eastAsia="PMingLiU" w:hAnsi="Times New Roman"/>
            <w:i w:val="0"/>
            <w:color w:val="auto"/>
            <w:sz w:val="22"/>
          </w:rPr>
          <w:pict w14:anchorId="0DC9CE63">
            <v:shape id="_x0000_s2153" type="#_x0000_t202" style="position:absolute;left:0;text-align:left;margin-left:255.6pt;margin-top:651.45pt;width:42.25pt;height:11.55pt;z-index:-251537408;mso-wrap-distance-left:0;mso-wrap-distance-right:0;mso-position-horizontal-relative:page;mso-position-vertical-relative:page" filled="f" stroked="f">
              <v:textbox style="mso-next-textbox:#_x0000_s2153" inset="0,0,0,0">
                <w:txbxContent>
                  <w:p w14:paraId="1A4F2A1E" w14:textId="77777777" w:rsidR="00E1101E" w:rsidRDefault="00000000">
                    <w:pPr>
                      <w:spacing w:line="219" w:lineRule="exact"/>
                      <w:textAlignment w:val="baseline"/>
                      <w:rPr>
                        <w:del w:id="637" w:author="Stuart McLarnon (NESO)" w:date="2024-11-19T13:05:00Z"/>
                        <w:rFonts w:ascii="Arial" w:eastAsia="Arial" w:hAnsi="Arial"/>
                        <w:color w:val="626361"/>
                        <w:spacing w:val="-15"/>
                        <w:sz w:val="20"/>
                      </w:rPr>
                    </w:pPr>
                    <w:del w:id="638" w:author="Stuart McLarnon (NESO)" w:date="2024-11-19T13:05:00Z">
                      <w:r>
                        <w:rPr>
                          <w:rFonts w:ascii="Arial" w:eastAsia="Arial" w:hAnsi="Arial"/>
                          <w:color w:val="626361"/>
                          <w:spacing w:val="-15"/>
                          <w:sz w:val="20"/>
                          <w:lang w:val="en-US"/>
                        </w:rPr>
                        <w:delText>message.</w:delText>
                      </w:r>
                    </w:del>
                  </w:p>
                </w:txbxContent>
              </v:textbox>
              <w10:wrap type="square" anchorx="page" anchory="page"/>
            </v:shape>
          </w:pict>
        </w:r>
        <w:r>
          <w:rPr>
            <w:rFonts w:ascii="Times New Roman" w:eastAsia="PMingLiU" w:hAnsi="Times New Roman"/>
            <w:i w:val="0"/>
            <w:color w:val="auto"/>
            <w:sz w:val="22"/>
          </w:rPr>
          <w:pict w14:anchorId="11FF54A7">
            <v:shape id="_x0000_s2154" type="#_x0000_t202" style="position:absolute;left:0;text-align:left;margin-left:72.25pt;margin-top:672.05pt;width:415.65pt;height:34.7pt;z-index:-251536384;mso-wrap-distance-left:0;mso-wrap-distance-right:0;mso-position-horizontal-relative:page;mso-position-vertical-relative:page" filled="f" stroked="f">
              <v:textbox style="mso-next-textbox:#_x0000_s2154" inset="0,0,0,0">
                <w:txbxContent>
                  <w:p w14:paraId="6ED4DE43" w14:textId="77777777" w:rsidR="00E1101E" w:rsidRDefault="00000000">
                    <w:pPr>
                      <w:tabs>
                        <w:tab w:val="left" w:pos="504"/>
                        <w:tab w:val="left" w:pos="2520"/>
                        <w:tab w:val="right" w:pos="8280"/>
                      </w:tabs>
                      <w:spacing w:before="1" w:line="232" w:lineRule="exact"/>
                      <w:textAlignment w:val="baseline"/>
                      <w:rPr>
                        <w:del w:id="639" w:author="Stuart McLarnon (NESO)" w:date="2024-11-19T13:05:00Z"/>
                        <w:rFonts w:ascii="Arial" w:eastAsia="Arial" w:hAnsi="Arial"/>
                        <w:color w:val="626361"/>
                        <w:sz w:val="20"/>
                      </w:rPr>
                    </w:pPr>
                    <w:del w:id="640" w:author="Stuart McLarnon (NESO)" w:date="2024-11-19T13:05:00Z">
                      <w:r>
                        <w:rPr>
                          <w:rFonts w:ascii="Arial" w:eastAsia="Arial" w:hAnsi="Arial"/>
                          <w:color w:val="626361"/>
                          <w:sz w:val="20"/>
                          <w:lang w:val="en-US"/>
                        </w:rPr>
                        <w:delText>T</w:delText>
                      </w:r>
                      <w:r>
                        <w:rPr>
                          <w:rFonts w:ascii="Arial" w:eastAsia="Arial" w:hAnsi="Arial"/>
                          <w:color w:val="626361"/>
                          <w:sz w:val="20"/>
                          <w:lang w:val="en-US"/>
                        </w:rPr>
                        <w:tab/>
                        <w:delText>Telephoned</w:delText>
                      </w:r>
                      <w:r>
                        <w:rPr>
                          <w:rFonts w:ascii="Arial" w:eastAsia="Arial" w:hAnsi="Arial"/>
                          <w:color w:val="626361"/>
                          <w:sz w:val="20"/>
                          <w:lang w:val="en-US"/>
                        </w:rPr>
                        <w:tab/>
                        <w:delText>Send</w:delText>
                      </w:r>
                      <w:r>
                        <w:rPr>
                          <w:rFonts w:ascii="Arial" w:eastAsia="Arial" w:hAnsi="Arial"/>
                          <w:color w:val="626361"/>
                          <w:sz w:val="20"/>
                          <w:lang w:val="en-US"/>
                        </w:rPr>
                        <w:tab/>
                        <w:delText>Upon re-connection of systems, messages that have</w:delText>
                      </w:r>
                    </w:del>
                  </w:p>
                  <w:p w14:paraId="775FAE84" w14:textId="77777777" w:rsidR="00E1101E" w:rsidRDefault="00000000">
                    <w:pPr>
                      <w:spacing w:before="1" w:line="225" w:lineRule="exact"/>
                      <w:ind w:left="3600"/>
                      <w:jc w:val="both"/>
                      <w:textAlignment w:val="baseline"/>
                      <w:rPr>
                        <w:del w:id="641" w:author="Stuart McLarnon (NESO)" w:date="2024-11-19T13:05:00Z"/>
                        <w:rFonts w:ascii="Arial" w:eastAsia="Arial" w:hAnsi="Arial"/>
                        <w:color w:val="626361"/>
                        <w:spacing w:val="-1"/>
                        <w:sz w:val="20"/>
                      </w:rPr>
                    </w:pPr>
                    <w:del w:id="642" w:author="Stuart McLarnon (NESO)" w:date="2024-11-19T13:05:00Z">
                      <w:r>
                        <w:rPr>
                          <w:rFonts w:ascii="Arial" w:eastAsia="Arial" w:hAnsi="Arial"/>
                          <w:color w:val="626361"/>
                          <w:spacing w:val="-1"/>
                          <w:sz w:val="20"/>
                          <w:lang w:val="en-US"/>
                        </w:rPr>
                        <w:delText>been transmitted by telephone are sent electronically to allow the systems to reconcile themselves.</w:delText>
                      </w:r>
                    </w:del>
                  </w:p>
                </w:txbxContent>
              </v:textbox>
              <w10:wrap type="square" anchorx="page" anchory="page"/>
            </v:shape>
          </w:pict>
        </w:r>
        <w:r>
          <w:rPr>
            <w:rFonts w:ascii="Times New Roman" w:eastAsia="PMingLiU" w:hAnsi="Times New Roman"/>
            <w:i w:val="0"/>
            <w:color w:val="auto"/>
            <w:sz w:val="22"/>
          </w:rPr>
          <w:pict w14:anchorId="0B5F5659">
            <v:shape id="_x0000_s2155" type="#_x0000_t202" style="position:absolute;left:0;text-align:left;margin-left:72.25pt;margin-top:715.75pt;width:415.45pt;height:11.8pt;z-index:-251535360;mso-wrap-distance-left:0;mso-wrap-distance-right:0;mso-position-horizontal-relative:page;mso-position-vertical-relative:page" filled="f" stroked="f">
              <v:textbox style="mso-next-textbox:#_x0000_s2155" inset="0,0,0,0">
                <w:txbxContent>
                  <w:p w14:paraId="02949E0B" w14:textId="77777777" w:rsidR="00E1101E" w:rsidRDefault="00000000">
                    <w:pPr>
                      <w:tabs>
                        <w:tab w:val="left" w:pos="504"/>
                        <w:tab w:val="left" w:pos="2520"/>
                        <w:tab w:val="right" w:pos="8280"/>
                      </w:tabs>
                      <w:spacing w:before="1" w:line="228" w:lineRule="exact"/>
                      <w:textAlignment w:val="baseline"/>
                      <w:rPr>
                        <w:del w:id="643" w:author="Stuart McLarnon (NESO)" w:date="2024-11-19T13:05:00Z"/>
                        <w:rFonts w:ascii="Arial" w:eastAsia="Arial" w:hAnsi="Arial"/>
                        <w:color w:val="626361"/>
                        <w:sz w:val="20"/>
                      </w:rPr>
                    </w:pPr>
                    <w:del w:id="644" w:author="Stuart McLarnon (NESO)" w:date="2024-11-19T13:05:00Z">
                      <w:r>
                        <w:rPr>
                          <w:rFonts w:ascii="Arial" w:eastAsia="Arial" w:hAnsi="Arial"/>
                          <w:color w:val="626361"/>
                          <w:sz w:val="20"/>
                          <w:lang w:val="en-US"/>
                        </w:rPr>
                        <w:delText>D</w:delText>
                      </w:r>
                      <w:r>
                        <w:rPr>
                          <w:rFonts w:ascii="Arial" w:eastAsia="Arial" w:hAnsi="Arial"/>
                          <w:color w:val="626361"/>
                          <w:sz w:val="20"/>
                          <w:lang w:val="en-US"/>
                        </w:rPr>
                        <w:tab/>
                        <w:delText>Dispute</w:delText>
                      </w:r>
                      <w:r>
                        <w:rPr>
                          <w:rFonts w:ascii="Arial" w:eastAsia="Arial" w:hAnsi="Arial"/>
                          <w:color w:val="626361"/>
                          <w:sz w:val="20"/>
                          <w:lang w:val="en-US"/>
                        </w:rPr>
                        <w:tab/>
                        <w:delText>Return</w:delText>
                      </w:r>
                      <w:r>
                        <w:rPr>
                          <w:rFonts w:ascii="Arial" w:eastAsia="Arial" w:hAnsi="Arial"/>
                          <w:color w:val="626361"/>
                          <w:sz w:val="20"/>
                          <w:lang w:val="en-US"/>
                        </w:rPr>
                        <w:tab/>
                        <w:delText>The remote system cannot reconcile a manually</w:delText>
                      </w:r>
                    </w:del>
                  </w:p>
                </w:txbxContent>
              </v:textbox>
              <w10:wrap type="square" anchorx="page" anchory="page"/>
            </v:shape>
          </w:pict>
        </w:r>
        <w:r>
          <w:rPr>
            <w:rFonts w:ascii="Times New Roman" w:eastAsia="PMingLiU" w:hAnsi="Times New Roman"/>
            <w:i w:val="0"/>
            <w:color w:val="auto"/>
            <w:sz w:val="22"/>
          </w:rPr>
          <w:pict w14:anchorId="63805957">
            <v:shape id="_x0000_s2156" type="#_x0000_t202" style="position:absolute;left:0;text-align:left;margin-left:255.35pt;margin-top:727.55pt;width:87.35pt;height:11.35pt;z-index:-251534336;mso-wrap-distance-left:0;mso-wrap-distance-right:0;mso-position-horizontal-relative:page;mso-position-vertical-relative:page" filled="f" stroked="f">
              <v:textbox style="mso-next-textbox:#_x0000_s2156" inset="0,0,0,0">
                <w:txbxContent>
                  <w:p w14:paraId="2FAB101C" w14:textId="77777777" w:rsidR="00E1101E" w:rsidRDefault="00000000">
                    <w:pPr>
                      <w:spacing w:line="223" w:lineRule="exact"/>
                      <w:textAlignment w:val="baseline"/>
                      <w:rPr>
                        <w:del w:id="645" w:author="Stuart McLarnon (NESO)" w:date="2024-11-19T13:05:00Z"/>
                        <w:rFonts w:ascii="Arial" w:eastAsia="Arial" w:hAnsi="Arial"/>
                        <w:color w:val="626361"/>
                        <w:spacing w:val="-6"/>
                        <w:sz w:val="20"/>
                      </w:rPr>
                    </w:pPr>
                    <w:del w:id="646" w:author="Stuart McLarnon (NESO)" w:date="2024-11-19T13:05:00Z">
                      <w:r>
                        <w:rPr>
                          <w:rFonts w:ascii="Arial" w:eastAsia="Arial" w:hAnsi="Arial"/>
                          <w:color w:val="626361"/>
                          <w:spacing w:val="-6"/>
                          <w:sz w:val="20"/>
                          <w:lang w:val="en-US"/>
                        </w:rPr>
                        <w:delText>entered transaction.</w:delText>
                      </w:r>
                    </w:del>
                  </w:p>
                </w:txbxContent>
              </v:textbox>
              <w10:wrap type="square" anchorx="page" anchory="page"/>
            </v:shape>
          </w:pict>
        </w:r>
        <w:r>
          <w:rPr>
            <w:rFonts w:ascii="Times New Roman" w:eastAsia="PMingLiU" w:hAnsi="Times New Roman"/>
            <w:i w:val="0"/>
            <w:color w:val="auto"/>
            <w:sz w:val="22"/>
          </w:rPr>
          <w:pict w14:anchorId="4DF0439C">
            <v:shape id="_x0000_s2157" type="#_x0000_t202" style="position:absolute;left:0;text-align:left;margin-left:57.35pt;margin-top:797.55pt;width:366.75pt;height:12.35pt;z-index:-251533312;mso-wrap-distance-left:0;mso-wrap-distance-right:0;mso-position-horizontal-relative:page;mso-position-vertical-relative:page" filled="f" stroked="f">
              <v:textbox style="mso-next-textbox:#_x0000_s2157" inset="0,0,0,0">
                <w:txbxContent>
                  <w:p w14:paraId="1EB64151" w14:textId="77777777" w:rsidR="00E1101E" w:rsidRDefault="00000000">
                    <w:pPr>
                      <w:spacing w:before="2" w:after="21" w:line="211" w:lineRule="exact"/>
                      <w:textAlignment w:val="baseline"/>
                      <w:rPr>
                        <w:del w:id="647" w:author="Stuart McLarnon (NESO)" w:date="2024-11-19T13:05:00Z"/>
                        <w:rFonts w:ascii="Arial" w:eastAsia="Arial" w:hAnsi="Arial"/>
                        <w:color w:val="000000"/>
                        <w:spacing w:val="-2"/>
                        <w:sz w:val="18"/>
                      </w:rPr>
                    </w:pPr>
                    <w:del w:id="648"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ascii="Times New Roman" w:eastAsia="PMingLiU" w:hAnsi="Times New Roman"/>
            <w:i w:val="0"/>
            <w:color w:val="auto"/>
            <w:sz w:val="22"/>
          </w:rPr>
          <w:pict w14:anchorId="155E8BD2">
            <v:shape id="_x0000_s2158" type="#_x0000_t202" style="position:absolute;left:0;text-align:left;margin-left:57.6pt;margin-top:810.95pt;width:480.95pt;height:10.65pt;z-index:-251532288;mso-wrap-distance-left:0;mso-wrap-distance-right:0;mso-position-horizontal-relative:page;mso-position-vertical-relative:page" filled="f" stroked="f">
              <v:textbox style="mso-next-textbox:#_x0000_s2158" inset="0,0,0,0">
                <w:txbxContent>
                  <w:p w14:paraId="514DC5B4" w14:textId="77777777" w:rsidR="00E1101E" w:rsidRDefault="00000000">
                    <w:pPr>
                      <w:tabs>
                        <w:tab w:val="right" w:pos="9648"/>
                      </w:tabs>
                      <w:spacing w:before="2" w:line="209" w:lineRule="exact"/>
                      <w:textAlignment w:val="baseline"/>
                      <w:rPr>
                        <w:del w:id="649" w:author="Stuart McLarnon (NESO)" w:date="2024-11-19T13:05:00Z"/>
                        <w:rFonts w:ascii="Arial" w:eastAsia="Arial" w:hAnsi="Arial"/>
                        <w:color w:val="000000"/>
                        <w:sz w:val="18"/>
                      </w:rPr>
                    </w:pPr>
                    <w:del w:id="650"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7</w:delText>
                      </w:r>
                    </w:del>
                  </w:p>
                </w:txbxContent>
              </v:textbox>
              <w10:wrap type="square" anchorx="page" anchory="page"/>
            </v:shape>
          </w:pict>
        </w:r>
      </w:del>
      <w:r w:rsidR="00B54E44">
        <w:t xml:space="preserve">Table </w:t>
      </w:r>
      <w:del w:id="651" w:author="Stuart McLarnon (NESO)" w:date="2024-11-19T13:05:00Z">
        <w:r>
          <w:rPr>
            <w:rFonts w:ascii="Arial" w:eastAsia="Arial" w:hAnsi="Arial"/>
            <w:b/>
            <w:color w:val="717174"/>
            <w:lang w:val="en-US"/>
          </w:rPr>
          <w:delText xml:space="preserve">6 </w:delText>
        </w:r>
        <w:r>
          <w:rPr>
            <w:rFonts w:ascii="Arial" w:eastAsia="Arial" w:hAnsi="Arial"/>
            <w:color w:val="717174"/>
            <w:lang w:val="en-US"/>
          </w:rPr>
          <w:delText>-</w:delText>
        </w:r>
      </w:del>
      <w:ins w:id="652" w:author="Stuart McLarnon (NESO)" w:date="2024-11-19T13:05:00Z">
        <w:r w:rsidR="00B54E44">
          <w:fldChar w:fldCharType="begin"/>
        </w:r>
        <w:r w:rsidR="00B54E44">
          <w:instrText xml:space="preserve"> SEQ Table \* ARABIC </w:instrText>
        </w:r>
        <w:r w:rsidR="00B54E44">
          <w:fldChar w:fldCharType="separate"/>
        </w:r>
        <w:r w:rsidR="00E65479">
          <w:rPr>
            <w:noProof/>
          </w:rPr>
          <w:t>6</w:t>
        </w:r>
        <w:r w:rsidR="00B54E44">
          <w:rPr>
            <w:noProof/>
          </w:rPr>
          <w:fldChar w:fldCharType="end"/>
        </w:r>
        <w:bookmarkEnd w:id="598"/>
        <w:r w:rsidR="00B54E44">
          <w:t>:</w:t>
        </w:r>
      </w:ins>
      <w:r w:rsidR="00B54E44">
        <w:t xml:space="preserve"> </w:t>
      </w:r>
      <w:r w:rsidR="00B54E44" w:rsidRPr="00636DA3">
        <w:t>Message Header Categories</w:t>
      </w:r>
    </w:p>
    <w:p w14:paraId="29C9B07F" w14:textId="77777777" w:rsidR="00E1101E" w:rsidRDefault="00E1101E">
      <w:pPr>
        <w:rPr>
          <w:del w:id="653" w:author="Stuart McLarnon (NESO)" w:date="2024-11-19T13:05:00Z"/>
        </w:rPr>
        <w:sectPr w:rsidR="00E1101E">
          <w:pgSz w:w="11909" w:h="16838"/>
          <w:pgMar w:top="600" w:right="29" w:bottom="9701" w:left="0" w:header="720" w:footer="720" w:gutter="0"/>
          <w:cols w:space="720"/>
        </w:sectPr>
      </w:pPr>
    </w:p>
    <w:p w14:paraId="3984C431" w14:textId="77777777" w:rsidR="00E1101E" w:rsidRDefault="00000000">
      <w:pPr>
        <w:spacing w:before="14" w:after="571"/>
        <w:ind w:left="917" w:right="7819"/>
        <w:textAlignment w:val="baseline"/>
        <w:rPr>
          <w:del w:id="654" w:author="Stuart McLarnon (NESO)" w:date="2024-11-19T13:05:00Z"/>
        </w:rPr>
      </w:pPr>
      <w:del w:id="655" w:author="Stuart McLarnon (NESO)" w:date="2024-11-19T13:05:00Z">
        <w:r>
          <w:rPr>
            <w:noProof/>
          </w:rPr>
          <w:drawing>
            <wp:inline distT="0" distB="0" distL="0" distR="0" wp14:anchorId="570CE048" wp14:editId="2405002D">
              <wp:extent cx="1996440" cy="39052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8"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4FF1DAAA" w14:textId="77777777" w:rsidR="00B54E44" w:rsidRDefault="00000000" w:rsidP="00186A2A">
      <w:pPr>
        <w:ind w:left="1276"/>
        <w:rPr>
          <w:del w:id="656" w:author="Stuart McLarnon (NESO)" w:date="2024-11-19T13:05:00Z"/>
          <w:b/>
          <w:bCs/>
          <w:lang w:val="en-US"/>
        </w:rPr>
      </w:pPr>
      <w:del w:id="657" w:author="Stuart McLarnon (NESO)" w:date="2024-11-19T13:05:00Z">
        <w:r>
          <w:rPr>
            <w:rFonts w:ascii="Arial" w:eastAsia="Arial" w:hAnsi="Arial"/>
            <w:b/>
            <w:i/>
            <w:color w:val="717174"/>
            <w:sz w:val="18"/>
            <w:lang w:val="en-US"/>
          </w:rPr>
          <w:delText xml:space="preserve">Table 8 </w:delText>
        </w:r>
        <w:r>
          <w:rPr>
            <w:rFonts w:ascii="Arial" w:eastAsia="Arial" w:hAnsi="Arial"/>
            <w:i/>
            <w:color w:val="717174"/>
            <w:sz w:val="18"/>
            <w:lang w:val="en-US"/>
          </w:rPr>
          <w:delText>-</w:delText>
        </w:r>
      </w:del>
    </w:p>
    <w:tbl>
      <w:tblPr>
        <w:tblStyle w:val="ListTable2-Accent1"/>
        <w:tblW w:w="0" w:type="auto"/>
        <w:tblInd w:w="1215" w:type="dxa"/>
        <w:tblLook w:val="04A0" w:firstRow="1" w:lastRow="0" w:firstColumn="1" w:lastColumn="0" w:noHBand="0" w:noVBand="1"/>
      </w:tblPr>
      <w:tblGrid>
        <w:gridCol w:w="1281"/>
        <w:gridCol w:w="7832"/>
      </w:tblGrid>
      <w:tr w:rsidR="00B54E44" w14:paraId="27757D83" w14:textId="77777777" w:rsidTr="00186A2A">
        <w:trPr>
          <w:cnfStyle w:val="100000000000" w:firstRow="1" w:lastRow="0" w:firstColumn="0" w:lastColumn="0" w:oddVBand="0" w:evenVBand="0" w:oddHBand="0" w:evenHBand="0" w:firstRowFirstColumn="0" w:firstRowLastColumn="0" w:lastRowFirstColumn="0" w:lastRowLastColumn="0"/>
          <w:ins w:id="65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81" w:type="dxa"/>
          </w:tcPr>
          <w:p w14:paraId="30D98E81" w14:textId="6EE485E7" w:rsidR="00B54E44" w:rsidRDefault="00B54E44" w:rsidP="004A4F1E">
            <w:pPr>
              <w:rPr>
                <w:ins w:id="659" w:author="Stuart McLarnon (NESO)" w:date="2024-11-19T13:05:00Z"/>
                <w:lang w:val="en-US"/>
              </w:rPr>
            </w:pPr>
            <w:ins w:id="660" w:author="Stuart McLarnon (NESO)" w:date="2024-11-19T13:05:00Z">
              <w:r>
                <w:rPr>
                  <w:lang w:val="en-US"/>
                </w:rPr>
                <w:t xml:space="preserve">Category </w:t>
              </w:r>
            </w:ins>
          </w:p>
        </w:tc>
        <w:tc>
          <w:tcPr>
            <w:tcW w:w="7832" w:type="dxa"/>
          </w:tcPr>
          <w:p w14:paraId="253CC59A" w14:textId="77777777" w:rsidR="00B54E44" w:rsidRDefault="00B54E44" w:rsidP="004A4F1E">
            <w:pPr>
              <w:cnfStyle w:val="100000000000" w:firstRow="1" w:lastRow="0" w:firstColumn="0" w:lastColumn="0" w:oddVBand="0" w:evenVBand="0" w:oddHBand="0" w:evenHBand="0" w:firstRowFirstColumn="0" w:firstRowLastColumn="0" w:lastRowFirstColumn="0" w:lastRowLastColumn="0"/>
              <w:rPr>
                <w:ins w:id="661" w:author="Stuart McLarnon (NESO)" w:date="2024-11-19T13:05:00Z"/>
                <w:lang w:val="en-US"/>
              </w:rPr>
            </w:pPr>
            <w:ins w:id="662" w:author="Stuart McLarnon (NESO)" w:date="2024-11-19T13:05:00Z">
              <w:r>
                <w:rPr>
                  <w:lang w:val="en-US"/>
                </w:rPr>
                <w:t xml:space="preserve">Description </w:t>
              </w:r>
            </w:ins>
          </w:p>
        </w:tc>
      </w:tr>
      <w:tr w:rsidR="00B54E44" w14:paraId="1A1F6A15" w14:textId="77777777" w:rsidTr="00186A2A">
        <w:trPr>
          <w:cnfStyle w:val="000000100000" w:firstRow="0" w:lastRow="0" w:firstColumn="0" w:lastColumn="0" w:oddVBand="0" w:evenVBand="0" w:oddHBand="1" w:evenHBand="0" w:firstRowFirstColumn="0" w:firstRowLastColumn="0" w:lastRowFirstColumn="0" w:lastRowLastColumn="0"/>
          <w:ins w:id="66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81" w:type="dxa"/>
          </w:tcPr>
          <w:p w14:paraId="615CD8E3" w14:textId="77777777" w:rsidR="00B54E44" w:rsidRPr="00432CE2" w:rsidRDefault="00B54E44" w:rsidP="004A4F1E">
            <w:pPr>
              <w:jc w:val="center"/>
              <w:rPr>
                <w:ins w:id="664" w:author="Stuart McLarnon (NESO)" w:date="2024-11-19T13:05:00Z"/>
                <w:b w:val="0"/>
                <w:bCs w:val="0"/>
                <w:lang w:val="en-US"/>
              </w:rPr>
            </w:pPr>
            <w:ins w:id="665" w:author="Stuart McLarnon (NESO)" w:date="2024-11-19T13:05:00Z">
              <w:r w:rsidRPr="00432CE2">
                <w:rPr>
                  <w:b w:val="0"/>
                  <w:bCs w:val="0"/>
                  <w:lang w:val="en-US"/>
                </w:rPr>
                <w:t>C</w:t>
              </w:r>
            </w:ins>
          </w:p>
        </w:tc>
        <w:tc>
          <w:tcPr>
            <w:tcW w:w="7832" w:type="dxa"/>
          </w:tcPr>
          <w:p w14:paraId="41F9758D" w14:textId="77777777" w:rsidR="00B54E44" w:rsidRDefault="00B54E44" w:rsidP="004A4F1E">
            <w:pPr>
              <w:cnfStyle w:val="000000100000" w:firstRow="0" w:lastRow="0" w:firstColumn="0" w:lastColumn="0" w:oddVBand="0" w:evenVBand="0" w:oddHBand="1" w:evenHBand="0" w:firstRowFirstColumn="0" w:firstRowLastColumn="0" w:lastRowFirstColumn="0" w:lastRowLastColumn="0"/>
              <w:rPr>
                <w:ins w:id="666" w:author="Stuart McLarnon (NESO)" w:date="2024-11-19T13:05:00Z"/>
                <w:lang w:val="en-US"/>
              </w:rPr>
            </w:pPr>
            <w:ins w:id="667" w:author="Stuart McLarnon (NESO)" w:date="2024-11-19T13:05:00Z">
              <w:r w:rsidRPr="00432CE2">
                <w:rPr>
                  <w:lang w:val="en-US"/>
                </w:rPr>
                <w:t>Control Messages. See Table 10 for Data Part details</w:t>
              </w:r>
            </w:ins>
          </w:p>
        </w:tc>
      </w:tr>
      <w:tr w:rsidR="00B54E44" w14:paraId="5B5BF73F" w14:textId="77777777" w:rsidTr="00186A2A">
        <w:trPr>
          <w:ins w:id="66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81" w:type="dxa"/>
          </w:tcPr>
          <w:p w14:paraId="42356286" w14:textId="77777777" w:rsidR="00B54E44" w:rsidRPr="00432CE2" w:rsidRDefault="00B54E44" w:rsidP="004A4F1E">
            <w:pPr>
              <w:jc w:val="center"/>
              <w:rPr>
                <w:ins w:id="669" w:author="Stuart McLarnon (NESO)" w:date="2024-11-19T13:05:00Z"/>
                <w:b w:val="0"/>
                <w:bCs w:val="0"/>
                <w:lang w:val="en-US"/>
              </w:rPr>
            </w:pPr>
            <w:ins w:id="670" w:author="Stuart McLarnon (NESO)" w:date="2024-11-19T13:05:00Z">
              <w:r w:rsidRPr="00432CE2">
                <w:rPr>
                  <w:b w:val="0"/>
                  <w:bCs w:val="0"/>
                  <w:lang w:val="en-US"/>
                </w:rPr>
                <w:t>I</w:t>
              </w:r>
            </w:ins>
          </w:p>
        </w:tc>
        <w:tc>
          <w:tcPr>
            <w:tcW w:w="7832" w:type="dxa"/>
          </w:tcPr>
          <w:p w14:paraId="15117FAE" w14:textId="0DB2F29F" w:rsidR="00B54E44" w:rsidRDefault="00B54E44" w:rsidP="004A4F1E">
            <w:pPr>
              <w:cnfStyle w:val="000000000000" w:firstRow="0" w:lastRow="0" w:firstColumn="0" w:lastColumn="0" w:oddVBand="0" w:evenVBand="0" w:oddHBand="0" w:evenHBand="0" w:firstRowFirstColumn="0" w:firstRowLastColumn="0" w:lastRowFirstColumn="0" w:lastRowLastColumn="0"/>
              <w:rPr>
                <w:ins w:id="671" w:author="Stuart McLarnon (NESO)" w:date="2024-11-19T13:05:00Z"/>
                <w:lang w:val="en-US"/>
              </w:rPr>
            </w:pPr>
            <w:ins w:id="672" w:author="Stuart McLarnon (NESO)" w:date="2024-11-19T13:05:00Z">
              <w:r>
                <w:t>Instruction Messages. See Table 13, Table 14, Table 15, Table 16, and Table 17 for Data Part details</w:t>
              </w:r>
            </w:ins>
          </w:p>
        </w:tc>
      </w:tr>
      <w:tr w:rsidR="00B54E44" w14:paraId="1E8F00E4" w14:textId="77777777" w:rsidTr="00186A2A">
        <w:trPr>
          <w:cnfStyle w:val="000000100000" w:firstRow="0" w:lastRow="0" w:firstColumn="0" w:lastColumn="0" w:oddVBand="0" w:evenVBand="0" w:oddHBand="1" w:evenHBand="0" w:firstRowFirstColumn="0" w:firstRowLastColumn="0" w:lastRowFirstColumn="0" w:lastRowLastColumn="0"/>
          <w:ins w:id="67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81" w:type="dxa"/>
          </w:tcPr>
          <w:p w14:paraId="72291F33" w14:textId="77777777" w:rsidR="00B54E44" w:rsidRPr="00432CE2" w:rsidRDefault="00B54E44" w:rsidP="004A4F1E">
            <w:pPr>
              <w:jc w:val="center"/>
              <w:rPr>
                <w:ins w:id="674" w:author="Stuart McLarnon (NESO)" w:date="2024-11-19T13:05:00Z"/>
                <w:b w:val="0"/>
                <w:bCs w:val="0"/>
                <w:lang w:val="en-US"/>
              </w:rPr>
            </w:pPr>
            <w:ins w:id="675" w:author="Stuart McLarnon (NESO)" w:date="2024-11-19T13:05:00Z">
              <w:r w:rsidRPr="00432CE2">
                <w:rPr>
                  <w:b w:val="0"/>
                  <w:bCs w:val="0"/>
                  <w:lang w:val="en-US"/>
                </w:rPr>
                <w:t>R</w:t>
              </w:r>
            </w:ins>
          </w:p>
        </w:tc>
        <w:tc>
          <w:tcPr>
            <w:tcW w:w="7832" w:type="dxa"/>
          </w:tcPr>
          <w:p w14:paraId="2E9ED646" w14:textId="77777777" w:rsidR="00B54E44" w:rsidRDefault="00B54E44" w:rsidP="004A4F1E">
            <w:pPr>
              <w:cnfStyle w:val="000000100000" w:firstRow="0" w:lastRow="0" w:firstColumn="0" w:lastColumn="0" w:oddVBand="0" w:evenVBand="0" w:oddHBand="1" w:evenHBand="0" w:firstRowFirstColumn="0" w:firstRowLastColumn="0" w:lastRowFirstColumn="0" w:lastRowLastColumn="0"/>
              <w:rPr>
                <w:ins w:id="676" w:author="Stuart McLarnon (NESO)" w:date="2024-11-19T13:05:00Z"/>
                <w:lang w:val="en-US"/>
              </w:rPr>
            </w:pPr>
            <w:ins w:id="677" w:author="Stuart McLarnon (NESO)" w:date="2024-11-19T13:05:00Z">
              <w:r w:rsidRPr="00F54E41">
                <w:rPr>
                  <w:lang w:val="en-US"/>
                </w:rPr>
                <w:t>Submission Messages. See Table 22 for Data Part Details</w:t>
              </w:r>
            </w:ins>
          </w:p>
        </w:tc>
      </w:tr>
    </w:tbl>
    <w:p w14:paraId="4834D474" w14:textId="77777777" w:rsidR="007E4DAA" w:rsidRDefault="007E4DAA" w:rsidP="00E81398">
      <w:pPr>
        <w:pStyle w:val="Caption"/>
        <w:keepNext/>
        <w:rPr>
          <w:ins w:id="678" w:author="Stuart McLarnon (NESO)" w:date="2024-11-19T13:05:00Z"/>
        </w:rPr>
      </w:pPr>
    </w:p>
    <w:p w14:paraId="50B1C910" w14:textId="77777777" w:rsidR="007E4DAA" w:rsidRDefault="007E4DAA">
      <w:pPr>
        <w:spacing w:after="120" w:line="240" w:lineRule="auto"/>
        <w:rPr>
          <w:ins w:id="679" w:author="Stuart McLarnon (NESO)" w:date="2024-11-19T13:05:00Z"/>
          <w:i/>
          <w:iCs/>
          <w:color w:val="3F0731" w:themeColor="text2"/>
          <w:sz w:val="18"/>
          <w:szCs w:val="18"/>
        </w:rPr>
      </w:pPr>
      <w:ins w:id="680" w:author="Stuart McLarnon (NESO)" w:date="2024-11-19T13:05:00Z">
        <w:r>
          <w:br w:type="page"/>
        </w:r>
      </w:ins>
    </w:p>
    <w:p w14:paraId="1C25361B" w14:textId="0C5E8D65" w:rsidR="00E81398" w:rsidRDefault="00E81398" w:rsidP="00186A2A">
      <w:pPr>
        <w:pStyle w:val="Caption"/>
        <w:keepNext/>
        <w:ind w:left="1276"/>
      </w:pPr>
      <w:bookmarkStart w:id="681" w:name="_Ref182908927"/>
      <w:ins w:id="682" w:author="Stuart McLarnon (NESO)" w:date="2024-11-19T13:05:00Z">
        <w:r>
          <w:lastRenderedPageBreak/>
          <w:t xml:space="preserve">Table </w:t>
        </w:r>
        <w:r>
          <w:fldChar w:fldCharType="begin"/>
        </w:r>
        <w:r>
          <w:instrText xml:space="preserve"> SEQ Table \* ARABIC </w:instrText>
        </w:r>
        <w:r>
          <w:fldChar w:fldCharType="separate"/>
        </w:r>
        <w:r w:rsidR="00E65479">
          <w:rPr>
            <w:noProof/>
          </w:rPr>
          <w:t>7</w:t>
        </w:r>
        <w:r>
          <w:rPr>
            <w:noProof/>
          </w:rPr>
          <w:fldChar w:fldCharType="end"/>
        </w:r>
        <w:bookmarkEnd w:id="681"/>
        <w:r>
          <w:t xml:space="preserve">: </w:t>
        </w:r>
      </w:ins>
      <w:r w:rsidRPr="00AB5332">
        <w:t xml:space="preserve"> Message Header </w:t>
      </w:r>
      <w:del w:id="683" w:author="Stuart McLarnon (NESO)" w:date="2024-11-19T13:05:00Z">
        <w:r>
          <w:rPr>
            <w:rFonts w:ascii="Arial" w:eastAsia="Arial" w:hAnsi="Arial"/>
            <w:color w:val="717174"/>
            <w:lang w:val="en-US"/>
          </w:rPr>
          <w:delText xml:space="preserve">Instruction </w:delText>
        </w:r>
      </w:del>
      <w:r w:rsidRPr="00AB5332">
        <w:t>Types</w:t>
      </w:r>
    </w:p>
    <w:p w14:paraId="4A376DFC" w14:textId="77777777" w:rsidR="00E81398" w:rsidRDefault="00000000" w:rsidP="004A4F1E">
      <w:pPr>
        <w:rPr>
          <w:del w:id="684" w:author="Stuart McLarnon (NESO)" w:date="2024-11-19T13:05:00Z"/>
          <w:b/>
          <w:bCs/>
        </w:rPr>
      </w:pPr>
      <w:del w:id="685" w:author="Stuart McLarnon (NESO)" w:date="2024-11-19T13:05:00Z">
        <w:r>
          <w:rPr>
            <w:rFonts w:ascii="Times New Roman" w:eastAsia="PMingLiU" w:hAnsi="Times New Roman"/>
          </w:rPr>
          <w:pict w14:anchorId="226302CE">
            <v:line id="_x0000_s2159" style="position:absolute;z-index:251786240;mso-position-horizontal-relative:page;mso-position-vertical-relative:page" from="53.75pt,110.15pt" to="493.5pt,110.15pt" strokecolor="#ffbe21" strokeweight=".7pt">
              <w10:wrap anchorx="page" anchory="page"/>
            </v:line>
          </w:pict>
        </w:r>
      </w:del>
    </w:p>
    <w:tbl>
      <w:tblPr>
        <w:tblStyle w:val="ListTable2-Accent1"/>
        <w:tblW w:w="0" w:type="auto"/>
        <w:tblInd w:w="1276" w:type="dxa"/>
        <w:tblLook w:val="04A0" w:firstRow="1" w:lastRow="0" w:firstColumn="1" w:lastColumn="0" w:noHBand="0" w:noVBand="1"/>
      </w:tblPr>
      <w:tblGrid>
        <w:gridCol w:w="809"/>
        <w:gridCol w:w="2397"/>
        <w:gridCol w:w="1247"/>
        <w:gridCol w:w="4883"/>
      </w:tblGrid>
      <w:tr w:rsidR="00E81398" w14:paraId="63FF5C27" w14:textId="77777777" w:rsidTr="00186A2A">
        <w:trPr>
          <w:cnfStyle w:val="100000000000" w:firstRow="1" w:lastRow="0" w:firstColumn="0" w:lastColumn="0" w:oddVBand="0" w:evenVBand="0" w:oddHBand="0" w:evenHBand="0" w:firstRowFirstColumn="0" w:firstRowLastColumn="0" w:lastRowFirstColumn="0" w:lastRowLastColumn="0"/>
          <w:ins w:id="68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5A9958CA" w14:textId="0C80F4AE" w:rsidR="00E81398" w:rsidRDefault="00E81398" w:rsidP="004A4F1E">
            <w:pPr>
              <w:rPr>
                <w:ins w:id="687" w:author="Stuart McLarnon (NESO)" w:date="2024-11-19T13:05:00Z"/>
                <w:lang w:val="en-US"/>
              </w:rPr>
            </w:pPr>
            <w:ins w:id="688" w:author="Stuart McLarnon (NESO)" w:date="2024-11-19T13:05:00Z">
              <w:r>
                <w:t xml:space="preserve">Code </w:t>
              </w:r>
            </w:ins>
          </w:p>
        </w:tc>
        <w:tc>
          <w:tcPr>
            <w:tcW w:w="2397" w:type="dxa"/>
          </w:tcPr>
          <w:p w14:paraId="47F012F3" w14:textId="77777777" w:rsidR="00E81398" w:rsidRDefault="00E81398" w:rsidP="004A4F1E">
            <w:pPr>
              <w:cnfStyle w:val="100000000000" w:firstRow="1" w:lastRow="0" w:firstColumn="0" w:lastColumn="0" w:oddVBand="0" w:evenVBand="0" w:oddHBand="0" w:evenHBand="0" w:firstRowFirstColumn="0" w:firstRowLastColumn="0" w:lastRowFirstColumn="0" w:lastRowLastColumn="0"/>
              <w:rPr>
                <w:ins w:id="689" w:author="Stuart McLarnon (NESO)" w:date="2024-11-19T13:05:00Z"/>
                <w:lang w:val="en-US"/>
              </w:rPr>
            </w:pPr>
            <w:ins w:id="690" w:author="Stuart McLarnon (NESO)" w:date="2024-11-19T13:05:00Z">
              <w:r w:rsidRPr="0060652E">
                <w:t xml:space="preserve">Mnemonic </w:t>
              </w:r>
            </w:ins>
          </w:p>
        </w:tc>
        <w:tc>
          <w:tcPr>
            <w:tcW w:w="1247" w:type="dxa"/>
          </w:tcPr>
          <w:p w14:paraId="6013DEC0" w14:textId="77777777" w:rsidR="00E81398" w:rsidRDefault="00E81398" w:rsidP="004A4F1E">
            <w:pPr>
              <w:cnfStyle w:val="100000000000" w:firstRow="1" w:lastRow="0" w:firstColumn="0" w:lastColumn="0" w:oddVBand="0" w:evenVBand="0" w:oddHBand="0" w:evenHBand="0" w:firstRowFirstColumn="0" w:firstRowLastColumn="0" w:lastRowFirstColumn="0" w:lastRowLastColumn="0"/>
              <w:rPr>
                <w:ins w:id="691" w:author="Stuart McLarnon (NESO)" w:date="2024-11-19T13:05:00Z"/>
                <w:lang w:val="en-US"/>
              </w:rPr>
            </w:pPr>
            <w:ins w:id="692" w:author="Stuart McLarnon (NESO)" w:date="2024-11-19T13:05:00Z">
              <w:r w:rsidRPr="0060652E">
                <w:t xml:space="preserve">Direction </w:t>
              </w:r>
            </w:ins>
          </w:p>
        </w:tc>
        <w:tc>
          <w:tcPr>
            <w:tcW w:w="4883" w:type="dxa"/>
          </w:tcPr>
          <w:p w14:paraId="755549DB" w14:textId="77777777" w:rsidR="00E81398" w:rsidRDefault="00E81398" w:rsidP="004A4F1E">
            <w:pPr>
              <w:cnfStyle w:val="100000000000" w:firstRow="1" w:lastRow="0" w:firstColumn="0" w:lastColumn="0" w:oddVBand="0" w:evenVBand="0" w:oddHBand="0" w:evenHBand="0" w:firstRowFirstColumn="0" w:firstRowLastColumn="0" w:lastRowFirstColumn="0" w:lastRowLastColumn="0"/>
              <w:rPr>
                <w:ins w:id="693" w:author="Stuart McLarnon (NESO)" w:date="2024-11-19T13:05:00Z"/>
                <w:lang w:val="en-US"/>
              </w:rPr>
            </w:pPr>
            <w:ins w:id="694" w:author="Stuart McLarnon (NESO)" w:date="2024-11-19T13:05:00Z">
              <w:r w:rsidRPr="0060652E">
                <w:t>Meaning</w:t>
              </w:r>
            </w:ins>
          </w:p>
        </w:tc>
      </w:tr>
      <w:tr w:rsidR="00E81398" w14:paraId="5364242A" w14:textId="77777777" w:rsidTr="00186A2A">
        <w:trPr>
          <w:cnfStyle w:val="000000100000" w:firstRow="0" w:lastRow="0" w:firstColumn="0" w:lastColumn="0" w:oddVBand="0" w:evenVBand="0" w:oddHBand="1" w:evenHBand="0" w:firstRowFirstColumn="0" w:firstRowLastColumn="0" w:lastRowFirstColumn="0" w:lastRowLastColumn="0"/>
          <w:ins w:id="69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567F3F46" w14:textId="77777777" w:rsidR="00E81398" w:rsidRPr="0060652E" w:rsidRDefault="00E81398" w:rsidP="004A4F1E">
            <w:pPr>
              <w:jc w:val="center"/>
              <w:rPr>
                <w:ins w:id="696" w:author="Stuart McLarnon (NESO)" w:date="2024-11-19T13:05:00Z"/>
                <w:b w:val="0"/>
                <w:bCs w:val="0"/>
                <w:lang w:val="en-US"/>
              </w:rPr>
            </w:pPr>
            <w:ins w:id="697" w:author="Stuart McLarnon (NESO)" w:date="2024-11-19T13:05:00Z">
              <w:r w:rsidRPr="0060652E">
                <w:rPr>
                  <w:b w:val="0"/>
                  <w:bCs w:val="0"/>
                  <w:lang w:val="en-US"/>
                </w:rPr>
                <w:t>N</w:t>
              </w:r>
            </w:ins>
          </w:p>
        </w:tc>
        <w:tc>
          <w:tcPr>
            <w:tcW w:w="2397" w:type="dxa"/>
          </w:tcPr>
          <w:p w14:paraId="6AAB4AFA"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698" w:author="Stuart McLarnon (NESO)" w:date="2024-11-19T13:05:00Z"/>
                <w:lang w:val="en-US"/>
              </w:rPr>
            </w:pPr>
            <w:ins w:id="699" w:author="Stuart McLarnon (NESO)" w:date="2024-11-19T13:05:00Z">
              <w:r>
                <w:rPr>
                  <w:lang w:val="en-US"/>
                </w:rPr>
                <w:t>New</w:t>
              </w:r>
            </w:ins>
          </w:p>
        </w:tc>
        <w:tc>
          <w:tcPr>
            <w:tcW w:w="1247" w:type="dxa"/>
          </w:tcPr>
          <w:p w14:paraId="48683DE6"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00" w:author="Stuart McLarnon (NESO)" w:date="2024-11-19T13:05:00Z"/>
                <w:lang w:val="en-US"/>
              </w:rPr>
            </w:pPr>
            <w:ins w:id="701" w:author="Stuart McLarnon (NESO)" w:date="2024-11-19T13:05:00Z">
              <w:r>
                <w:rPr>
                  <w:lang w:val="en-US"/>
                </w:rPr>
                <w:t>Send</w:t>
              </w:r>
            </w:ins>
          </w:p>
        </w:tc>
        <w:tc>
          <w:tcPr>
            <w:tcW w:w="4883" w:type="dxa"/>
          </w:tcPr>
          <w:p w14:paraId="621B7BAA"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02" w:author="Stuart McLarnon (NESO)" w:date="2024-11-19T13:05:00Z"/>
                <w:lang w:val="en-US"/>
              </w:rPr>
            </w:pPr>
            <w:ins w:id="703" w:author="Stuart McLarnon (NESO)" w:date="2024-11-19T13:05:00Z">
              <w:r>
                <w:t>A new (real-time) message.</w:t>
              </w:r>
            </w:ins>
          </w:p>
        </w:tc>
      </w:tr>
      <w:tr w:rsidR="00E81398" w14:paraId="52CDCEBC" w14:textId="77777777" w:rsidTr="00186A2A">
        <w:trPr>
          <w:ins w:id="70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43CC3F51" w14:textId="77777777" w:rsidR="00E81398" w:rsidRPr="0060652E" w:rsidRDefault="00E81398" w:rsidP="004A4F1E">
            <w:pPr>
              <w:jc w:val="center"/>
              <w:rPr>
                <w:ins w:id="705" w:author="Stuart McLarnon (NESO)" w:date="2024-11-19T13:05:00Z"/>
                <w:b w:val="0"/>
                <w:bCs w:val="0"/>
                <w:lang w:val="en-US"/>
              </w:rPr>
            </w:pPr>
            <w:ins w:id="706" w:author="Stuart McLarnon (NESO)" w:date="2024-11-19T13:05:00Z">
              <w:r w:rsidRPr="0060652E">
                <w:rPr>
                  <w:b w:val="0"/>
                  <w:bCs w:val="0"/>
                  <w:lang w:val="en-US"/>
                </w:rPr>
                <w:t>W</w:t>
              </w:r>
            </w:ins>
          </w:p>
        </w:tc>
        <w:tc>
          <w:tcPr>
            <w:tcW w:w="2397" w:type="dxa"/>
          </w:tcPr>
          <w:p w14:paraId="0DA5DB06"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07" w:author="Stuart McLarnon (NESO)" w:date="2024-11-19T13:05:00Z"/>
                <w:lang w:val="en-US"/>
              </w:rPr>
            </w:pPr>
            <w:ins w:id="708" w:author="Stuart McLarnon (NESO)" w:date="2024-11-19T13:05:00Z">
              <w:r>
                <w:rPr>
                  <w:lang w:val="en-US"/>
                </w:rPr>
                <w:t>Waiting</w:t>
              </w:r>
            </w:ins>
          </w:p>
        </w:tc>
        <w:tc>
          <w:tcPr>
            <w:tcW w:w="1247" w:type="dxa"/>
          </w:tcPr>
          <w:p w14:paraId="2ED02B6E"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09" w:author="Stuart McLarnon (NESO)" w:date="2024-11-19T13:05:00Z"/>
                <w:lang w:val="en-US"/>
              </w:rPr>
            </w:pPr>
            <w:ins w:id="710" w:author="Stuart McLarnon (NESO)" w:date="2024-11-19T13:05:00Z">
              <w:r>
                <w:rPr>
                  <w:lang w:val="en-US"/>
                </w:rPr>
                <w:t>Return</w:t>
              </w:r>
            </w:ins>
          </w:p>
        </w:tc>
        <w:tc>
          <w:tcPr>
            <w:tcW w:w="4883" w:type="dxa"/>
          </w:tcPr>
          <w:p w14:paraId="031EE1EC"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11" w:author="Stuart McLarnon (NESO)" w:date="2024-11-19T13:05:00Z"/>
                <w:lang w:val="en-US"/>
              </w:rPr>
            </w:pPr>
            <w:ins w:id="712" w:author="Stuart McLarnon (NESO)" w:date="2024-11-19T13:05:00Z">
              <w:r>
                <w:t>The remote Communications Layer has received &amp; validated the referenced message. It is now waiting for manual action. This type is often called Technical Acknowledgement in earlier papers.</w:t>
              </w:r>
            </w:ins>
          </w:p>
        </w:tc>
      </w:tr>
      <w:tr w:rsidR="00E81398" w14:paraId="77578797" w14:textId="77777777" w:rsidTr="00186A2A">
        <w:trPr>
          <w:cnfStyle w:val="000000100000" w:firstRow="0" w:lastRow="0" w:firstColumn="0" w:lastColumn="0" w:oddVBand="0" w:evenVBand="0" w:oddHBand="1" w:evenHBand="0" w:firstRowFirstColumn="0" w:firstRowLastColumn="0" w:lastRowFirstColumn="0" w:lastRowLastColumn="0"/>
          <w:ins w:id="71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3C80DE63" w14:textId="77777777" w:rsidR="00E81398" w:rsidRPr="0060652E" w:rsidRDefault="00E81398" w:rsidP="004A4F1E">
            <w:pPr>
              <w:jc w:val="center"/>
              <w:rPr>
                <w:ins w:id="714" w:author="Stuart McLarnon (NESO)" w:date="2024-11-19T13:05:00Z"/>
                <w:b w:val="0"/>
                <w:bCs w:val="0"/>
                <w:lang w:val="en-US"/>
              </w:rPr>
            </w:pPr>
            <w:ins w:id="715" w:author="Stuart McLarnon (NESO)" w:date="2024-11-19T13:05:00Z">
              <w:r w:rsidRPr="0060652E">
                <w:rPr>
                  <w:b w:val="0"/>
                  <w:bCs w:val="0"/>
                  <w:lang w:val="en-US"/>
                </w:rPr>
                <w:t>U</w:t>
              </w:r>
            </w:ins>
          </w:p>
        </w:tc>
        <w:tc>
          <w:tcPr>
            <w:tcW w:w="2397" w:type="dxa"/>
          </w:tcPr>
          <w:p w14:paraId="36E04F83"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16" w:author="Stuart McLarnon (NESO)" w:date="2024-11-19T13:05:00Z"/>
                <w:lang w:val="en-US"/>
              </w:rPr>
            </w:pPr>
            <w:ins w:id="717" w:author="Stuart McLarnon (NESO)" w:date="2024-11-19T13:05:00Z">
              <w:r>
                <w:rPr>
                  <w:lang w:val="en-US"/>
                </w:rPr>
                <w:t xml:space="preserve">User Acknowledgements </w:t>
              </w:r>
            </w:ins>
          </w:p>
        </w:tc>
        <w:tc>
          <w:tcPr>
            <w:tcW w:w="1247" w:type="dxa"/>
          </w:tcPr>
          <w:p w14:paraId="56571C5F"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18" w:author="Stuart McLarnon (NESO)" w:date="2024-11-19T13:05:00Z"/>
                <w:lang w:val="en-US"/>
              </w:rPr>
            </w:pPr>
            <w:ins w:id="719" w:author="Stuart McLarnon (NESO)" w:date="2024-11-19T13:05:00Z">
              <w:r w:rsidRPr="00E63731">
                <w:rPr>
                  <w:lang w:val="en-US"/>
                </w:rPr>
                <w:t>Return</w:t>
              </w:r>
            </w:ins>
          </w:p>
        </w:tc>
        <w:tc>
          <w:tcPr>
            <w:tcW w:w="4883" w:type="dxa"/>
          </w:tcPr>
          <w:p w14:paraId="66E842CC"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20" w:author="Stuart McLarnon (NESO)" w:date="2024-11-19T13:05:00Z"/>
                <w:lang w:val="en-US"/>
              </w:rPr>
            </w:pPr>
            <w:ins w:id="721" w:author="Stuart McLarnon (NESO)" w:date="2024-11-19T13:05:00Z">
              <w:r>
                <w:t>The remote operator has seen the referenced message.</w:t>
              </w:r>
            </w:ins>
          </w:p>
        </w:tc>
      </w:tr>
      <w:tr w:rsidR="00E81398" w14:paraId="733BDE0D" w14:textId="77777777" w:rsidTr="00186A2A">
        <w:trPr>
          <w:ins w:id="72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73F992E1" w14:textId="77777777" w:rsidR="00E81398" w:rsidRPr="0060652E" w:rsidRDefault="00E81398" w:rsidP="004A4F1E">
            <w:pPr>
              <w:jc w:val="center"/>
              <w:rPr>
                <w:ins w:id="723" w:author="Stuart McLarnon (NESO)" w:date="2024-11-19T13:05:00Z"/>
                <w:b w:val="0"/>
                <w:bCs w:val="0"/>
                <w:lang w:val="en-US"/>
              </w:rPr>
            </w:pPr>
            <w:ins w:id="724" w:author="Stuart McLarnon (NESO)" w:date="2024-11-19T13:05:00Z">
              <w:r w:rsidRPr="0060652E">
                <w:rPr>
                  <w:b w:val="0"/>
                  <w:bCs w:val="0"/>
                  <w:lang w:val="en-US"/>
                </w:rPr>
                <w:t>A</w:t>
              </w:r>
            </w:ins>
          </w:p>
        </w:tc>
        <w:tc>
          <w:tcPr>
            <w:tcW w:w="2397" w:type="dxa"/>
          </w:tcPr>
          <w:p w14:paraId="4884B8A6"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25" w:author="Stuart McLarnon (NESO)" w:date="2024-11-19T13:05:00Z"/>
                <w:lang w:val="en-US"/>
              </w:rPr>
            </w:pPr>
            <w:ins w:id="726" w:author="Stuart McLarnon (NESO)" w:date="2024-11-19T13:05:00Z">
              <w:r>
                <w:rPr>
                  <w:lang w:val="en-US"/>
                </w:rPr>
                <w:t>Acceptance</w:t>
              </w:r>
            </w:ins>
          </w:p>
        </w:tc>
        <w:tc>
          <w:tcPr>
            <w:tcW w:w="1247" w:type="dxa"/>
          </w:tcPr>
          <w:p w14:paraId="26AC9C56"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27" w:author="Stuart McLarnon (NESO)" w:date="2024-11-19T13:05:00Z"/>
                <w:lang w:val="en-US"/>
              </w:rPr>
            </w:pPr>
            <w:ins w:id="728" w:author="Stuart McLarnon (NESO)" w:date="2024-11-19T13:05:00Z">
              <w:r w:rsidRPr="00E63731">
                <w:rPr>
                  <w:lang w:val="en-US"/>
                </w:rPr>
                <w:t>Return</w:t>
              </w:r>
            </w:ins>
          </w:p>
        </w:tc>
        <w:tc>
          <w:tcPr>
            <w:tcW w:w="4883" w:type="dxa"/>
          </w:tcPr>
          <w:p w14:paraId="46F65586"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29" w:author="Stuart McLarnon (NESO)" w:date="2024-11-19T13:05:00Z"/>
                <w:lang w:val="en-US"/>
              </w:rPr>
            </w:pPr>
            <w:ins w:id="730" w:author="Stuart McLarnon (NESO)" w:date="2024-11-19T13:05:00Z">
              <w:r>
                <w:t>The remote operator has seen the referenced message.</w:t>
              </w:r>
            </w:ins>
          </w:p>
        </w:tc>
      </w:tr>
      <w:tr w:rsidR="00E81398" w14:paraId="270B32BA" w14:textId="77777777" w:rsidTr="00186A2A">
        <w:trPr>
          <w:cnfStyle w:val="000000100000" w:firstRow="0" w:lastRow="0" w:firstColumn="0" w:lastColumn="0" w:oddVBand="0" w:evenVBand="0" w:oddHBand="1" w:evenHBand="0" w:firstRowFirstColumn="0" w:firstRowLastColumn="0" w:lastRowFirstColumn="0" w:lastRowLastColumn="0"/>
          <w:ins w:id="73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5AC299E6" w14:textId="77777777" w:rsidR="00E81398" w:rsidRPr="0060652E" w:rsidRDefault="00E81398" w:rsidP="004A4F1E">
            <w:pPr>
              <w:jc w:val="center"/>
              <w:rPr>
                <w:ins w:id="732" w:author="Stuart McLarnon (NESO)" w:date="2024-11-19T13:05:00Z"/>
                <w:b w:val="0"/>
                <w:bCs w:val="0"/>
                <w:lang w:val="en-US"/>
              </w:rPr>
            </w:pPr>
            <w:ins w:id="733" w:author="Stuart McLarnon (NESO)" w:date="2024-11-19T13:05:00Z">
              <w:r w:rsidRPr="0060652E">
                <w:rPr>
                  <w:b w:val="0"/>
                  <w:bCs w:val="0"/>
                  <w:lang w:val="en-US"/>
                </w:rPr>
                <w:t>R</w:t>
              </w:r>
            </w:ins>
          </w:p>
        </w:tc>
        <w:tc>
          <w:tcPr>
            <w:tcW w:w="2397" w:type="dxa"/>
          </w:tcPr>
          <w:p w14:paraId="7696EC16"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34" w:author="Stuart McLarnon (NESO)" w:date="2024-11-19T13:05:00Z"/>
                <w:lang w:val="en-US"/>
              </w:rPr>
            </w:pPr>
            <w:ins w:id="735" w:author="Stuart McLarnon (NESO)" w:date="2024-11-19T13:05:00Z">
              <w:r>
                <w:rPr>
                  <w:lang w:val="en-US"/>
                </w:rPr>
                <w:t>Reject</w:t>
              </w:r>
            </w:ins>
          </w:p>
        </w:tc>
        <w:tc>
          <w:tcPr>
            <w:tcW w:w="1247" w:type="dxa"/>
          </w:tcPr>
          <w:p w14:paraId="16EBF88A"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36" w:author="Stuart McLarnon (NESO)" w:date="2024-11-19T13:05:00Z"/>
                <w:lang w:val="en-US"/>
              </w:rPr>
            </w:pPr>
            <w:ins w:id="737" w:author="Stuart McLarnon (NESO)" w:date="2024-11-19T13:05:00Z">
              <w:r w:rsidRPr="00E63731">
                <w:rPr>
                  <w:lang w:val="en-US"/>
                </w:rPr>
                <w:t>Return</w:t>
              </w:r>
            </w:ins>
          </w:p>
        </w:tc>
        <w:tc>
          <w:tcPr>
            <w:tcW w:w="4883" w:type="dxa"/>
          </w:tcPr>
          <w:p w14:paraId="75AA7303"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38" w:author="Stuart McLarnon (NESO)" w:date="2024-11-19T13:05:00Z"/>
                <w:lang w:val="en-US"/>
              </w:rPr>
            </w:pPr>
            <w:ins w:id="739" w:author="Stuart McLarnon (NESO)" w:date="2024-11-19T13:05:00Z">
              <w:r>
                <w:t>The remote operator has seen the referenced message.</w:t>
              </w:r>
            </w:ins>
          </w:p>
        </w:tc>
      </w:tr>
      <w:tr w:rsidR="00E81398" w14:paraId="45001D8F" w14:textId="77777777" w:rsidTr="00186A2A">
        <w:trPr>
          <w:ins w:id="74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73A5CE20" w14:textId="77777777" w:rsidR="00E81398" w:rsidRPr="0060652E" w:rsidRDefault="00E81398" w:rsidP="004A4F1E">
            <w:pPr>
              <w:jc w:val="center"/>
              <w:rPr>
                <w:ins w:id="741" w:author="Stuart McLarnon (NESO)" w:date="2024-11-19T13:05:00Z"/>
                <w:b w:val="0"/>
                <w:bCs w:val="0"/>
                <w:lang w:val="en-US"/>
              </w:rPr>
            </w:pPr>
            <w:ins w:id="742" w:author="Stuart McLarnon (NESO)" w:date="2024-11-19T13:05:00Z">
              <w:r w:rsidRPr="0060652E">
                <w:rPr>
                  <w:b w:val="0"/>
                  <w:bCs w:val="0"/>
                  <w:lang w:val="en-US"/>
                </w:rPr>
                <w:t>T</w:t>
              </w:r>
            </w:ins>
          </w:p>
        </w:tc>
        <w:tc>
          <w:tcPr>
            <w:tcW w:w="2397" w:type="dxa"/>
          </w:tcPr>
          <w:p w14:paraId="3AE1A98C"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43" w:author="Stuart McLarnon (NESO)" w:date="2024-11-19T13:05:00Z"/>
                <w:lang w:val="en-US"/>
              </w:rPr>
            </w:pPr>
            <w:ins w:id="744" w:author="Stuart McLarnon (NESO)" w:date="2024-11-19T13:05:00Z">
              <w:r>
                <w:rPr>
                  <w:lang w:val="en-US"/>
                </w:rPr>
                <w:t>Telephoned</w:t>
              </w:r>
            </w:ins>
          </w:p>
        </w:tc>
        <w:tc>
          <w:tcPr>
            <w:tcW w:w="1247" w:type="dxa"/>
          </w:tcPr>
          <w:p w14:paraId="7E322683"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45" w:author="Stuart McLarnon (NESO)" w:date="2024-11-19T13:05:00Z"/>
                <w:lang w:val="en-US"/>
              </w:rPr>
            </w:pPr>
            <w:ins w:id="746" w:author="Stuart McLarnon (NESO)" w:date="2024-11-19T13:05:00Z">
              <w:r w:rsidRPr="00E63731">
                <w:rPr>
                  <w:lang w:val="en-US"/>
                </w:rPr>
                <w:t>Send</w:t>
              </w:r>
            </w:ins>
          </w:p>
        </w:tc>
        <w:tc>
          <w:tcPr>
            <w:tcW w:w="4883" w:type="dxa"/>
          </w:tcPr>
          <w:p w14:paraId="64FC7ACE" w14:textId="77777777" w:rsidR="00E81398" w:rsidRDefault="00E81398" w:rsidP="004A4F1E">
            <w:pPr>
              <w:cnfStyle w:val="000000000000" w:firstRow="0" w:lastRow="0" w:firstColumn="0" w:lastColumn="0" w:oddVBand="0" w:evenVBand="0" w:oddHBand="0" w:evenHBand="0" w:firstRowFirstColumn="0" w:firstRowLastColumn="0" w:lastRowFirstColumn="0" w:lastRowLastColumn="0"/>
              <w:rPr>
                <w:ins w:id="747" w:author="Stuart McLarnon (NESO)" w:date="2024-11-19T13:05:00Z"/>
                <w:lang w:val="en-US"/>
              </w:rPr>
            </w:pPr>
            <w:ins w:id="748" w:author="Stuart McLarnon (NESO)" w:date="2024-11-19T13:05:00Z">
              <w:r>
                <w:t>Upon re-connection of systems, messages that have been transmitted by telephone are sent electronically to allow the systems to reconcile themselves.</w:t>
              </w:r>
            </w:ins>
          </w:p>
        </w:tc>
      </w:tr>
      <w:tr w:rsidR="00E81398" w14:paraId="397CBF97" w14:textId="77777777" w:rsidTr="00186A2A">
        <w:trPr>
          <w:cnfStyle w:val="000000100000" w:firstRow="0" w:lastRow="0" w:firstColumn="0" w:lastColumn="0" w:oddVBand="0" w:evenVBand="0" w:oddHBand="1" w:evenHBand="0" w:firstRowFirstColumn="0" w:firstRowLastColumn="0" w:lastRowFirstColumn="0" w:lastRowLastColumn="0"/>
          <w:ins w:id="74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09" w:type="dxa"/>
          </w:tcPr>
          <w:p w14:paraId="307ABFEE" w14:textId="77777777" w:rsidR="00E81398" w:rsidRPr="0060652E" w:rsidRDefault="00E81398" w:rsidP="004A4F1E">
            <w:pPr>
              <w:jc w:val="center"/>
              <w:rPr>
                <w:ins w:id="750" w:author="Stuart McLarnon (NESO)" w:date="2024-11-19T13:05:00Z"/>
                <w:b w:val="0"/>
                <w:bCs w:val="0"/>
                <w:lang w:val="en-US"/>
              </w:rPr>
            </w:pPr>
            <w:ins w:id="751" w:author="Stuart McLarnon (NESO)" w:date="2024-11-19T13:05:00Z">
              <w:r w:rsidRPr="0060652E">
                <w:rPr>
                  <w:b w:val="0"/>
                  <w:bCs w:val="0"/>
                  <w:lang w:val="en-US"/>
                </w:rPr>
                <w:t>D</w:t>
              </w:r>
            </w:ins>
          </w:p>
        </w:tc>
        <w:tc>
          <w:tcPr>
            <w:tcW w:w="2397" w:type="dxa"/>
          </w:tcPr>
          <w:p w14:paraId="7021E426"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52" w:author="Stuart McLarnon (NESO)" w:date="2024-11-19T13:05:00Z"/>
                <w:lang w:val="en-US"/>
              </w:rPr>
            </w:pPr>
            <w:ins w:id="753" w:author="Stuart McLarnon (NESO)" w:date="2024-11-19T13:05:00Z">
              <w:r>
                <w:rPr>
                  <w:lang w:val="en-US"/>
                </w:rPr>
                <w:t>Dispute</w:t>
              </w:r>
            </w:ins>
          </w:p>
        </w:tc>
        <w:tc>
          <w:tcPr>
            <w:tcW w:w="1247" w:type="dxa"/>
          </w:tcPr>
          <w:p w14:paraId="5F3A8C13"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54" w:author="Stuart McLarnon (NESO)" w:date="2024-11-19T13:05:00Z"/>
                <w:lang w:val="en-US"/>
              </w:rPr>
            </w:pPr>
            <w:ins w:id="755" w:author="Stuart McLarnon (NESO)" w:date="2024-11-19T13:05:00Z">
              <w:r w:rsidRPr="00E63731">
                <w:rPr>
                  <w:lang w:val="en-US"/>
                </w:rPr>
                <w:t>Return</w:t>
              </w:r>
            </w:ins>
          </w:p>
        </w:tc>
        <w:tc>
          <w:tcPr>
            <w:tcW w:w="4883" w:type="dxa"/>
          </w:tcPr>
          <w:p w14:paraId="641CA1EC" w14:textId="77777777" w:rsidR="00E81398" w:rsidRDefault="00E81398" w:rsidP="004A4F1E">
            <w:pPr>
              <w:cnfStyle w:val="000000100000" w:firstRow="0" w:lastRow="0" w:firstColumn="0" w:lastColumn="0" w:oddVBand="0" w:evenVBand="0" w:oddHBand="1" w:evenHBand="0" w:firstRowFirstColumn="0" w:firstRowLastColumn="0" w:lastRowFirstColumn="0" w:lastRowLastColumn="0"/>
              <w:rPr>
                <w:ins w:id="756" w:author="Stuart McLarnon (NESO)" w:date="2024-11-19T13:05:00Z"/>
                <w:lang w:val="en-US"/>
              </w:rPr>
            </w:pPr>
            <w:ins w:id="757" w:author="Stuart McLarnon (NESO)" w:date="2024-11-19T13:05:00Z">
              <w:r>
                <w:t>The remote system cannot reconcile a manually entered transaction.</w:t>
              </w:r>
            </w:ins>
          </w:p>
        </w:tc>
      </w:tr>
    </w:tbl>
    <w:p w14:paraId="6523C735" w14:textId="4B832DEB" w:rsidR="00A21814" w:rsidRDefault="00A21814" w:rsidP="00186A2A">
      <w:pPr>
        <w:pStyle w:val="Caption"/>
        <w:keepNext/>
        <w:ind w:left="1276"/>
      </w:pPr>
      <w:ins w:id="758" w:author="Stuart McLarnon (NESO)" w:date="2024-11-19T13:05:00Z">
        <w:r>
          <w:t xml:space="preserve">Table </w:t>
        </w:r>
        <w:r>
          <w:fldChar w:fldCharType="begin"/>
        </w:r>
        <w:r>
          <w:instrText xml:space="preserve"> SEQ Table \* ARABIC </w:instrText>
        </w:r>
        <w:r>
          <w:fldChar w:fldCharType="separate"/>
        </w:r>
        <w:r w:rsidR="00E65479">
          <w:rPr>
            <w:noProof/>
          </w:rPr>
          <w:t>8</w:t>
        </w:r>
        <w:r>
          <w:rPr>
            <w:noProof/>
          </w:rPr>
          <w:fldChar w:fldCharType="end"/>
        </w:r>
        <w:r>
          <w:t xml:space="preserve">: </w:t>
        </w:r>
        <w:r w:rsidRPr="00CA5F0D">
          <w:t xml:space="preserve"> Message Header </w:t>
        </w:r>
      </w:ins>
      <w:r w:rsidRPr="00CA5F0D">
        <w:t xml:space="preserve">Instruction </w:t>
      </w:r>
      <w:del w:id="759" w:author="Stuart McLarnon (NESO)" w:date="2024-11-19T13:05:00Z">
        <w:r>
          <w:rPr>
            <w:rFonts w:ascii="Arial" w:eastAsia="Arial" w:hAnsi="Arial"/>
            <w:b/>
            <w:color w:val="626361"/>
            <w:sz w:val="20"/>
            <w:lang w:val="en-US"/>
          </w:rPr>
          <w:delText>Meaning Type Code</w:delText>
        </w:r>
      </w:del>
      <w:ins w:id="760" w:author="Stuart McLarnon (NESO)" w:date="2024-11-19T13:05:00Z">
        <w:r w:rsidRPr="00CA5F0D">
          <w:t>Types</w:t>
        </w:r>
      </w:ins>
    </w:p>
    <w:p w14:paraId="4A5EF287" w14:textId="77777777" w:rsidR="00E1101E" w:rsidRDefault="00000000">
      <w:pPr>
        <w:tabs>
          <w:tab w:val="left" w:pos="2376"/>
        </w:tabs>
        <w:spacing w:before="112" w:line="231" w:lineRule="exact"/>
        <w:ind w:left="1440"/>
        <w:textAlignment w:val="baseline"/>
        <w:rPr>
          <w:del w:id="761" w:author="Stuart McLarnon (NESO)" w:date="2024-11-19T13:05:00Z"/>
          <w:rFonts w:ascii="Arial" w:eastAsia="Arial" w:hAnsi="Arial"/>
          <w:color w:val="626361"/>
          <w:sz w:val="20"/>
        </w:rPr>
      </w:pPr>
      <w:del w:id="762" w:author="Stuart McLarnon (NESO)" w:date="2024-11-19T13:05:00Z">
        <w:r>
          <w:rPr>
            <w:rFonts w:ascii="Times New Roman" w:eastAsia="PMingLiU" w:hAnsi="Times New Roman"/>
          </w:rPr>
          <w:pict w14:anchorId="02857441">
            <v:line id="_x0000_s2160" style="position:absolute;left:0;text-align:left;z-index:251788288;mso-position-horizontal-relative:page;mso-position-vertical-relative:page" from="53.75pt,142.3pt" to="493.5pt,142.3pt" strokecolor="#d9d9d9" strokeweight=".7pt">
              <w10:wrap anchorx="page" anchory="page"/>
            </v:line>
          </w:pict>
        </w:r>
        <w:r>
          <w:rPr>
            <w:rFonts w:ascii="Arial" w:eastAsia="Arial" w:hAnsi="Arial"/>
            <w:color w:val="626361"/>
            <w:sz w:val="20"/>
            <w:lang w:val="en-US"/>
          </w:rPr>
          <w:delText>Space</w:delText>
        </w:r>
        <w:r>
          <w:rPr>
            <w:rFonts w:ascii="Arial" w:eastAsia="Arial" w:hAnsi="Arial"/>
            <w:color w:val="626361"/>
            <w:sz w:val="20"/>
            <w:lang w:val="en-US"/>
          </w:rPr>
          <w:tab/>
          <w:delText>Control Message, Submission Message, or EDL closed instruction messages.</w:delText>
        </w:r>
      </w:del>
    </w:p>
    <w:p w14:paraId="378AF2E5" w14:textId="77777777" w:rsidR="00E1101E" w:rsidRDefault="00000000">
      <w:pPr>
        <w:spacing w:before="57" w:line="231" w:lineRule="exact"/>
        <w:ind w:left="2376"/>
        <w:textAlignment w:val="baseline"/>
        <w:rPr>
          <w:del w:id="763" w:author="Stuart McLarnon (NESO)" w:date="2024-11-19T13:05:00Z"/>
          <w:rFonts w:ascii="Arial" w:eastAsia="Arial" w:hAnsi="Arial"/>
          <w:color w:val="626361"/>
          <w:spacing w:val="-1"/>
          <w:sz w:val="20"/>
        </w:rPr>
      </w:pPr>
      <w:del w:id="764" w:author="Stuart McLarnon (NESO)" w:date="2024-11-19T13:05:00Z">
        <w:r>
          <w:rPr>
            <w:rFonts w:ascii="Arial" w:eastAsia="Arial" w:hAnsi="Arial"/>
            <w:color w:val="626361"/>
            <w:spacing w:val="-1"/>
            <w:sz w:val="20"/>
            <w:lang w:val="en-US"/>
          </w:rPr>
          <w:delText>See Table 10,</w:delText>
        </w:r>
      </w:del>
    </w:p>
    <w:p w14:paraId="68950A77" w14:textId="77777777" w:rsidR="00E1101E" w:rsidRDefault="00000000">
      <w:pPr>
        <w:spacing w:before="61" w:after="69" w:line="231" w:lineRule="exact"/>
        <w:ind w:left="2376"/>
        <w:textAlignment w:val="baseline"/>
        <w:rPr>
          <w:del w:id="765" w:author="Stuart McLarnon (NESO)" w:date="2024-11-19T13:05:00Z"/>
          <w:rFonts w:ascii="Arial" w:eastAsia="Arial" w:hAnsi="Arial"/>
          <w:color w:val="626361"/>
          <w:sz w:val="20"/>
        </w:rPr>
      </w:pPr>
      <w:del w:id="766" w:author="Stuart McLarnon (NESO)" w:date="2024-11-19T13:05:00Z">
        <w:r>
          <w:rPr>
            <w:rFonts w:ascii="Arial" w:eastAsia="Arial" w:hAnsi="Arial"/>
            <w:color w:val="626361"/>
            <w:sz w:val="20"/>
            <w:lang w:val="en-US"/>
          </w:rPr>
          <w:delText>Table</w:delText>
        </w:r>
        <w:r>
          <w:rPr>
            <w:rFonts w:ascii="Arial" w:eastAsia="Arial" w:hAnsi="Arial"/>
            <w:b/>
            <w:i/>
            <w:color w:val="717174"/>
            <w:sz w:val="18"/>
            <w:lang w:val="en-US"/>
          </w:rPr>
          <w:delText xml:space="preserve"> 12</w:delText>
        </w:r>
        <w:r>
          <w:rPr>
            <w:rFonts w:ascii="Arial" w:eastAsia="Arial" w:hAnsi="Arial"/>
            <w:color w:val="717174"/>
            <w:sz w:val="20"/>
            <w:lang w:val="en-US"/>
          </w:rPr>
          <w:delText>,</w:delText>
        </w:r>
        <w:r>
          <w:rPr>
            <w:rFonts w:ascii="Arial" w:eastAsia="Arial" w:hAnsi="Arial"/>
            <w:color w:val="626361"/>
            <w:sz w:val="20"/>
            <w:lang w:val="en-US"/>
          </w:rPr>
          <w:delText xml:space="preserve"> Table 13,Table 14, Table 15, Table 21 &amp; Table 22 for Data Part details</w:delText>
        </w:r>
      </w:del>
    </w:p>
    <w:p w14:paraId="38BF57D0" w14:textId="77777777" w:rsidR="00E1101E" w:rsidRDefault="00000000">
      <w:pPr>
        <w:tabs>
          <w:tab w:val="left" w:pos="2376"/>
        </w:tabs>
        <w:spacing w:before="106" w:line="231" w:lineRule="exact"/>
        <w:ind w:left="1656"/>
        <w:textAlignment w:val="baseline"/>
        <w:rPr>
          <w:del w:id="767" w:author="Stuart McLarnon (NESO)" w:date="2024-11-19T13:05:00Z"/>
          <w:rFonts w:ascii="Arial" w:eastAsia="Arial" w:hAnsi="Arial"/>
          <w:color w:val="626361"/>
          <w:sz w:val="20"/>
        </w:rPr>
      </w:pPr>
      <w:del w:id="768" w:author="Stuart McLarnon (NESO)" w:date="2024-11-19T13:05:00Z">
        <w:r>
          <w:rPr>
            <w:rFonts w:ascii="Times New Roman" w:eastAsia="PMingLiU" w:hAnsi="Times New Roman"/>
          </w:rPr>
          <w:pict w14:anchorId="54C999F5">
            <v:line id="_x0000_s2161" style="position:absolute;left:0;text-align:left;z-index:251789312;mso-position-horizontal-relative:page;mso-position-vertical-relative:page" from="53.75pt,192.25pt" to="493.5pt,192.25pt" strokecolor="#d9d9d9" strokeweight=".7pt">
              <w10:wrap anchorx="page" anchory="page"/>
            </v:line>
          </w:pict>
        </w:r>
        <w:r>
          <w:rPr>
            <w:rFonts w:ascii="Arial" w:eastAsia="Arial" w:hAnsi="Arial"/>
            <w:color w:val="626361"/>
            <w:sz w:val="20"/>
            <w:lang w:val="en-US"/>
          </w:rPr>
          <w:delText>V</w:delText>
        </w:r>
        <w:r>
          <w:rPr>
            <w:rFonts w:ascii="Arial" w:eastAsia="Arial" w:hAnsi="Arial"/>
            <w:color w:val="626361"/>
            <w:sz w:val="20"/>
            <w:lang w:val="en-US"/>
          </w:rPr>
          <w:tab/>
          <w:delText>EDL Voltage Control Instruction.</w:delText>
        </w:r>
      </w:del>
    </w:p>
    <w:p w14:paraId="1F98A593" w14:textId="77777777" w:rsidR="00E1101E" w:rsidRDefault="00000000">
      <w:pPr>
        <w:spacing w:before="65" w:after="67" w:line="230" w:lineRule="exact"/>
        <w:ind w:left="2376"/>
        <w:textAlignment w:val="baseline"/>
        <w:rPr>
          <w:del w:id="769" w:author="Stuart McLarnon (NESO)" w:date="2024-11-19T13:05:00Z"/>
          <w:rFonts w:ascii="Arial" w:eastAsia="Arial" w:hAnsi="Arial"/>
          <w:i/>
          <w:color w:val="717174"/>
          <w:sz w:val="18"/>
        </w:rPr>
      </w:pPr>
      <w:del w:id="770" w:author="Stuart McLarnon (NESO)" w:date="2024-11-19T13:05:00Z">
        <w:r>
          <w:rPr>
            <w:rFonts w:ascii="Arial" w:eastAsia="Arial" w:hAnsi="Arial"/>
            <w:i/>
            <w:color w:val="717174"/>
            <w:sz w:val="18"/>
            <w:lang w:val="en-US"/>
          </w:rPr>
          <w:delText>See Table 16 &amp;</w:delText>
        </w:r>
        <w:r>
          <w:rPr>
            <w:rFonts w:ascii="Arial" w:eastAsia="Arial" w:hAnsi="Arial"/>
            <w:b/>
            <w:color w:val="626361"/>
            <w:sz w:val="20"/>
            <w:lang w:val="en-US"/>
          </w:rPr>
          <w:delText xml:space="preserve"> Error! Reference source not found. </w:delText>
        </w:r>
        <w:r>
          <w:rPr>
            <w:rFonts w:ascii="Arial" w:eastAsia="Arial" w:hAnsi="Arial"/>
            <w:color w:val="626361"/>
            <w:sz w:val="20"/>
            <w:lang w:val="en-US"/>
          </w:rPr>
          <w:delText>for Data Part details.</w:delText>
        </w:r>
      </w:del>
    </w:p>
    <w:p w14:paraId="3E14B82B" w14:textId="77777777" w:rsidR="00E1101E" w:rsidRDefault="00000000">
      <w:pPr>
        <w:tabs>
          <w:tab w:val="left" w:pos="2376"/>
        </w:tabs>
        <w:spacing w:before="107" w:after="217" w:line="231" w:lineRule="exact"/>
        <w:ind w:left="1656"/>
        <w:textAlignment w:val="baseline"/>
        <w:rPr>
          <w:del w:id="771" w:author="Stuart McLarnon (NESO)" w:date="2024-11-19T13:05:00Z"/>
          <w:rFonts w:ascii="Arial" w:eastAsia="Arial" w:hAnsi="Arial"/>
          <w:color w:val="626361"/>
          <w:sz w:val="20"/>
        </w:rPr>
      </w:pPr>
      <w:del w:id="772" w:author="Stuart McLarnon (NESO)" w:date="2024-11-19T13:05:00Z">
        <w:r>
          <w:rPr>
            <w:rFonts w:ascii="Times New Roman" w:eastAsia="PMingLiU" w:hAnsi="Times New Roman"/>
          </w:rPr>
          <w:pict w14:anchorId="55243C9F">
            <v:line id="_x0000_s2162" style="position:absolute;left:0;text-align:left;z-index:251790336;mso-position-horizontal-relative:page;mso-position-vertical-relative:page" from="53.75pt,227.5pt" to="493.5pt,227.5pt" strokecolor="#d9d9d9" strokeweight=".7pt">
              <w10:wrap anchorx="page" anchory="page"/>
            </v:line>
          </w:pict>
        </w:r>
        <w:r>
          <w:rPr>
            <w:rFonts w:ascii="Arial" w:eastAsia="Arial" w:hAnsi="Arial"/>
            <w:color w:val="626361"/>
            <w:sz w:val="20"/>
            <w:lang w:val="en-US"/>
          </w:rPr>
          <w:delText>P</w:delText>
        </w:r>
        <w:r>
          <w:rPr>
            <w:rFonts w:ascii="Arial" w:eastAsia="Arial" w:hAnsi="Arial"/>
            <w:color w:val="626361"/>
            <w:sz w:val="20"/>
            <w:lang w:val="en-US"/>
          </w:rPr>
          <w:tab/>
          <w:delText>Pumped Storage Message. See Table 17 for details</w:delText>
        </w:r>
      </w:del>
    </w:p>
    <w:p w14:paraId="0632C041" w14:textId="77777777" w:rsidR="00A21814" w:rsidRDefault="00000000" w:rsidP="004A4F1E">
      <w:pPr>
        <w:rPr>
          <w:del w:id="773" w:author="Stuart McLarnon (NESO)" w:date="2024-11-19T13:05:00Z"/>
          <w:b/>
          <w:bCs/>
        </w:rPr>
      </w:pPr>
      <w:del w:id="774" w:author="Stuart McLarnon (NESO)" w:date="2024-11-19T13:05:00Z">
        <w:r>
          <w:rPr>
            <w:rFonts w:ascii="Times New Roman" w:eastAsia="PMingLiU" w:hAnsi="Times New Roman"/>
          </w:rPr>
          <w:pict w14:anchorId="6A3690D4">
            <v:line id="_x0000_s2163" style="position:absolute;z-index:251791360;mso-position-horizontal-relative:page;mso-position-vertical-relative:page" from="53.05pt,255.35pt" to="493.5pt,255.35pt" strokecolor="#ffbe21" strokeweight=".7pt">
              <w10:wrap anchorx="page" anchory="page"/>
            </v:line>
          </w:pict>
        </w:r>
      </w:del>
    </w:p>
    <w:tbl>
      <w:tblPr>
        <w:tblStyle w:val="ListTable2-Accent1"/>
        <w:tblW w:w="0" w:type="auto"/>
        <w:tblInd w:w="1560" w:type="dxa"/>
        <w:tblLook w:val="04A0" w:firstRow="1" w:lastRow="0" w:firstColumn="1" w:lastColumn="0" w:noHBand="0" w:noVBand="1"/>
      </w:tblPr>
      <w:tblGrid>
        <w:gridCol w:w="1460"/>
        <w:gridCol w:w="7679"/>
      </w:tblGrid>
      <w:tr w:rsidR="00A21814" w:rsidRPr="002A0361" w14:paraId="26E6D6B5" w14:textId="77777777" w:rsidTr="00186A2A">
        <w:trPr>
          <w:cnfStyle w:val="100000000000" w:firstRow="1" w:lastRow="0" w:firstColumn="0" w:lastColumn="0" w:oddVBand="0" w:evenVBand="0" w:oddHBand="0" w:evenHBand="0" w:firstRowFirstColumn="0" w:firstRowLastColumn="0" w:lastRowFirstColumn="0" w:lastRowLastColumn="0"/>
          <w:ins w:id="77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60" w:type="dxa"/>
          </w:tcPr>
          <w:p w14:paraId="289E1F03" w14:textId="1DEF739B" w:rsidR="00A21814" w:rsidRPr="002A0361" w:rsidRDefault="00A21814" w:rsidP="004A4F1E">
            <w:pPr>
              <w:rPr>
                <w:ins w:id="776" w:author="Stuart McLarnon (NESO)" w:date="2024-11-19T13:05:00Z"/>
                <w:color w:val="auto"/>
                <w:lang w:val="en-US"/>
              </w:rPr>
            </w:pPr>
            <w:bookmarkStart w:id="777" w:name="_Hlk168406287"/>
            <w:ins w:id="778" w:author="Stuart McLarnon (NESO)" w:date="2024-11-19T13:05:00Z">
              <w:r>
                <w:t>Instru</w:t>
              </w:r>
              <w:r w:rsidRPr="00F703B9">
                <w:t>ction</w:t>
              </w:r>
              <w:r>
                <w:t xml:space="preserve"> Type Code</w:t>
              </w:r>
              <w:r w:rsidRPr="002A0361">
                <w:rPr>
                  <w:color w:val="auto"/>
                  <w:lang w:val="en-US"/>
                </w:rPr>
                <w:t xml:space="preserve"> </w:t>
              </w:r>
            </w:ins>
          </w:p>
        </w:tc>
        <w:tc>
          <w:tcPr>
            <w:tcW w:w="7679" w:type="dxa"/>
          </w:tcPr>
          <w:p w14:paraId="55187900" w14:textId="77777777" w:rsidR="00A21814" w:rsidRPr="002A0361" w:rsidRDefault="00A21814" w:rsidP="004A4F1E">
            <w:pPr>
              <w:cnfStyle w:val="100000000000" w:firstRow="1" w:lastRow="0" w:firstColumn="0" w:lastColumn="0" w:oddVBand="0" w:evenVBand="0" w:oddHBand="0" w:evenHBand="0" w:firstRowFirstColumn="0" w:firstRowLastColumn="0" w:lastRowFirstColumn="0" w:lastRowLastColumn="0"/>
              <w:rPr>
                <w:ins w:id="779" w:author="Stuart McLarnon (NESO)" w:date="2024-11-19T13:05:00Z"/>
                <w:color w:val="auto"/>
                <w:lang w:val="en-US"/>
              </w:rPr>
            </w:pPr>
            <w:ins w:id="780" w:author="Stuart McLarnon (NESO)" w:date="2024-11-19T13:05:00Z">
              <w:r>
                <w:rPr>
                  <w:color w:val="auto"/>
                  <w:lang w:val="en-US"/>
                </w:rPr>
                <w:t>Meaning</w:t>
              </w:r>
              <w:r w:rsidRPr="002A0361">
                <w:rPr>
                  <w:color w:val="auto"/>
                  <w:lang w:val="en-US"/>
                </w:rPr>
                <w:t xml:space="preserve"> </w:t>
              </w:r>
            </w:ins>
          </w:p>
        </w:tc>
      </w:tr>
      <w:tr w:rsidR="00A21814" w:rsidRPr="002A0361" w14:paraId="41BC0356" w14:textId="77777777" w:rsidTr="00186A2A">
        <w:trPr>
          <w:cnfStyle w:val="000000100000" w:firstRow="0" w:lastRow="0" w:firstColumn="0" w:lastColumn="0" w:oddVBand="0" w:evenVBand="0" w:oddHBand="1" w:evenHBand="0" w:firstRowFirstColumn="0" w:firstRowLastColumn="0" w:lastRowFirstColumn="0" w:lastRowLastColumn="0"/>
          <w:ins w:id="78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60" w:type="dxa"/>
          </w:tcPr>
          <w:p w14:paraId="00C7B234" w14:textId="77777777" w:rsidR="00A21814" w:rsidRPr="002A0361" w:rsidRDefault="00A21814" w:rsidP="004A4F1E">
            <w:pPr>
              <w:jc w:val="center"/>
              <w:rPr>
                <w:ins w:id="782" w:author="Stuart McLarnon (NESO)" w:date="2024-11-19T13:05:00Z"/>
                <w:b w:val="0"/>
                <w:bCs w:val="0"/>
                <w:lang w:val="en-US"/>
              </w:rPr>
            </w:pPr>
            <w:ins w:id="783" w:author="Stuart McLarnon (NESO)" w:date="2024-11-19T13:05:00Z">
              <w:r w:rsidRPr="00595CDD">
                <w:rPr>
                  <w:b w:val="0"/>
                  <w:bCs w:val="0"/>
                  <w:lang w:val="en-US"/>
                </w:rPr>
                <w:t>Space</w:t>
              </w:r>
            </w:ins>
          </w:p>
        </w:tc>
        <w:tc>
          <w:tcPr>
            <w:tcW w:w="7679" w:type="dxa"/>
          </w:tcPr>
          <w:p w14:paraId="66540E78" w14:textId="347789BE" w:rsidR="00A21814" w:rsidRPr="002A0361" w:rsidRDefault="00A21814" w:rsidP="004643C5">
            <w:pPr>
              <w:cnfStyle w:val="000000100000" w:firstRow="0" w:lastRow="0" w:firstColumn="0" w:lastColumn="0" w:oddVBand="0" w:evenVBand="0" w:oddHBand="1" w:evenHBand="0" w:firstRowFirstColumn="0" w:firstRowLastColumn="0" w:lastRowFirstColumn="0" w:lastRowLastColumn="0"/>
              <w:rPr>
                <w:ins w:id="784" w:author="Stuart McLarnon (NESO)" w:date="2024-11-19T13:05:00Z"/>
                <w:lang w:val="en-US"/>
              </w:rPr>
            </w:pPr>
            <w:ins w:id="785" w:author="Stuart McLarnon (NESO)" w:date="2024-11-19T13:05:00Z">
              <w:r w:rsidRPr="00595CDD">
                <w:rPr>
                  <w:lang w:val="en-US"/>
                </w:rPr>
                <w:t>Control Message, Submission Message, or EDL closed instruction messages.</w:t>
              </w:r>
              <w:r w:rsidR="004643C5">
                <w:rPr>
                  <w:lang w:val="en-US"/>
                </w:rPr>
                <w:t xml:space="preserve"> </w:t>
              </w:r>
              <w:r w:rsidRPr="00595CDD">
                <w:rPr>
                  <w:lang w:val="en-US"/>
                </w:rPr>
                <w:t>See Table 10, Table 12, Table 13,</w:t>
              </w:r>
              <w:r w:rsidR="00863277">
                <w:rPr>
                  <w:lang w:val="en-US"/>
                </w:rPr>
                <w:t xml:space="preserve"> </w:t>
              </w:r>
              <w:r w:rsidRPr="00595CDD">
                <w:rPr>
                  <w:lang w:val="en-US"/>
                </w:rPr>
                <w:t>Table 14, Table 15, Table 21 &amp; Table 22 for Data Part details</w:t>
              </w:r>
            </w:ins>
          </w:p>
        </w:tc>
      </w:tr>
      <w:tr w:rsidR="00A21814" w:rsidRPr="002A0361" w14:paraId="36458C1B" w14:textId="77777777" w:rsidTr="00186A2A">
        <w:trPr>
          <w:ins w:id="78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60" w:type="dxa"/>
          </w:tcPr>
          <w:p w14:paraId="64D8C9BD" w14:textId="77777777" w:rsidR="00A21814" w:rsidRPr="002A0361" w:rsidRDefault="00A21814" w:rsidP="004A4F1E">
            <w:pPr>
              <w:jc w:val="center"/>
              <w:rPr>
                <w:ins w:id="787" w:author="Stuart McLarnon (NESO)" w:date="2024-11-19T13:05:00Z"/>
                <w:b w:val="0"/>
                <w:bCs w:val="0"/>
                <w:lang w:val="en-US"/>
              </w:rPr>
            </w:pPr>
            <w:ins w:id="788" w:author="Stuart McLarnon (NESO)" w:date="2024-11-19T13:05:00Z">
              <w:r w:rsidRPr="00595CDD">
                <w:rPr>
                  <w:b w:val="0"/>
                  <w:bCs w:val="0"/>
                  <w:lang w:val="en-US"/>
                </w:rPr>
                <w:lastRenderedPageBreak/>
                <w:t>V</w:t>
              </w:r>
            </w:ins>
          </w:p>
        </w:tc>
        <w:tc>
          <w:tcPr>
            <w:tcW w:w="7679" w:type="dxa"/>
          </w:tcPr>
          <w:p w14:paraId="4B5C7D73" w14:textId="18F07055" w:rsidR="00A21814" w:rsidRPr="004643C5" w:rsidRDefault="00A21814" w:rsidP="004A4F1E">
            <w:pPr>
              <w:cnfStyle w:val="000000000000" w:firstRow="0" w:lastRow="0" w:firstColumn="0" w:lastColumn="0" w:oddVBand="0" w:evenVBand="0" w:oddHBand="0" w:evenHBand="0" w:firstRowFirstColumn="0" w:firstRowLastColumn="0" w:lastRowFirstColumn="0" w:lastRowLastColumn="0"/>
              <w:rPr>
                <w:ins w:id="789" w:author="Stuart McLarnon (NESO)" w:date="2024-11-19T13:05:00Z"/>
              </w:rPr>
            </w:pPr>
            <w:ins w:id="790" w:author="Stuart McLarnon (NESO)" w:date="2024-11-19T13:05:00Z">
              <w:r w:rsidRPr="00595CDD">
                <w:t>EDL Voltage Control Instruction.</w:t>
              </w:r>
              <w:r w:rsidR="004643C5">
                <w:t xml:space="preserve"> </w:t>
              </w:r>
              <w:r w:rsidRPr="00595CDD">
                <w:t>See Table 16 for Data Part details.</w:t>
              </w:r>
            </w:ins>
          </w:p>
        </w:tc>
      </w:tr>
      <w:tr w:rsidR="00A21814" w:rsidRPr="002A0361" w14:paraId="4656892F" w14:textId="77777777" w:rsidTr="00186A2A">
        <w:trPr>
          <w:cnfStyle w:val="000000100000" w:firstRow="0" w:lastRow="0" w:firstColumn="0" w:lastColumn="0" w:oddVBand="0" w:evenVBand="0" w:oddHBand="1" w:evenHBand="0" w:firstRowFirstColumn="0" w:firstRowLastColumn="0" w:lastRowFirstColumn="0" w:lastRowLastColumn="0"/>
          <w:ins w:id="79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60" w:type="dxa"/>
          </w:tcPr>
          <w:p w14:paraId="251CADCB" w14:textId="77777777" w:rsidR="00A21814" w:rsidRPr="002A0361" w:rsidRDefault="00A21814" w:rsidP="004A4F1E">
            <w:pPr>
              <w:jc w:val="center"/>
              <w:rPr>
                <w:ins w:id="792" w:author="Stuart McLarnon (NESO)" w:date="2024-11-19T13:05:00Z"/>
                <w:b w:val="0"/>
                <w:bCs w:val="0"/>
                <w:lang w:val="en-US"/>
              </w:rPr>
            </w:pPr>
            <w:ins w:id="793" w:author="Stuart McLarnon (NESO)" w:date="2024-11-19T13:05:00Z">
              <w:r w:rsidRPr="00595CDD">
                <w:rPr>
                  <w:b w:val="0"/>
                  <w:bCs w:val="0"/>
                  <w:lang w:val="en-US"/>
                </w:rPr>
                <w:t>P</w:t>
              </w:r>
            </w:ins>
          </w:p>
        </w:tc>
        <w:tc>
          <w:tcPr>
            <w:tcW w:w="7679" w:type="dxa"/>
          </w:tcPr>
          <w:p w14:paraId="5844113F" w14:textId="486C2E48" w:rsidR="00A21814" w:rsidRPr="002A0361" w:rsidRDefault="005B2686" w:rsidP="004A4F1E">
            <w:pPr>
              <w:cnfStyle w:val="000000100000" w:firstRow="0" w:lastRow="0" w:firstColumn="0" w:lastColumn="0" w:oddVBand="0" w:evenVBand="0" w:oddHBand="1" w:evenHBand="0" w:firstRowFirstColumn="0" w:firstRowLastColumn="0" w:lastRowFirstColumn="0" w:lastRowLastColumn="0"/>
              <w:rPr>
                <w:ins w:id="794" w:author="Stuart McLarnon (NESO)" w:date="2024-11-19T13:05:00Z"/>
                <w:lang w:val="en-US"/>
              </w:rPr>
            </w:pPr>
            <w:ins w:id="795" w:author="Stuart McLarnon (NESO)" w:date="2024-11-19T13:05:00Z">
              <w:r w:rsidRPr="005B2686">
                <w:rPr>
                  <w:lang w:val="en-US"/>
                </w:rPr>
                <w:t>Pumped Storage Message. See Table 1</w:t>
              </w:r>
              <w:r>
                <w:rPr>
                  <w:lang w:val="en-US"/>
                </w:rPr>
                <w:t>7</w:t>
              </w:r>
              <w:r w:rsidRPr="005B2686">
                <w:rPr>
                  <w:lang w:val="en-US"/>
                </w:rPr>
                <w:t xml:space="preserve"> for details</w:t>
              </w:r>
            </w:ins>
          </w:p>
        </w:tc>
      </w:tr>
      <w:bookmarkEnd w:id="777"/>
    </w:tbl>
    <w:p w14:paraId="20E2C2A1" w14:textId="121D1578" w:rsidR="00BB3690" w:rsidRDefault="00BB3690" w:rsidP="00BB3690">
      <w:pPr>
        <w:rPr>
          <w:ins w:id="796" w:author="Stuart McLarnon (NESO)" w:date="2024-11-19T13:05:00Z"/>
        </w:rPr>
      </w:pPr>
    </w:p>
    <w:p w14:paraId="5C03AA06" w14:textId="640620E7" w:rsidR="00F644BE" w:rsidRDefault="00F644BE" w:rsidP="00186A2A">
      <w:pPr>
        <w:pStyle w:val="Caption"/>
        <w:keepNext/>
        <w:ind w:left="1134"/>
      </w:pPr>
      <w:r>
        <w:t xml:space="preserve">Table </w:t>
      </w:r>
      <w:del w:id="797" w:author="Stuart McLarnon (NESO)" w:date="2024-11-19T13:05:00Z">
        <w:r>
          <w:rPr>
            <w:rFonts w:ascii="Arial" w:eastAsia="Arial" w:hAnsi="Arial"/>
            <w:b/>
            <w:color w:val="717174"/>
            <w:lang w:val="en-US"/>
          </w:rPr>
          <w:delText xml:space="preserve">9 </w:delText>
        </w:r>
        <w:r>
          <w:rPr>
            <w:rFonts w:ascii="Arial" w:eastAsia="Arial" w:hAnsi="Arial"/>
            <w:color w:val="717174"/>
            <w:lang w:val="en-US"/>
          </w:rPr>
          <w:delText>-</w:delText>
        </w:r>
      </w:del>
      <w:ins w:id="798" w:author="Stuart McLarnon (NESO)" w:date="2024-11-19T13:05:00Z">
        <w:r>
          <w:fldChar w:fldCharType="begin"/>
        </w:r>
        <w:r>
          <w:instrText xml:space="preserve"> SEQ Table \* ARABIC </w:instrText>
        </w:r>
        <w:r>
          <w:fldChar w:fldCharType="separate"/>
        </w:r>
        <w:r w:rsidR="00E65479">
          <w:rPr>
            <w:noProof/>
          </w:rPr>
          <w:t>9</w:t>
        </w:r>
        <w:r>
          <w:rPr>
            <w:noProof/>
          </w:rPr>
          <w:fldChar w:fldCharType="end"/>
        </w:r>
        <w:r>
          <w:t xml:space="preserve">: </w:t>
        </w:r>
      </w:ins>
      <w:r w:rsidRPr="00B62394">
        <w:t xml:space="preserve"> Message Header Error Flags</w:t>
      </w:r>
    </w:p>
    <w:p w14:paraId="73C16220" w14:textId="77777777" w:rsidR="00E1101E" w:rsidRDefault="00000000">
      <w:pPr>
        <w:spacing w:before="114" w:after="72" w:line="230" w:lineRule="exact"/>
        <w:ind w:left="1152"/>
        <w:textAlignment w:val="baseline"/>
        <w:rPr>
          <w:del w:id="799" w:author="Stuart McLarnon (NESO)" w:date="2024-11-19T13:05:00Z"/>
          <w:rFonts w:ascii="Arial" w:eastAsia="Arial" w:hAnsi="Arial"/>
          <w:b/>
          <w:color w:val="626361"/>
          <w:spacing w:val="7"/>
          <w:sz w:val="20"/>
        </w:rPr>
      </w:pPr>
      <w:del w:id="800" w:author="Stuart McLarnon (NESO)" w:date="2024-11-19T13:05:00Z">
        <w:r>
          <w:rPr>
            <w:rFonts w:ascii="Times New Roman" w:eastAsia="PMingLiU" w:hAnsi="Times New Roman"/>
          </w:rPr>
          <w:pict w14:anchorId="5A292CF6">
            <v:line id="_x0000_s2164" style="position:absolute;left:0;text-align:left;z-index:251793408;mso-position-horizontal-relative:page;mso-position-vertical-relative:page" from="53.75pt,296.4pt" to="490.6pt,296.4pt" strokecolor="#ffbe21" strokeweight=".7pt">
              <w10:wrap anchorx="page" anchory="page"/>
            </v:line>
          </w:pict>
        </w:r>
        <w:r>
          <w:rPr>
            <w:rFonts w:ascii="Arial" w:eastAsia="Arial" w:hAnsi="Arial"/>
            <w:b/>
            <w:color w:val="626361"/>
            <w:spacing w:val="7"/>
            <w:sz w:val="20"/>
            <w:lang w:val="en-US"/>
          </w:rPr>
          <w:delText>Error Flag Meaning</w:delText>
        </w:r>
      </w:del>
    </w:p>
    <w:p w14:paraId="5CDE65E7" w14:textId="77777777" w:rsidR="00E1101E" w:rsidRDefault="00000000">
      <w:pPr>
        <w:tabs>
          <w:tab w:val="left" w:pos="2376"/>
        </w:tabs>
        <w:spacing w:before="111" w:after="73" w:line="231" w:lineRule="exact"/>
        <w:ind w:left="1440"/>
        <w:textAlignment w:val="baseline"/>
        <w:rPr>
          <w:del w:id="801" w:author="Stuart McLarnon (NESO)" w:date="2024-11-19T13:05:00Z"/>
          <w:rFonts w:ascii="Arial" w:eastAsia="Arial" w:hAnsi="Arial"/>
          <w:color w:val="626361"/>
          <w:sz w:val="20"/>
        </w:rPr>
      </w:pPr>
      <w:del w:id="802" w:author="Stuart McLarnon (NESO)" w:date="2024-11-19T13:05:00Z">
        <w:r>
          <w:rPr>
            <w:rFonts w:ascii="Times New Roman" w:eastAsia="PMingLiU" w:hAnsi="Times New Roman"/>
          </w:rPr>
          <w:pict w14:anchorId="78AEBA8C">
            <v:line id="_x0000_s2165" style="position:absolute;left:0;text-align:left;z-index:251794432;mso-position-horizontal-relative:page;mso-position-vertical-relative:page" from="53.75pt,317.3pt" to="490.6pt,317.3pt" strokecolor="#d9d9d9" strokeweight=".7pt">
              <w10:wrap anchorx="page" anchory="page"/>
            </v:line>
          </w:pict>
        </w:r>
        <w:r>
          <w:rPr>
            <w:rFonts w:ascii="Arial" w:eastAsia="Arial" w:hAnsi="Arial"/>
            <w:color w:val="626361"/>
            <w:sz w:val="20"/>
            <w:lang w:val="en-US"/>
          </w:rPr>
          <w:delText>Space</w:delText>
        </w:r>
        <w:r>
          <w:rPr>
            <w:rFonts w:ascii="Arial" w:eastAsia="Arial" w:hAnsi="Arial"/>
            <w:color w:val="626361"/>
            <w:sz w:val="20"/>
            <w:lang w:val="en-US"/>
          </w:rPr>
          <w:tab/>
          <w:delText>Original message</w:delText>
        </w:r>
      </w:del>
    </w:p>
    <w:p w14:paraId="5AF8278F" w14:textId="77777777" w:rsidR="00E1101E" w:rsidRDefault="00000000">
      <w:pPr>
        <w:tabs>
          <w:tab w:val="left" w:pos="2376"/>
        </w:tabs>
        <w:spacing w:before="107" w:line="231" w:lineRule="exact"/>
        <w:ind w:left="1656"/>
        <w:textAlignment w:val="baseline"/>
        <w:rPr>
          <w:del w:id="803" w:author="Stuart McLarnon (NESO)" w:date="2024-11-19T13:05:00Z"/>
          <w:rFonts w:ascii="Arial" w:eastAsia="Arial" w:hAnsi="Arial"/>
          <w:color w:val="626361"/>
          <w:sz w:val="20"/>
        </w:rPr>
      </w:pPr>
      <w:del w:id="804" w:author="Stuart McLarnon (NESO)" w:date="2024-11-19T13:05:00Z">
        <w:r>
          <w:rPr>
            <w:rFonts w:ascii="Times New Roman" w:eastAsia="PMingLiU" w:hAnsi="Times New Roman"/>
          </w:rPr>
          <w:pict w14:anchorId="62377D40">
            <v:line id="_x0000_s2166" style="position:absolute;left:0;text-align:left;z-index:251795456;mso-position-horizontal-relative:page;mso-position-vertical-relative:page" from="53.75pt,338.15pt" to="490.6pt,338.15pt" strokecolor="#ffbe21" strokeweight=".7pt">
              <w10:wrap anchorx="page" anchory="page"/>
            </v:line>
          </w:pict>
        </w:r>
        <w:r>
          <w:rPr>
            <w:rFonts w:ascii="Arial" w:eastAsia="Arial" w:hAnsi="Arial"/>
            <w:color w:val="626361"/>
            <w:sz w:val="20"/>
            <w:lang w:val="en-US"/>
          </w:rPr>
          <w:delText>E</w:delText>
        </w:r>
        <w:r>
          <w:rPr>
            <w:rFonts w:ascii="Arial" w:eastAsia="Arial" w:hAnsi="Arial"/>
            <w:color w:val="626361"/>
            <w:sz w:val="20"/>
            <w:lang w:val="en-US"/>
          </w:rPr>
          <w:tab/>
          <w:delText>An error is detected in a received message. Either the original message is returned</w:delText>
        </w:r>
      </w:del>
    </w:p>
    <w:p w14:paraId="7D126E37" w14:textId="77777777" w:rsidR="00E1101E" w:rsidRDefault="00000000">
      <w:pPr>
        <w:spacing w:before="1" w:after="64" w:line="230" w:lineRule="exact"/>
        <w:ind w:left="2376" w:right="2088"/>
        <w:jc w:val="both"/>
        <w:textAlignment w:val="baseline"/>
        <w:rPr>
          <w:del w:id="805" w:author="Stuart McLarnon (NESO)" w:date="2024-11-19T13:05:00Z"/>
          <w:rFonts w:ascii="Arial" w:eastAsia="Arial" w:hAnsi="Arial"/>
          <w:color w:val="626361"/>
          <w:sz w:val="20"/>
        </w:rPr>
      </w:pPr>
      <w:del w:id="806" w:author="Stuart McLarnon (NESO)" w:date="2024-11-19T13:05:00Z">
        <w:r>
          <w:rPr>
            <w:rFonts w:ascii="Arial" w:eastAsia="Arial" w:hAnsi="Arial"/>
            <w:color w:val="626361"/>
            <w:sz w:val="20"/>
            <w:lang w:val="en-US"/>
          </w:rPr>
          <w:delText>to the originator with a four-character error code appended to it or a new message identifying the reference number of the original message together with a 4-character error code is sent to the originator. The error code may relate to the syntax or data consistency of the message</w:delText>
        </w:r>
      </w:del>
    </w:p>
    <w:p w14:paraId="471B28F2" w14:textId="77777777" w:rsidR="00E1101E" w:rsidRDefault="00000000">
      <w:pPr>
        <w:spacing w:before="108" w:after="69" w:line="230" w:lineRule="exact"/>
        <w:ind w:left="2376" w:right="2088" w:hanging="720"/>
        <w:jc w:val="both"/>
        <w:textAlignment w:val="baseline"/>
        <w:rPr>
          <w:del w:id="807" w:author="Stuart McLarnon (NESO)" w:date="2024-11-19T13:05:00Z"/>
          <w:rFonts w:ascii="Arial" w:eastAsia="Arial" w:hAnsi="Arial"/>
          <w:color w:val="626361"/>
          <w:spacing w:val="-2"/>
          <w:sz w:val="20"/>
        </w:rPr>
      </w:pPr>
      <w:del w:id="808" w:author="Stuart McLarnon (NESO)" w:date="2024-11-19T13:05:00Z">
        <w:r>
          <w:rPr>
            <w:rFonts w:ascii="Times New Roman" w:eastAsia="PMingLiU" w:hAnsi="Times New Roman"/>
          </w:rPr>
          <w:pict w14:anchorId="05CCEBC7">
            <v:line id="_x0000_s2167" style="position:absolute;left:0;text-align:left;z-index:251796480;mso-position-horizontal-relative:page;mso-position-vertical-relative:page" from="53.75pt,404.9pt" to="490.6pt,404.9pt" strokecolor="#ffbe21" strokeweight=".7pt">
              <w10:wrap anchorx="page" anchory="page"/>
            </v:line>
          </w:pict>
        </w:r>
        <w:r>
          <w:rPr>
            <w:rFonts w:ascii="Arial" w:eastAsia="Arial" w:hAnsi="Arial"/>
            <w:color w:val="626361"/>
            <w:spacing w:val="-2"/>
            <w:sz w:val="20"/>
            <w:lang w:val="en-US"/>
          </w:rPr>
          <w:delText>X</w:delText>
        </w:r>
        <w:r>
          <w:rPr>
            <w:rFonts w:ascii="Arial" w:eastAsia="Arial" w:hAnsi="Arial"/>
            <w:color w:val="626361"/>
            <w:spacing w:val="-2"/>
            <w:sz w:val="20"/>
            <w:lang w:val="en-US"/>
          </w:rPr>
          <w:tab/>
        </w:r>
        <w:r>
          <w:rPr>
            <w:rFonts w:ascii="Arial" w:eastAsia="Arial" w:hAnsi="Arial"/>
            <w:color w:val="626361"/>
            <w:spacing w:val="-2"/>
            <w:sz w:val="20"/>
            <w:lang w:val="en-US"/>
          </w:rPr>
          <w:tab/>
          <w:delText xml:space="preserve">A message is returned to the originator. The message was valid and data consistent </w:delText>
        </w:r>
        <w:r>
          <w:rPr>
            <w:rFonts w:ascii="Arial" w:eastAsia="Arial" w:hAnsi="Arial"/>
            <w:color w:val="626361"/>
            <w:spacing w:val="-2"/>
            <w:sz w:val="20"/>
            <w:lang w:val="en-US"/>
          </w:rPr>
          <w:br/>
          <w:delText>when first received, but while waiting for a user acknowledgement, other parameters have changed and the message is no longer consistent. It is thus flagged as eXpired i.e. a valid message that is no longer meaningful.</w:delText>
        </w:r>
      </w:del>
    </w:p>
    <w:p w14:paraId="30C663FF" w14:textId="77777777" w:rsidR="00F644BE" w:rsidRPr="005B19A5" w:rsidRDefault="00000000" w:rsidP="004A4F1E">
      <w:pPr>
        <w:rPr>
          <w:del w:id="809" w:author="Stuart McLarnon (NESO)" w:date="2024-11-19T13:05:00Z"/>
          <w:b/>
          <w:bCs/>
        </w:rPr>
      </w:pPr>
      <w:del w:id="810" w:author="Stuart McLarnon (NESO)" w:date="2024-11-19T13:05:00Z">
        <w:r>
          <w:rPr>
            <w:rFonts w:ascii="Times New Roman" w:eastAsia="PMingLiU" w:hAnsi="Times New Roman"/>
          </w:rPr>
          <w:pict w14:anchorId="217DD782">
            <v:line id="_x0000_s2168" style="position:absolute;z-index:251797504;mso-position-horizontal-relative:page;mso-position-vertical-relative:page" from="53.05pt,460.3pt" to="490.6pt,460.3pt" strokecolor="#ffbe21" strokeweight=".7pt">
              <w10:wrap anchorx="page" anchory="page"/>
            </v:line>
          </w:pict>
        </w:r>
      </w:del>
    </w:p>
    <w:tbl>
      <w:tblPr>
        <w:tblStyle w:val="ListTable2-Accent1"/>
        <w:tblW w:w="0" w:type="auto"/>
        <w:tblInd w:w="1134" w:type="dxa"/>
        <w:tblLook w:val="04A0" w:firstRow="1" w:lastRow="0" w:firstColumn="1" w:lastColumn="0" w:noHBand="0" w:noVBand="1"/>
      </w:tblPr>
      <w:tblGrid>
        <w:gridCol w:w="1347"/>
        <w:gridCol w:w="7679"/>
      </w:tblGrid>
      <w:tr w:rsidR="00F644BE" w:rsidRPr="002A0361" w14:paraId="0AB8BA21" w14:textId="77777777" w:rsidTr="00186A2A">
        <w:trPr>
          <w:cnfStyle w:val="100000000000" w:firstRow="1" w:lastRow="0" w:firstColumn="0" w:lastColumn="0" w:oddVBand="0" w:evenVBand="0" w:oddHBand="0" w:evenHBand="0" w:firstRowFirstColumn="0" w:firstRowLastColumn="0" w:lastRowFirstColumn="0" w:lastRowLastColumn="0"/>
          <w:ins w:id="81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47" w:type="dxa"/>
          </w:tcPr>
          <w:p w14:paraId="139E991A" w14:textId="7C890D0B" w:rsidR="00F644BE" w:rsidRPr="002A0361" w:rsidRDefault="00F644BE" w:rsidP="004A4F1E">
            <w:pPr>
              <w:rPr>
                <w:ins w:id="812" w:author="Stuart McLarnon (NESO)" w:date="2024-11-19T13:05:00Z"/>
                <w:lang w:val="en-US"/>
              </w:rPr>
            </w:pPr>
            <w:bookmarkStart w:id="813" w:name="_Hlk168408166"/>
            <w:ins w:id="814" w:author="Stuart McLarnon (NESO)" w:date="2024-11-19T13:05:00Z">
              <w:r w:rsidRPr="005B19A5">
                <w:t>Error Flag</w:t>
              </w:r>
            </w:ins>
          </w:p>
        </w:tc>
        <w:tc>
          <w:tcPr>
            <w:tcW w:w="7679" w:type="dxa"/>
          </w:tcPr>
          <w:p w14:paraId="466423A8" w14:textId="77777777" w:rsidR="00F644BE" w:rsidRPr="002A0361" w:rsidRDefault="00F644BE" w:rsidP="004A4F1E">
            <w:pPr>
              <w:cnfStyle w:val="100000000000" w:firstRow="1" w:lastRow="0" w:firstColumn="0" w:lastColumn="0" w:oddVBand="0" w:evenVBand="0" w:oddHBand="0" w:evenHBand="0" w:firstRowFirstColumn="0" w:firstRowLastColumn="0" w:lastRowFirstColumn="0" w:lastRowLastColumn="0"/>
              <w:rPr>
                <w:ins w:id="815" w:author="Stuart McLarnon (NESO)" w:date="2024-11-19T13:05:00Z"/>
                <w:lang w:val="en-US"/>
              </w:rPr>
            </w:pPr>
            <w:ins w:id="816" w:author="Stuart McLarnon (NESO)" w:date="2024-11-19T13:05:00Z">
              <w:r w:rsidRPr="005B19A5">
                <w:rPr>
                  <w:lang w:val="en-US"/>
                </w:rPr>
                <w:t>Meaning</w:t>
              </w:r>
              <w:r w:rsidRPr="002A0361">
                <w:rPr>
                  <w:lang w:val="en-US"/>
                </w:rPr>
                <w:t xml:space="preserve"> </w:t>
              </w:r>
            </w:ins>
          </w:p>
        </w:tc>
      </w:tr>
      <w:tr w:rsidR="00F644BE" w:rsidRPr="002A0361" w14:paraId="2E047EE5" w14:textId="77777777" w:rsidTr="00186A2A">
        <w:trPr>
          <w:cnfStyle w:val="000000100000" w:firstRow="0" w:lastRow="0" w:firstColumn="0" w:lastColumn="0" w:oddVBand="0" w:evenVBand="0" w:oddHBand="1" w:evenHBand="0" w:firstRowFirstColumn="0" w:firstRowLastColumn="0" w:lastRowFirstColumn="0" w:lastRowLastColumn="0"/>
          <w:ins w:id="81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47" w:type="dxa"/>
          </w:tcPr>
          <w:p w14:paraId="6BC92C26" w14:textId="77777777" w:rsidR="00F644BE" w:rsidRPr="002A0361" w:rsidRDefault="00F644BE" w:rsidP="004A4F1E">
            <w:pPr>
              <w:jc w:val="center"/>
              <w:rPr>
                <w:ins w:id="818" w:author="Stuart McLarnon (NESO)" w:date="2024-11-19T13:05:00Z"/>
                <w:b w:val="0"/>
                <w:bCs w:val="0"/>
                <w:lang w:val="en-US"/>
              </w:rPr>
            </w:pPr>
            <w:ins w:id="819" w:author="Stuart McLarnon (NESO)" w:date="2024-11-19T13:05:00Z">
              <w:r w:rsidRPr="00595CDD">
                <w:rPr>
                  <w:b w:val="0"/>
                  <w:bCs w:val="0"/>
                  <w:lang w:val="en-US"/>
                </w:rPr>
                <w:t>Space</w:t>
              </w:r>
            </w:ins>
          </w:p>
        </w:tc>
        <w:tc>
          <w:tcPr>
            <w:tcW w:w="7679" w:type="dxa"/>
          </w:tcPr>
          <w:p w14:paraId="1FAF956F" w14:textId="77777777" w:rsidR="00F644BE" w:rsidRPr="002A0361" w:rsidRDefault="00F644BE" w:rsidP="004A4F1E">
            <w:pPr>
              <w:cnfStyle w:val="000000100000" w:firstRow="0" w:lastRow="0" w:firstColumn="0" w:lastColumn="0" w:oddVBand="0" w:evenVBand="0" w:oddHBand="1" w:evenHBand="0" w:firstRowFirstColumn="0" w:firstRowLastColumn="0" w:lastRowFirstColumn="0" w:lastRowLastColumn="0"/>
              <w:rPr>
                <w:ins w:id="820" w:author="Stuart McLarnon (NESO)" w:date="2024-11-19T13:05:00Z"/>
                <w:lang w:val="en-US"/>
              </w:rPr>
            </w:pPr>
            <w:ins w:id="821" w:author="Stuart McLarnon (NESO)" w:date="2024-11-19T13:05:00Z">
              <w:r>
                <w:rPr>
                  <w:lang w:val="en-US"/>
                </w:rPr>
                <w:t>Original message</w:t>
              </w:r>
            </w:ins>
          </w:p>
        </w:tc>
      </w:tr>
      <w:tr w:rsidR="00F644BE" w:rsidRPr="002A0361" w14:paraId="243C8B94" w14:textId="77777777" w:rsidTr="00186A2A">
        <w:trPr>
          <w:ins w:id="82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47" w:type="dxa"/>
          </w:tcPr>
          <w:p w14:paraId="7D84DA2D" w14:textId="77777777" w:rsidR="00F644BE" w:rsidRPr="002A0361" w:rsidRDefault="00F644BE" w:rsidP="004A4F1E">
            <w:pPr>
              <w:jc w:val="center"/>
              <w:rPr>
                <w:ins w:id="823" w:author="Stuart McLarnon (NESO)" w:date="2024-11-19T13:05:00Z"/>
                <w:b w:val="0"/>
                <w:bCs w:val="0"/>
                <w:lang w:val="en-US"/>
              </w:rPr>
            </w:pPr>
            <w:ins w:id="824" w:author="Stuart McLarnon (NESO)" w:date="2024-11-19T13:05:00Z">
              <w:r>
                <w:rPr>
                  <w:b w:val="0"/>
                  <w:bCs w:val="0"/>
                  <w:lang w:val="en-US"/>
                </w:rPr>
                <w:t>E</w:t>
              </w:r>
            </w:ins>
          </w:p>
        </w:tc>
        <w:tc>
          <w:tcPr>
            <w:tcW w:w="7679" w:type="dxa"/>
          </w:tcPr>
          <w:p w14:paraId="6CB2D905" w14:textId="77777777" w:rsidR="00F644BE" w:rsidRPr="002A0361" w:rsidRDefault="00F644BE" w:rsidP="004A4F1E">
            <w:pPr>
              <w:cnfStyle w:val="000000000000" w:firstRow="0" w:lastRow="0" w:firstColumn="0" w:lastColumn="0" w:oddVBand="0" w:evenVBand="0" w:oddHBand="0" w:evenHBand="0" w:firstRowFirstColumn="0" w:firstRowLastColumn="0" w:lastRowFirstColumn="0" w:lastRowLastColumn="0"/>
              <w:rPr>
                <w:ins w:id="825" w:author="Stuart McLarnon (NESO)" w:date="2024-11-19T13:05:00Z"/>
                <w:lang w:val="en-US"/>
              </w:rPr>
            </w:pPr>
            <w:ins w:id="826" w:author="Stuart McLarnon (NESO)" w:date="2024-11-19T13:05:00Z">
              <w:r>
                <w:t>An error is detected in a received message. Either the original message is returned to the originator with a four-character error code appended to it or a new message identifying the reference number of the original message together with a 4-character error code is sent to the originator. The error code may relate to the syntax or data consistency of the message</w:t>
              </w:r>
            </w:ins>
          </w:p>
        </w:tc>
      </w:tr>
      <w:tr w:rsidR="00F644BE" w:rsidRPr="002A0361" w14:paraId="3D9DFD0A" w14:textId="77777777" w:rsidTr="00186A2A">
        <w:trPr>
          <w:cnfStyle w:val="000000100000" w:firstRow="0" w:lastRow="0" w:firstColumn="0" w:lastColumn="0" w:oddVBand="0" w:evenVBand="0" w:oddHBand="1" w:evenHBand="0" w:firstRowFirstColumn="0" w:firstRowLastColumn="0" w:lastRowFirstColumn="0" w:lastRowLastColumn="0"/>
          <w:ins w:id="82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47" w:type="dxa"/>
          </w:tcPr>
          <w:p w14:paraId="41C382DC" w14:textId="77777777" w:rsidR="00F644BE" w:rsidRPr="002A0361" w:rsidRDefault="00F644BE" w:rsidP="004A4F1E">
            <w:pPr>
              <w:jc w:val="center"/>
              <w:rPr>
                <w:ins w:id="828" w:author="Stuart McLarnon (NESO)" w:date="2024-11-19T13:05:00Z"/>
                <w:b w:val="0"/>
                <w:bCs w:val="0"/>
                <w:lang w:val="en-US"/>
              </w:rPr>
            </w:pPr>
            <w:ins w:id="829" w:author="Stuart McLarnon (NESO)" w:date="2024-11-19T13:05:00Z">
              <w:r>
                <w:rPr>
                  <w:b w:val="0"/>
                  <w:bCs w:val="0"/>
                  <w:lang w:val="en-US"/>
                </w:rPr>
                <w:t>X</w:t>
              </w:r>
            </w:ins>
          </w:p>
        </w:tc>
        <w:tc>
          <w:tcPr>
            <w:tcW w:w="7679" w:type="dxa"/>
          </w:tcPr>
          <w:p w14:paraId="04800073" w14:textId="77777777" w:rsidR="00F644BE" w:rsidRPr="002A0361" w:rsidRDefault="00F644BE" w:rsidP="004A4F1E">
            <w:pPr>
              <w:cnfStyle w:val="000000100000" w:firstRow="0" w:lastRow="0" w:firstColumn="0" w:lastColumn="0" w:oddVBand="0" w:evenVBand="0" w:oddHBand="1" w:evenHBand="0" w:firstRowFirstColumn="0" w:firstRowLastColumn="0" w:lastRowFirstColumn="0" w:lastRowLastColumn="0"/>
              <w:rPr>
                <w:ins w:id="830" w:author="Stuart McLarnon (NESO)" w:date="2024-11-19T13:05:00Z"/>
                <w:lang w:val="en-US"/>
              </w:rPr>
            </w:pPr>
            <w:ins w:id="831" w:author="Stuart McLarnon (NESO)" w:date="2024-11-19T13:05:00Z">
              <w:r>
                <w:t>A message is returned to the originator. The message was valid and data consistent when first received, but while waiting for a user acknowledgement, other parameters have changed and the message is no longer consistent. It is thus flagged as eXpired i.e. a valid message that is no longer meaningful.</w:t>
              </w:r>
            </w:ins>
          </w:p>
        </w:tc>
      </w:tr>
    </w:tbl>
    <w:p w14:paraId="49B24AE7" w14:textId="77777777" w:rsidR="00E3085F" w:rsidRDefault="00E3085F" w:rsidP="00186A2A">
      <w:pPr>
        <w:pStyle w:val="Heading2"/>
        <w:ind w:left="1134" w:right="1532"/>
        <w:rPr>
          <w:lang w:val="en-US"/>
        </w:rPr>
      </w:pPr>
      <w:bookmarkStart w:id="832" w:name="_Toc182497857"/>
      <w:bookmarkEnd w:id="813"/>
      <w:r>
        <w:rPr>
          <w:lang w:val="en-US"/>
        </w:rPr>
        <w:t>2.4.</w:t>
      </w:r>
      <w:r>
        <w:rPr>
          <w:lang w:val="en-US"/>
        </w:rPr>
        <w:tab/>
      </w:r>
      <w:r w:rsidRPr="001D2E5B">
        <w:rPr>
          <w:lang w:val="en-US"/>
        </w:rPr>
        <w:t>Message Data Part</w:t>
      </w:r>
      <w:bookmarkEnd w:id="832"/>
    </w:p>
    <w:p w14:paraId="57F05C9A" w14:textId="77777777" w:rsidR="00E3085F" w:rsidRDefault="00E3085F" w:rsidP="00186A2A">
      <w:pPr>
        <w:ind w:left="1134" w:right="1532"/>
        <w:rPr>
          <w:lang w:val="en-US"/>
        </w:rPr>
      </w:pPr>
      <w:r w:rsidRPr="006618F2">
        <w:rPr>
          <w:lang w:val="en-US"/>
        </w:rPr>
        <w:t>The content of the Message Data Part depends primarily on the Message Category and secondarily on the Message Type. In the case of Instruction Category Messages the Instruction Type also influences the Message Data Part. Single space characters to further enhance the readability of the messages separate fields within the Message Data Parts. The Message Data Parts for each category are defined in the following tables.</w:t>
      </w:r>
    </w:p>
    <w:p w14:paraId="3B1D743C" w14:textId="77777777" w:rsidR="00E3085F" w:rsidRDefault="00E3085F" w:rsidP="00186A2A">
      <w:pPr>
        <w:pStyle w:val="Heading2"/>
        <w:ind w:left="1134" w:right="1532"/>
        <w:rPr>
          <w:lang w:val="en-US"/>
        </w:rPr>
      </w:pPr>
      <w:bookmarkStart w:id="833" w:name="_Toc182497858"/>
      <w:r>
        <w:rPr>
          <w:lang w:val="en-US"/>
        </w:rPr>
        <w:t>2.5.</w:t>
      </w:r>
      <w:r>
        <w:rPr>
          <w:lang w:val="en-US"/>
        </w:rPr>
        <w:tab/>
        <w:t>Control Messages</w:t>
      </w:r>
      <w:bookmarkEnd w:id="833"/>
    </w:p>
    <w:p w14:paraId="7400F809" w14:textId="7256BCB4" w:rsidR="007E4DAA" w:rsidRDefault="00E3085F" w:rsidP="00186A2A">
      <w:pPr>
        <w:ind w:left="1134" w:right="1532"/>
      </w:pPr>
      <w:r>
        <w:t>The Message Data Part for control messages is a maximum of 56 characters. The length and contents of control messages depends on the nature of the message, the options are detailed in Table 10</w:t>
      </w:r>
      <w:ins w:id="834" w:author="Stuart McLarnon (NESO)" w:date="2024-11-19T13:05:00Z">
        <w:r>
          <w:t>.</w:t>
        </w:r>
      </w:ins>
    </w:p>
    <w:p w14:paraId="04924A05" w14:textId="77777777" w:rsidR="007E4DAA" w:rsidRDefault="007E4DAA">
      <w:pPr>
        <w:spacing w:after="120" w:line="240" w:lineRule="auto"/>
      </w:pPr>
      <w:r>
        <w:br w:type="page"/>
      </w:r>
    </w:p>
    <w:p w14:paraId="1F482DCE" w14:textId="45F6F0FF" w:rsidR="000707E1" w:rsidRDefault="000707E1" w:rsidP="00186A2A">
      <w:pPr>
        <w:pStyle w:val="Caption"/>
        <w:keepNext/>
        <w:ind w:left="993"/>
      </w:pPr>
      <w:r>
        <w:lastRenderedPageBreak/>
        <w:t xml:space="preserve">Table </w:t>
      </w:r>
      <w:del w:id="835" w:author="Stuart McLarnon (NESO)" w:date="2024-11-19T13:05:00Z">
        <w:r>
          <w:rPr>
            <w:rFonts w:ascii="Arial" w:eastAsia="Arial" w:hAnsi="Arial"/>
            <w:color w:val="717174"/>
            <w:lang w:val="en-US"/>
          </w:rPr>
          <w:delText>10 -</w:delText>
        </w:r>
      </w:del>
      <w:ins w:id="836" w:author="Stuart McLarnon (NESO)" w:date="2024-11-19T13:05:00Z">
        <w:r>
          <w:fldChar w:fldCharType="begin"/>
        </w:r>
        <w:r>
          <w:instrText xml:space="preserve"> SEQ Table \* ARABIC </w:instrText>
        </w:r>
        <w:r>
          <w:fldChar w:fldCharType="separate"/>
        </w:r>
        <w:r w:rsidR="00E65479">
          <w:rPr>
            <w:noProof/>
          </w:rPr>
          <w:t>10</w:t>
        </w:r>
        <w:r>
          <w:rPr>
            <w:noProof/>
          </w:rPr>
          <w:fldChar w:fldCharType="end"/>
        </w:r>
        <w:r>
          <w:t>:</w:t>
        </w:r>
      </w:ins>
      <w:r>
        <w:t xml:space="preserve"> </w:t>
      </w:r>
      <w:r w:rsidRPr="00C374C4">
        <w:t>Message Data Part for Control Messages</w:t>
      </w:r>
    </w:p>
    <w:p w14:paraId="3EFD1FCA" w14:textId="77777777" w:rsidR="00E1101E" w:rsidRDefault="00000000">
      <w:pPr>
        <w:rPr>
          <w:del w:id="837" w:author="Stuart McLarnon (NESO)" w:date="2024-11-19T13:05:00Z"/>
          <w:sz w:val="2"/>
        </w:rPr>
      </w:pPr>
      <w:del w:id="838" w:author="Stuart McLarnon (NESO)" w:date="2024-11-19T13:05:00Z">
        <w:r>
          <w:pict w14:anchorId="2D884BCB">
            <v:shape id="_x0000_s2177" type="#_x0000_t202" style="position:absolute;margin-left:0;margin-top:766.15pt;width:594pt;height:70.75pt;z-index:-251507712;mso-wrap-distance-left:0;mso-wrap-distance-right:0;mso-position-horizontal-relative:page;mso-position-vertical-relative:page" filled="f" stroked="f">
              <v:textbox style="mso-next-textbox:#_x0000_s2177" inset="0,0,0,0">
                <w:txbxContent>
                  <w:p w14:paraId="5A9BCA33" w14:textId="77777777" w:rsidR="00E1101E" w:rsidRDefault="00E1101E">
                    <w:pPr>
                      <w:rPr>
                        <w:del w:id="839" w:author="Stuart McLarnon (NESO)" w:date="2024-11-19T13:05:00Z"/>
                      </w:rPr>
                    </w:pPr>
                  </w:p>
                </w:txbxContent>
              </v:textbox>
              <w10:wrap type="square" anchorx="page" anchory="page"/>
            </v:shape>
          </w:pict>
        </w:r>
        <w:r>
          <w:pict w14:anchorId="60D06676">
            <v:shape id="_x0000_s2178" type="#_x0000_t202" style="position:absolute;margin-left:0;margin-top:766.15pt;width:594pt;height:70.75pt;z-index:-251506688;mso-wrap-distance-left:0;mso-wrap-distance-right:0;mso-position-horizontal-relative:page;mso-position-vertical-relative:page" filled="f" stroked="f">
              <v:textbox style="mso-next-textbox:#_x0000_s2178" inset="0,0,0,0">
                <w:txbxContent>
                  <w:p w14:paraId="5BBF9BCB" w14:textId="77777777" w:rsidR="00E1101E" w:rsidRDefault="00E1101E">
                    <w:pPr>
                      <w:rPr>
                        <w:del w:id="840" w:author="Stuart McLarnon (NESO)" w:date="2024-11-19T13:05:00Z"/>
                      </w:rPr>
                    </w:pPr>
                  </w:p>
                </w:txbxContent>
              </v:textbox>
              <w10:wrap type="square" anchorx="page" anchory="page"/>
            </v:shape>
          </w:pict>
        </w:r>
        <w:r>
          <w:rPr>
            <w:noProof/>
          </w:rPr>
          <w:drawing>
            <wp:anchor distT="0" distB="0" distL="0" distR="0" simplePos="0" relativeHeight="251807744" behindDoc="1" locked="0" layoutInCell="1" allowOverlap="1" wp14:anchorId="0FB968F8" wp14:editId="56FCAABD">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29" name="IrregularPicture"/>
              <wp:cNvGraphicFramePr/>
              <a:graphic xmlns:a="http://schemas.openxmlformats.org/drawingml/2006/main">
                <a:graphicData uri="http://schemas.openxmlformats.org/drawingml/2006/picture">
                  <pic:pic xmlns:pic="http://schemas.openxmlformats.org/drawingml/2006/picture">
                    <pic:nvPicPr>
                      <pic:cNvPr id="30"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pict w14:anchorId="35F7B427">
            <v:shape id="_x0000_s2179" type="#_x0000_t202" style="position:absolute;margin-left:0;margin-top:766.15pt;width:594pt;height:62.5pt;z-index:-251505664;mso-wrap-distance-left:0;mso-wrap-distance-right:0;mso-position-horizontal-relative:page;mso-position-vertical-relative:page" filled="f" stroked="f">
              <v:textbox style="mso-next-textbox:#_x0000_s2179" inset="0,0,0,0">
                <w:txbxContent>
                  <w:p w14:paraId="09F6304C" w14:textId="77777777" w:rsidR="00E1101E" w:rsidRDefault="00000000">
                    <w:pPr>
                      <w:spacing w:before="630" w:line="211" w:lineRule="exact"/>
                      <w:ind w:left="1080"/>
                      <w:textAlignment w:val="baseline"/>
                      <w:rPr>
                        <w:del w:id="841" w:author="Stuart McLarnon (NESO)" w:date="2024-11-19T13:05:00Z"/>
                        <w:rFonts w:ascii="Arial" w:eastAsia="Arial" w:hAnsi="Arial"/>
                        <w:color w:val="000000"/>
                        <w:sz w:val="18"/>
                      </w:rPr>
                    </w:pPr>
                    <w:del w:id="842"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44A78AC2" w14:textId="77777777" w:rsidR="00E1101E" w:rsidRDefault="00000000">
                    <w:pPr>
                      <w:tabs>
                        <w:tab w:val="left" w:pos="10656"/>
                      </w:tabs>
                      <w:spacing w:before="57" w:after="128" w:line="211" w:lineRule="exact"/>
                      <w:ind w:left="1080"/>
                      <w:textAlignment w:val="baseline"/>
                      <w:rPr>
                        <w:del w:id="843" w:author="Stuart McLarnon (NESO)" w:date="2024-11-19T13:05:00Z"/>
                        <w:rFonts w:ascii="Arial" w:eastAsia="Arial" w:hAnsi="Arial"/>
                        <w:color w:val="000000"/>
                        <w:spacing w:val="-1"/>
                        <w:sz w:val="18"/>
                      </w:rPr>
                    </w:pPr>
                    <w:del w:id="844" w:author="Stuart McLarnon (NESO)" w:date="2024-11-19T13:05:00Z">
                      <w:r>
                        <w:rPr>
                          <w:rFonts w:ascii="Arial" w:eastAsia="Arial" w:hAnsi="Arial"/>
                          <w:color w:val="000000"/>
                          <w:spacing w:val="-1"/>
                          <w:sz w:val="18"/>
                          <w:lang w:val="en-US"/>
                        </w:rPr>
                        <w:delText>13 Oct 2020 | EDL Message Interface Specification</w:delText>
                      </w:r>
                      <w:r>
                        <w:rPr>
                          <w:rFonts w:ascii="Arial" w:eastAsia="Arial" w:hAnsi="Arial"/>
                          <w:color w:val="000000"/>
                          <w:spacing w:val="-1"/>
                          <w:sz w:val="18"/>
                          <w:lang w:val="en-US"/>
                        </w:rPr>
                        <w:tab/>
                        <w:delText>8</w:delText>
                      </w:r>
                    </w:del>
                  </w:p>
                </w:txbxContent>
              </v:textbox>
              <w10:wrap type="square" anchorx="page" anchory="page"/>
            </v:shape>
          </w:pict>
        </w:r>
        <w:r>
          <w:pict w14:anchorId="7AC71C99">
            <v:line id="_x0000_s2169" style="position:absolute;z-index:251799552;mso-position-horizontal-relative:page;mso-position-vertical-relative:page" from="53.05pt,766.8pt" to="493.5pt,766.8pt" strokecolor="#f16421" strokeweight="1.2pt">
              <w10:wrap anchorx="page" anchory="page"/>
            </v:line>
          </w:pict>
        </w:r>
        <w:r>
          <w:pict w14:anchorId="43A11105">
            <v:line id="_x0000_s2170" style="position:absolute;z-index:251800576;mso-position-horizontal-relative:page;mso-position-vertical-relative:page" from="468pt,791.75pt" to="594.05pt,791.75pt" strokecolor="#ecfefe" strokeweight="1.9pt">
              <v:stroke linestyle="thinThin"/>
              <w10:wrap anchorx="page" anchory="page"/>
            </v:line>
          </w:pict>
        </w:r>
        <w:r>
          <w:pict w14:anchorId="1516B4FA">
            <v:line id="_x0000_s2171" style="position:absolute;z-index:251801600;mso-position-horizontal-relative:page;mso-position-vertical-relative:page" from="468pt,793.45pt" to="594.05pt,793.45pt" strokecolor="#fffed9" strokeweight="1.45pt">
              <v:stroke linestyle="thinThin"/>
              <w10:wrap anchorx="page" anchory="page"/>
            </v:line>
          </w:pict>
        </w:r>
        <w:r>
          <w:pict w14:anchorId="23298B3A">
            <v:line id="_x0000_s2172" style="position:absolute;z-index:251802624;mso-position-horizontal-relative:page;mso-position-vertical-relative:page" from="468pt,795.1pt" to="594.05pt,795.1pt" strokecolor="#fdf6f8" strokeweight="3.85pt">
              <v:stroke linestyle="thinThin"/>
              <w10:wrap anchorx="page" anchory="page"/>
            </v:line>
          </w:pict>
        </w:r>
        <w:r>
          <w:pict w14:anchorId="0BCEF096">
            <v:line id="_x0000_s2173" style="position:absolute;z-index:251803648;mso-position-horizontal-relative:page;mso-position-vertical-relative:page" from="468pt,794.9pt" to="594.05pt,794.9pt" strokecolor="#fed887" strokeweight="1.9pt">
              <v:stroke linestyle="thinThin"/>
              <w10:wrap anchorx="page" anchory="page"/>
            </v:line>
          </w:pict>
        </w:r>
        <w:r>
          <w:pict w14:anchorId="1CF06D08">
            <v:line id="_x0000_s2174" style="position:absolute;z-index:251804672;mso-position-horizontal-relative:page;mso-position-vertical-relative:page" from="468pt,794.9pt" to="594.05pt,794.9pt" strokecolor="#fffed9" strokeweight=".5pt">
              <w10:wrap anchorx="page" anchory="page"/>
            </v:line>
          </w:pict>
        </w:r>
        <w:r>
          <w:pict w14:anchorId="4E938AC5">
            <v:line id="_x0000_s2175" style="position:absolute;z-index:251805696;mso-position-horizontal-relative:page;mso-position-vertical-relative:page" from="0,830.15pt" to="405.9pt,830.15pt" strokecolor="#fffed9" strokeweight="2.9pt">
              <v:stroke linestyle="thinThin"/>
              <w10:wrap anchorx="page" anchory="page"/>
            </v:line>
          </w:pict>
        </w:r>
        <w:r>
          <w:pict w14:anchorId="0D3F909F">
            <v:line id="_x0000_s2176" style="position:absolute;z-index:251806720;mso-position-horizontal-relative:page;mso-position-vertical-relative:page" from="0,828pt" to="405.9pt,828pt" strokecolor="#fffed9" strokeweight="1.45pt">
              <v:stroke linestyle="thinThin"/>
              <w10:wrap anchorx="page" anchory="page"/>
            </v:line>
          </w:pict>
        </w:r>
      </w:del>
    </w:p>
    <w:tbl>
      <w:tblPr>
        <w:tblStyle w:val="ListTable2-Accent1"/>
        <w:tblW w:w="10306" w:type="dxa"/>
        <w:tblInd w:w="993" w:type="dxa"/>
        <w:tblLook w:val="04A0" w:firstRow="1" w:lastRow="0" w:firstColumn="1" w:lastColumn="0" w:noHBand="0" w:noVBand="1"/>
      </w:tblPr>
      <w:tblGrid>
        <w:gridCol w:w="1636"/>
        <w:gridCol w:w="1477"/>
        <w:gridCol w:w="910"/>
        <w:gridCol w:w="4056"/>
        <w:gridCol w:w="1298"/>
        <w:gridCol w:w="929"/>
      </w:tblGrid>
      <w:tr w:rsidR="000707E1" w14:paraId="067C25A9" w14:textId="77777777" w:rsidTr="00186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F11FC19" w14:textId="77777777" w:rsidR="000707E1" w:rsidRDefault="000707E1" w:rsidP="004A4F1E">
            <w:pPr>
              <w:rPr>
                <w:lang w:val="en-US"/>
              </w:rPr>
            </w:pPr>
            <w:r>
              <w:rPr>
                <w:lang w:val="en-US"/>
              </w:rPr>
              <w:t>Field Name</w:t>
            </w:r>
          </w:p>
        </w:tc>
        <w:tc>
          <w:tcPr>
            <w:tcW w:w="0" w:type="auto"/>
          </w:tcPr>
          <w:p w14:paraId="600110C4" w14:textId="77777777" w:rsidR="000707E1" w:rsidRDefault="000707E1" w:rsidP="004A4F1E">
            <w:pPr>
              <w:cnfStyle w:val="100000000000" w:firstRow="1" w:lastRow="0" w:firstColumn="0" w:lastColumn="0" w:oddVBand="0" w:evenVBand="0" w:oddHBand="0" w:evenHBand="0" w:firstRowFirstColumn="0" w:firstRowLastColumn="0" w:lastRowFirstColumn="0" w:lastRowLastColumn="0"/>
              <w:rPr>
                <w:lang w:val="en-US"/>
              </w:rPr>
            </w:pPr>
            <w:r>
              <w:rPr>
                <w:lang w:val="en-US"/>
              </w:rPr>
              <w:t>Start Position</w:t>
            </w:r>
          </w:p>
        </w:tc>
        <w:tc>
          <w:tcPr>
            <w:tcW w:w="0" w:type="auto"/>
          </w:tcPr>
          <w:p w14:paraId="23ED0632" w14:textId="77777777" w:rsidR="000707E1" w:rsidRDefault="000707E1" w:rsidP="004A4F1E">
            <w:pPr>
              <w:cnfStyle w:val="100000000000" w:firstRow="1" w:lastRow="0" w:firstColumn="0" w:lastColumn="0" w:oddVBand="0" w:evenVBand="0" w:oddHBand="0" w:evenHBand="0" w:firstRowFirstColumn="0" w:firstRowLastColumn="0" w:lastRowFirstColumn="0" w:lastRowLastColumn="0"/>
              <w:rPr>
                <w:lang w:val="en-US"/>
              </w:rPr>
            </w:pPr>
            <w:r>
              <w:rPr>
                <w:lang w:val="en-US"/>
              </w:rPr>
              <w:t>Field Size</w:t>
            </w:r>
          </w:p>
        </w:tc>
        <w:tc>
          <w:tcPr>
            <w:tcW w:w="4056" w:type="dxa"/>
          </w:tcPr>
          <w:p w14:paraId="57138195" w14:textId="77777777" w:rsidR="000707E1" w:rsidRDefault="000707E1" w:rsidP="004A4F1E">
            <w:pPr>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c>
          <w:tcPr>
            <w:tcW w:w="0" w:type="auto"/>
          </w:tcPr>
          <w:p w14:paraId="362EFACA" w14:textId="77777777" w:rsidR="00E1101E" w:rsidRDefault="000707E1">
            <w:pPr>
              <w:tabs>
                <w:tab w:val="right" w:pos="1368"/>
              </w:tabs>
              <w:spacing w:before="106" w:line="230" w:lineRule="exact"/>
              <w:ind w:right="144"/>
              <w:jc w:val="right"/>
              <w:textAlignment w:val="baseline"/>
              <w:cnfStyle w:val="100000000000" w:firstRow="1" w:lastRow="0" w:firstColumn="0" w:lastColumn="0" w:oddVBand="0" w:evenVBand="0" w:oddHBand="0" w:evenHBand="0" w:firstRowFirstColumn="0" w:firstRowLastColumn="0" w:lastRowFirstColumn="0" w:lastRowLastColumn="0"/>
              <w:rPr>
                <w:del w:id="845" w:author="Stuart McLarnon (NESO)" w:date="2024-11-19T13:05:00Z"/>
                <w:rFonts w:ascii="Arial" w:eastAsia="Arial" w:hAnsi="Arial"/>
                <w:b w:val="0"/>
                <w:color w:val="000000"/>
                <w:sz w:val="20"/>
              </w:rPr>
            </w:pPr>
            <w:r>
              <w:rPr>
                <w:lang w:val="en-US"/>
              </w:rPr>
              <w:t xml:space="preserve">Valid </w:t>
            </w:r>
            <w:del w:id="846" w:author="Stuart McLarnon (NESO)" w:date="2024-11-19T13:05:00Z">
              <w:r>
                <w:rPr>
                  <w:rFonts w:ascii="Arial" w:eastAsia="Arial" w:hAnsi="Arial"/>
                  <w:color w:val="000000"/>
                  <w:sz w:val="20"/>
                  <w:lang w:val="en-US"/>
                </w:rPr>
                <w:tab/>
                <w:delText>Error</w:delText>
              </w:r>
            </w:del>
          </w:p>
          <w:p w14:paraId="225F0DAB" w14:textId="1D5E2572" w:rsidR="000707E1" w:rsidRDefault="000707E1" w:rsidP="004A4F1E">
            <w:pPr>
              <w:cnfStyle w:val="100000000000" w:firstRow="1" w:lastRow="0" w:firstColumn="0" w:lastColumn="0" w:oddVBand="0" w:evenVBand="0" w:oddHBand="0" w:evenHBand="0" w:firstRowFirstColumn="0" w:firstRowLastColumn="0" w:lastRowFirstColumn="0" w:lastRowLastColumn="0"/>
              <w:rPr>
                <w:lang w:val="en-US"/>
              </w:rPr>
            </w:pPr>
            <w:r>
              <w:rPr>
                <w:lang w:val="en-US"/>
              </w:rPr>
              <w:t>Type</w:t>
            </w:r>
            <w:del w:id="847" w:author="Stuart McLarnon (NESO)" w:date="2024-11-19T13:05:00Z">
              <w:r>
                <w:rPr>
                  <w:rFonts w:ascii="Arial" w:eastAsia="Arial" w:hAnsi="Arial"/>
                  <w:color w:val="000000"/>
                  <w:sz w:val="20"/>
                  <w:lang w:val="en-US"/>
                </w:rPr>
                <w:tab/>
                <w:delText>Flag</w:delText>
              </w:r>
            </w:del>
          </w:p>
        </w:tc>
        <w:tc>
          <w:tcPr>
            <w:tcW w:w="0" w:type="auto"/>
            <w:cellIns w:id="848" w:author="Stuart McLarnon (NESO)" w:date="2024-11-19T13:05:00Z"/>
          </w:tcPr>
          <w:p w14:paraId="339C191C" w14:textId="77777777" w:rsidR="000707E1" w:rsidRDefault="000707E1" w:rsidP="004A4F1E">
            <w:pPr>
              <w:cnfStyle w:val="100000000000" w:firstRow="1" w:lastRow="0" w:firstColumn="0" w:lastColumn="0" w:oddVBand="0" w:evenVBand="0" w:oddHBand="0" w:evenHBand="0" w:firstRowFirstColumn="0" w:firstRowLastColumn="0" w:lastRowFirstColumn="0" w:lastRowLastColumn="0"/>
              <w:rPr>
                <w:lang w:val="en-US"/>
              </w:rPr>
            </w:pPr>
            <w:ins w:id="849" w:author="Stuart McLarnon (NESO)" w:date="2024-11-19T13:05:00Z">
              <w:r>
                <w:rPr>
                  <w:lang w:val="en-US"/>
                </w:rPr>
                <w:t>Error Flag</w:t>
              </w:r>
            </w:ins>
          </w:p>
        </w:tc>
      </w:tr>
      <w:tr w:rsidR="000707E1" w14:paraId="6133514A"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BD79BE" w14:textId="77777777" w:rsidR="000707E1" w:rsidRPr="00BA3AAF" w:rsidRDefault="000707E1" w:rsidP="004A4F1E">
            <w:pPr>
              <w:jc w:val="center"/>
              <w:rPr>
                <w:b w:val="0"/>
                <w:bCs w:val="0"/>
                <w:lang w:val="en-US"/>
              </w:rPr>
            </w:pPr>
            <w:r>
              <w:rPr>
                <w:b w:val="0"/>
                <w:bCs w:val="0"/>
                <w:lang w:val="en-US"/>
              </w:rPr>
              <w:t>Name</w:t>
            </w:r>
          </w:p>
        </w:tc>
        <w:tc>
          <w:tcPr>
            <w:tcW w:w="0" w:type="auto"/>
          </w:tcPr>
          <w:p w14:paraId="76F45473"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1</w:t>
            </w:r>
          </w:p>
        </w:tc>
        <w:tc>
          <w:tcPr>
            <w:tcW w:w="0" w:type="auto"/>
          </w:tcPr>
          <w:p w14:paraId="1658A53C"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9</w:t>
            </w:r>
          </w:p>
        </w:tc>
        <w:tc>
          <w:tcPr>
            <w:tcW w:w="4056" w:type="dxa"/>
          </w:tcPr>
          <w:p w14:paraId="61C7A02C"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t>Control Point Name (VERSON message only) or BM Unit Name</w:t>
            </w:r>
          </w:p>
        </w:tc>
        <w:tc>
          <w:tcPr>
            <w:tcW w:w="0" w:type="auto"/>
          </w:tcPr>
          <w:p w14:paraId="4258ACB9"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All</w:t>
            </w:r>
          </w:p>
        </w:tc>
        <w:tc>
          <w:tcPr>
            <w:tcW w:w="0" w:type="auto"/>
            <w:cellIns w:id="850" w:author="Stuart McLarnon (NESO)" w:date="2024-11-19T13:05:00Z"/>
          </w:tcPr>
          <w:p w14:paraId="5EE70EE5"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p>
        </w:tc>
      </w:tr>
      <w:tr w:rsidR="000707E1" w14:paraId="107F8F61" w14:textId="77777777" w:rsidTr="00186A2A">
        <w:tc>
          <w:tcPr>
            <w:cnfStyle w:val="001000000000" w:firstRow="0" w:lastRow="0" w:firstColumn="1" w:lastColumn="0" w:oddVBand="0" w:evenVBand="0" w:oddHBand="0" w:evenHBand="0" w:firstRowFirstColumn="0" w:firstRowLastColumn="0" w:lastRowFirstColumn="0" w:lastRowLastColumn="0"/>
            <w:tcW w:w="0" w:type="auto"/>
          </w:tcPr>
          <w:p w14:paraId="08C26585" w14:textId="77777777" w:rsidR="000707E1" w:rsidRPr="00BA3AAF" w:rsidRDefault="000707E1" w:rsidP="004A4F1E">
            <w:pPr>
              <w:jc w:val="center"/>
              <w:rPr>
                <w:b w:val="0"/>
                <w:bCs w:val="0"/>
                <w:lang w:val="en-US"/>
              </w:rPr>
            </w:pPr>
            <w:r>
              <w:rPr>
                <w:b w:val="0"/>
                <w:bCs w:val="0"/>
                <w:lang w:val="en-US"/>
              </w:rPr>
              <w:t>Ref Number</w:t>
            </w:r>
          </w:p>
        </w:tc>
        <w:tc>
          <w:tcPr>
            <w:tcW w:w="0" w:type="auto"/>
          </w:tcPr>
          <w:p w14:paraId="24BD466E"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11</w:t>
            </w:r>
          </w:p>
        </w:tc>
        <w:tc>
          <w:tcPr>
            <w:tcW w:w="0" w:type="auto"/>
          </w:tcPr>
          <w:p w14:paraId="0C43BCC3"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10</w:t>
            </w:r>
          </w:p>
        </w:tc>
        <w:tc>
          <w:tcPr>
            <w:tcW w:w="4056" w:type="dxa"/>
          </w:tcPr>
          <w:p w14:paraId="1DAD2D4E"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lang w:val="en-US"/>
              </w:rPr>
            </w:pPr>
            <w:r>
              <w:t>Message Reference Number</w:t>
            </w:r>
          </w:p>
        </w:tc>
        <w:tc>
          <w:tcPr>
            <w:tcW w:w="0" w:type="auto"/>
          </w:tcPr>
          <w:p w14:paraId="17AFC01C"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All</w:t>
            </w:r>
          </w:p>
        </w:tc>
        <w:tc>
          <w:tcPr>
            <w:tcW w:w="0" w:type="auto"/>
            <w:cellIns w:id="851" w:author="Stuart McLarnon (NESO)" w:date="2024-11-19T13:05:00Z"/>
          </w:tcPr>
          <w:p w14:paraId="4C69C38B"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lang w:val="en-US"/>
              </w:rPr>
            </w:pPr>
          </w:p>
        </w:tc>
      </w:tr>
      <w:tr w:rsidR="000707E1" w14:paraId="3806950C"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AC3497" w14:textId="77777777" w:rsidR="000707E1" w:rsidRPr="00B227C1" w:rsidRDefault="000707E1" w:rsidP="004A4F1E">
            <w:pPr>
              <w:rPr>
                <w:b w:val="0"/>
                <w:bCs w:val="0"/>
                <w:lang w:val="en-US"/>
              </w:rPr>
            </w:pPr>
            <w:r>
              <w:rPr>
                <w:b w:val="0"/>
                <w:bCs w:val="0"/>
                <w:lang w:val="en-US"/>
              </w:rPr>
              <w:t>Log Time</w:t>
            </w:r>
          </w:p>
        </w:tc>
        <w:tc>
          <w:tcPr>
            <w:tcW w:w="0" w:type="auto"/>
          </w:tcPr>
          <w:p w14:paraId="516A28BF"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22</w:t>
            </w:r>
          </w:p>
        </w:tc>
        <w:tc>
          <w:tcPr>
            <w:tcW w:w="0" w:type="auto"/>
          </w:tcPr>
          <w:p w14:paraId="70AA0173"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17</w:t>
            </w:r>
          </w:p>
        </w:tc>
        <w:tc>
          <w:tcPr>
            <w:tcW w:w="4056" w:type="dxa"/>
          </w:tcPr>
          <w:p w14:paraId="45067F5B" w14:textId="146D8B74"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t xml:space="preserve">Time message logged by originating </w:t>
            </w:r>
            <w:del w:id="852" w:author="Stuart McLarnon (NESO)" w:date="2024-11-19T13:05:00Z">
              <w:r>
                <w:rPr>
                  <w:rFonts w:ascii="Arial" w:eastAsia="Arial" w:hAnsi="Arial"/>
                  <w:color w:val="626361"/>
                  <w:sz w:val="20"/>
                  <w:lang w:val="en-US"/>
                </w:rPr>
                <w:delText>process</w:delText>
              </w:r>
            </w:del>
            <w:ins w:id="853" w:author="Stuart McLarnon (NESO)" w:date="2024-11-19T13:05:00Z">
              <w:r>
                <w:t>proces</w:t>
              </w:r>
            </w:ins>
            <w:ins w:id="854" w:author="Stuart McLarnon (NESO)" w:date="2025-01-30T14:00:00Z" w16du:dateUtc="2025-01-30T14:00:00Z">
              <w:r w:rsidR="00267493">
                <w:t>s</w:t>
              </w:r>
            </w:ins>
          </w:p>
        </w:tc>
        <w:tc>
          <w:tcPr>
            <w:tcW w:w="0" w:type="auto"/>
          </w:tcPr>
          <w:p w14:paraId="25509329"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All</w:t>
            </w:r>
          </w:p>
        </w:tc>
        <w:tc>
          <w:tcPr>
            <w:tcW w:w="0" w:type="auto"/>
            <w:cellIns w:id="855" w:author="Stuart McLarnon (NESO)" w:date="2024-11-19T13:05:00Z"/>
          </w:tcPr>
          <w:p w14:paraId="1F2A6237"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lang w:val="en-US"/>
              </w:rPr>
            </w:pPr>
          </w:p>
        </w:tc>
      </w:tr>
      <w:tr w:rsidR="000707E1" w14:paraId="7D7CE666" w14:textId="77777777" w:rsidTr="00186A2A">
        <w:trPr>
          <w:ins w:id="85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6F90C89F" w14:textId="77777777" w:rsidR="000707E1" w:rsidRPr="00BA3AAF" w:rsidRDefault="000707E1" w:rsidP="004A4F1E">
            <w:pPr>
              <w:jc w:val="center"/>
              <w:rPr>
                <w:ins w:id="857" w:author="Stuart McLarnon (NESO)" w:date="2024-11-19T13:05:00Z"/>
                <w:b w:val="0"/>
                <w:bCs w:val="0"/>
                <w:lang w:val="en-US"/>
              </w:rPr>
            </w:pPr>
            <w:ins w:id="858" w:author="Stuart McLarnon (NESO)" w:date="2024-11-19T13:05:00Z">
              <w:r w:rsidRPr="00BA3AAF">
                <w:rPr>
                  <w:b w:val="0"/>
                  <w:bCs w:val="0"/>
                </w:rPr>
                <w:t xml:space="preserve">Type </w:t>
              </w:r>
            </w:ins>
          </w:p>
        </w:tc>
        <w:tc>
          <w:tcPr>
            <w:tcW w:w="0" w:type="auto"/>
          </w:tcPr>
          <w:p w14:paraId="206D5EBF"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859" w:author="Stuart McLarnon (NESO)" w:date="2024-11-19T13:05:00Z"/>
                <w:lang w:val="en-US"/>
              </w:rPr>
            </w:pPr>
            <w:ins w:id="860" w:author="Stuart McLarnon (NESO)" w:date="2024-11-19T13:05:00Z">
              <w:r w:rsidRPr="006A24C8">
                <w:t xml:space="preserve">40 </w:t>
              </w:r>
            </w:ins>
          </w:p>
        </w:tc>
        <w:tc>
          <w:tcPr>
            <w:tcW w:w="0" w:type="auto"/>
          </w:tcPr>
          <w:p w14:paraId="1ED876EB"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861" w:author="Stuart McLarnon (NESO)" w:date="2024-11-19T13:05:00Z"/>
                <w:lang w:val="en-US"/>
              </w:rPr>
            </w:pPr>
            <w:ins w:id="862" w:author="Stuart McLarnon (NESO)" w:date="2024-11-19T13:05:00Z">
              <w:r w:rsidRPr="006A24C8">
                <w:t xml:space="preserve">6 </w:t>
              </w:r>
            </w:ins>
          </w:p>
        </w:tc>
        <w:tc>
          <w:tcPr>
            <w:tcW w:w="4056" w:type="dxa"/>
          </w:tcPr>
          <w:p w14:paraId="7156CB51" w14:textId="4041032D" w:rsidR="000707E1" w:rsidRDefault="000707E1" w:rsidP="004A4F1E">
            <w:pPr>
              <w:cnfStyle w:val="000000000000" w:firstRow="0" w:lastRow="0" w:firstColumn="0" w:lastColumn="0" w:oddVBand="0" w:evenVBand="0" w:oddHBand="0" w:evenHBand="0" w:firstRowFirstColumn="0" w:firstRowLastColumn="0" w:lastRowFirstColumn="0" w:lastRowLastColumn="0"/>
              <w:rPr>
                <w:ins w:id="863" w:author="Stuart McLarnon (NESO)" w:date="2024-11-19T13:05:00Z"/>
                <w:lang w:val="en-US"/>
              </w:rPr>
            </w:pPr>
            <w:ins w:id="864" w:author="Stuart McLarnon (NESO)" w:date="2024-11-19T13:05:00Z">
              <w:r w:rsidRPr="006A24C8">
                <w:t>Specifies the type of control message and the structure of the type</w:t>
              </w:r>
              <w:r w:rsidR="00F74431">
                <w:t xml:space="preserve"> </w:t>
              </w:r>
              <w:r w:rsidRPr="006A24C8">
                <w:t xml:space="preserve">dependent message part. </w:t>
              </w:r>
            </w:ins>
          </w:p>
        </w:tc>
        <w:tc>
          <w:tcPr>
            <w:tcW w:w="0" w:type="auto"/>
          </w:tcPr>
          <w:p w14:paraId="29C2DA3D"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865" w:author="Stuart McLarnon (NESO)" w:date="2024-11-19T13:05:00Z"/>
                <w:lang w:val="en-US"/>
              </w:rPr>
            </w:pPr>
            <w:ins w:id="866" w:author="Stuart McLarnon (NESO)" w:date="2024-11-19T13:05:00Z">
              <w:r w:rsidRPr="006A24C8">
                <w:t>N</w:t>
              </w:r>
            </w:ins>
          </w:p>
        </w:tc>
        <w:tc>
          <w:tcPr>
            <w:tcW w:w="0" w:type="auto"/>
          </w:tcPr>
          <w:p w14:paraId="333B1AB8"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867" w:author="Stuart McLarnon (NESO)" w:date="2024-11-19T13:05:00Z"/>
                <w:lang w:val="en-US"/>
              </w:rPr>
            </w:pPr>
          </w:p>
        </w:tc>
      </w:tr>
      <w:tr w:rsidR="000707E1" w14:paraId="47AF2B36" w14:textId="77777777" w:rsidTr="00186A2A">
        <w:trPr>
          <w:cnfStyle w:val="000000100000" w:firstRow="0" w:lastRow="0" w:firstColumn="0" w:lastColumn="0" w:oddVBand="0" w:evenVBand="0" w:oddHBand="1" w:evenHBand="0" w:firstRowFirstColumn="0" w:firstRowLastColumn="0" w:lastRowFirstColumn="0" w:lastRowLastColumn="0"/>
          <w:ins w:id="86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3B9FC3ED" w14:textId="77777777" w:rsidR="000707E1" w:rsidRPr="00BA3AAF" w:rsidRDefault="000707E1" w:rsidP="004A4F1E">
            <w:pPr>
              <w:jc w:val="center"/>
              <w:rPr>
                <w:ins w:id="869" w:author="Stuart McLarnon (NESO)" w:date="2024-11-19T13:05:00Z"/>
                <w:b w:val="0"/>
                <w:bCs w:val="0"/>
                <w:lang w:val="en-US"/>
              </w:rPr>
            </w:pPr>
            <w:ins w:id="870" w:author="Stuart McLarnon (NESO)" w:date="2024-11-19T13:05:00Z">
              <w:r w:rsidRPr="00BA3AAF">
                <w:rPr>
                  <w:b w:val="0"/>
                  <w:bCs w:val="0"/>
                </w:rPr>
                <w:t>Type dependant</w:t>
              </w:r>
            </w:ins>
          </w:p>
        </w:tc>
        <w:tc>
          <w:tcPr>
            <w:tcW w:w="0" w:type="auto"/>
          </w:tcPr>
          <w:p w14:paraId="7B2C3216"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871" w:author="Stuart McLarnon (NESO)" w:date="2024-11-19T13:05:00Z"/>
                <w:lang w:val="en-US"/>
              </w:rPr>
            </w:pPr>
          </w:p>
        </w:tc>
        <w:tc>
          <w:tcPr>
            <w:tcW w:w="0" w:type="auto"/>
          </w:tcPr>
          <w:p w14:paraId="698A71C6"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872" w:author="Stuart McLarnon (NESO)" w:date="2024-11-19T13:05:00Z"/>
                <w:lang w:val="en-US"/>
              </w:rPr>
            </w:pPr>
          </w:p>
        </w:tc>
        <w:tc>
          <w:tcPr>
            <w:tcW w:w="4056" w:type="dxa"/>
          </w:tcPr>
          <w:tbl>
            <w:tblPr>
              <w:tblStyle w:val="ListTable1Light-Accent5"/>
              <w:tblW w:w="0" w:type="auto"/>
              <w:tblLook w:val="04A0" w:firstRow="1" w:lastRow="0" w:firstColumn="1" w:lastColumn="0" w:noHBand="0" w:noVBand="1"/>
            </w:tblPr>
            <w:tblGrid>
              <w:gridCol w:w="1101"/>
              <w:gridCol w:w="2739"/>
            </w:tblGrid>
            <w:tr w:rsidR="000707E1" w14:paraId="12D81EC4" w14:textId="77777777" w:rsidTr="004A4F1E">
              <w:trPr>
                <w:cnfStyle w:val="100000000000" w:firstRow="1" w:lastRow="0" w:firstColumn="0" w:lastColumn="0" w:oddVBand="0" w:evenVBand="0" w:oddHBand="0" w:evenHBand="0" w:firstRowFirstColumn="0" w:firstRowLastColumn="0" w:lastRowFirstColumn="0" w:lastRowLastColumn="0"/>
                <w:ins w:id="87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80" w:type="dxa"/>
                </w:tcPr>
                <w:p w14:paraId="7F3B9576" w14:textId="77777777" w:rsidR="000707E1" w:rsidRPr="009229B7" w:rsidRDefault="000707E1" w:rsidP="004A4F1E">
                  <w:pPr>
                    <w:rPr>
                      <w:ins w:id="874" w:author="Stuart McLarnon (NESO)" w:date="2024-11-19T13:05:00Z"/>
                      <w:b w:val="0"/>
                      <w:bCs w:val="0"/>
                      <w:color w:val="3F0731"/>
                      <w:lang w:val="en-US"/>
                    </w:rPr>
                  </w:pPr>
                  <w:ins w:id="875" w:author="Stuart McLarnon (NESO)" w:date="2024-11-19T13:05:00Z">
                    <w:r w:rsidRPr="009229B7">
                      <w:rPr>
                        <w:b w:val="0"/>
                        <w:bCs w:val="0"/>
                        <w:color w:val="3F0731"/>
                        <w:lang w:val="en-US"/>
                      </w:rPr>
                      <w:t>Type</w:t>
                    </w:r>
                  </w:ins>
                </w:p>
              </w:tc>
              <w:tc>
                <w:tcPr>
                  <w:tcW w:w="3224" w:type="dxa"/>
                </w:tcPr>
                <w:p w14:paraId="2BE1DC96" w14:textId="77777777" w:rsidR="000707E1" w:rsidRPr="009229B7" w:rsidRDefault="000707E1" w:rsidP="004A4F1E">
                  <w:pPr>
                    <w:cnfStyle w:val="100000000000" w:firstRow="1" w:lastRow="0" w:firstColumn="0" w:lastColumn="0" w:oddVBand="0" w:evenVBand="0" w:oddHBand="0" w:evenHBand="0" w:firstRowFirstColumn="0" w:firstRowLastColumn="0" w:lastRowFirstColumn="0" w:lastRowLastColumn="0"/>
                    <w:rPr>
                      <w:ins w:id="876" w:author="Stuart McLarnon (NESO)" w:date="2024-11-19T13:05:00Z"/>
                      <w:b w:val="0"/>
                      <w:bCs w:val="0"/>
                      <w:color w:val="3F0731"/>
                      <w:lang w:val="en-US"/>
                    </w:rPr>
                  </w:pPr>
                  <w:ins w:id="877" w:author="Stuart McLarnon (NESO)" w:date="2024-11-19T13:05:00Z">
                    <w:r w:rsidRPr="009229B7">
                      <w:rPr>
                        <w:b w:val="0"/>
                        <w:bCs w:val="0"/>
                        <w:color w:val="3F0731"/>
                        <w:lang w:val="en-US"/>
                      </w:rPr>
                      <w:t>Details</w:t>
                    </w:r>
                  </w:ins>
                </w:p>
              </w:tc>
            </w:tr>
            <w:tr w:rsidR="000707E1" w14:paraId="632B8A6B" w14:textId="77777777" w:rsidTr="004A4F1E">
              <w:trPr>
                <w:cnfStyle w:val="000000100000" w:firstRow="0" w:lastRow="0" w:firstColumn="0" w:lastColumn="0" w:oddVBand="0" w:evenVBand="0" w:oddHBand="1" w:evenHBand="0" w:firstRowFirstColumn="0" w:firstRowLastColumn="0" w:lastRowFirstColumn="0" w:lastRowLastColumn="0"/>
                <w:ins w:id="87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80" w:type="dxa"/>
                  <w:shd w:val="clear" w:color="auto" w:fill="FFFFFF" w:themeFill="background1"/>
                </w:tcPr>
                <w:p w14:paraId="0821087E" w14:textId="77777777" w:rsidR="000707E1" w:rsidRPr="009229B7" w:rsidRDefault="000707E1" w:rsidP="004A4F1E">
                  <w:pPr>
                    <w:rPr>
                      <w:ins w:id="879" w:author="Stuart McLarnon (NESO)" w:date="2024-11-19T13:05:00Z"/>
                      <w:b w:val="0"/>
                      <w:bCs w:val="0"/>
                      <w:color w:val="3F0731"/>
                      <w:lang w:val="en-US"/>
                    </w:rPr>
                  </w:pPr>
                  <w:ins w:id="880" w:author="Stuart McLarnon (NESO)" w:date="2024-11-19T13:05:00Z">
                    <w:r w:rsidRPr="009229B7">
                      <w:rPr>
                        <w:b w:val="0"/>
                        <w:bCs w:val="0"/>
                        <w:color w:val="3F0731"/>
                        <w:lang w:val="en-US"/>
                      </w:rPr>
                      <w:t>Version</w:t>
                    </w:r>
                  </w:ins>
                </w:p>
              </w:tc>
              <w:tc>
                <w:tcPr>
                  <w:tcW w:w="3224" w:type="dxa"/>
                  <w:shd w:val="clear" w:color="auto" w:fill="FFFFFF" w:themeFill="background1"/>
                </w:tcPr>
                <w:p w14:paraId="764F8198" w14:textId="77777777" w:rsidR="000707E1" w:rsidRPr="009229B7" w:rsidRDefault="000707E1" w:rsidP="004A4F1E">
                  <w:pPr>
                    <w:cnfStyle w:val="000000100000" w:firstRow="0" w:lastRow="0" w:firstColumn="0" w:lastColumn="0" w:oddVBand="0" w:evenVBand="0" w:oddHBand="1" w:evenHBand="0" w:firstRowFirstColumn="0" w:firstRowLastColumn="0" w:lastRowFirstColumn="0" w:lastRowLastColumn="0"/>
                    <w:rPr>
                      <w:ins w:id="881" w:author="Stuart McLarnon (NESO)" w:date="2024-11-19T13:05:00Z"/>
                      <w:color w:val="3F0731"/>
                      <w:lang w:val="en-US"/>
                    </w:rPr>
                  </w:pPr>
                  <w:ins w:id="882" w:author="Stuart McLarnon (NESO)" w:date="2024-11-19T13:05:00Z">
                    <w:r w:rsidRPr="009229B7">
                      <w:rPr>
                        <w:color w:val="3F0731"/>
                        <w:lang w:val="en-US"/>
                      </w:rPr>
                      <w:t>See Table 12</w:t>
                    </w:r>
                  </w:ins>
                </w:p>
              </w:tc>
            </w:tr>
            <w:tr w:rsidR="000707E1" w14:paraId="7B0F1B59" w14:textId="77777777" w:rsidTr="004A4F1E">
              <w:trPr>
                <w:ins w:id="88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80" w:type="dxa"/>
                </w:tcPr>
                <w:p w14:paraId="186A21C9" w14:textId="77777777" w:rsidR="000707E1" w:rsidRPr="009229B7" w:rsidRDefault="000707E1" w:rsidP="004A4F1E">
                  <w:pPr>
                    <w:rPr>
                      <w:ins w:id="884" w:author="Stuart McLarnon (NESO)" w:date="2024-11-19T13:05:00Z"/>
                      <w:b w:val="0"/>
                      <w:bCs w:val="0"/>
                      <w:color w:val="3F0731"/>
                      <w:lang w:val="en-US"/>
                    </w:rPr>
                  </w:pPr>
                  <w:ins w:id="885" w:author="Stuart McLarnon (NESO)" w:date="2024-11-19T13:05:00Z">
                    <w:r w:rsidRPr="009229B7">
                      <w:rPr>
                        <w:b w:val="0"/>
                        <w:bCs w:val="0"/>
                        <w:color w:val="3F0731"/>
                        <w:lang w:val="en-US"/>
                      </w:rPr>
                      <w:t>Select</w:t>
                    </w:r>
                  </w:ins>
                </w:p>
              </w:tc>
              <w:tc>
                <w:tcPr>
                  <w:tcW w:w="3224" w:type="dxa"/>
                </w:tcPr>
                <w:p w14:paraId="3A9ED99C" w14:textId="4AAFBCCA" w:rsidR="000707E1" w:rsidRPr="009229B7" w:rsidRDefault="000707E1" w:rsidP="004A4F1E">
                  <w:pPr>
                    <w:cnfStyle w:val="000000000000" w:firstRow="0" w:lastRow="0" w:firstColumn="0" w:lastColumn="0" w:oddVBand="0" w:evenVBand="0" w:oddHBand="0" w:evenHBand="0" w:firstRowFirstColumn="0" w:firstRowLastColumn="0" w:lastRowFirstColumn="0" w:lastRowLastColumn="0"/>
                    <w:rPr>
                      <w:ins w:id="886" w:author="Stuart McLarnon (NESO)" w:date="2024-11-19T13:05:00Z"/>
                      <w:color w:val="3F0731"/>
                      <w:lang w:val="en-US"/>
                    </w:rPr>
                  </w:pPr>
                  <w:ins w:id="887" w:author="Stuart McLarnon (NESO)" w:date="2024-11-19T13:05:00Z">
                    <w:r w:rsidRPr="009229B7">
                      <w:rPr>
                        <w:color w:val="3F0731"/>
                      </w:rPr>
                      <w:t xml:space="preserve">The Control Point is selected by </w:t>
                    </w:r>
                    <w:r w:rsidR="00C34344">
                      <w:rPr>
                        <w:color w:val="3F0731"/>
                      </w:rPr>
                      <w:t>N</w:t>
                    </w:r>
                  </w:ins>
                  <w:r w:rsidR="00C07A87">
                    <w:rPr>
                      <w:color w:val="3F0731"/>
                    </w:rPr>
                    <w:t>GC</w:t>
                  </w:r>
                  <w:ins w:id="888" w:author="Stuart McLarnon (NESO)" w:date="2024-11-19T13:05:00Z">
                    <w:r w:rsidRPr="009229B7">
                      <w:rPr>
                        <w:color w:val="3F0731"/>
                      </w:rPr>
                      <w:t xml:space="preserve"> for EDL.</w:t>
                    </w:r>
                  </w:ins>
                </w:p>
              </w:tc>
            </w:tr>
            <w:tr w:rsidR="000707E1" w14:paraId="77A96131" w14:textId="77777777" w:rsidTr="004A4F1E">
              <w:trPr>
                <w:cnfStyle w:val="000000100000" w:firstRow="0" w:lastRow="0" w:firstColumn="0" w:lastColumn="0" w:oddVBand="0" w:evenVBand="0" w:oddHBand="1" w:evenHBand="0" w:firstRowFirstColumn="0" w:firstRowLastColumn="0" w:lastRowFirstColumn="0" w:lastRowLastColumn="0"/>
                <w:ins w:id="88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80" w:type="dxa"/>
                  <w:shd w:val="clear" w:color="auto" w:fill="FFFFFF" w:themeFill="background1"/>
                </w:tcPr>
                <w:p w14:paraId="0D9911D5" w14:textId="77777777" w:rsidR="000707E1" w:rsidRPr="009229B7" w:rsidRDefault="000707E1" w:rsidP="004A4F1E">
                  <w:pPr>
                    <w:rPr>
                      <w:ins w:id="890" w:author="Stuart McLarnon (NESO)" w:date="2024-11-19T13:05:00Z"/>
                      <w:b w:val="0"/>
                      <w:bCs w:val="0"/>
                      <w:color w:val="3F0731"/>
                      <w:lang w:val="en-US"/>
                    </w:rPr>
                  </w:pPr>
                  <w:ins w:id="891" w:author="Stuart McLarnon (NESO)" w:date="2024-11-19T13:05:00Z">
                    <w:r w:rsidRPr="009229B7">
                      <w:rPr>
                        <w:b w:val="0"/>
                        <w:bCs w:val="0"/>
                        <w:color w:val="3F0731"/>
                      </w:rPr>
                      <w:t>DESEL</w:t>
                    </w:r>
                  </w:ins>
                </w:p>
              </w:tc>
              <w:tc>
                <w:tcPr>
                  <w:tcW w:w="3224" w:type="dxa"/>
                  <w:shd w:val="clear" w:color="auto" w:fill="FFFFFF" w:themeFill="background1"/>
                </w:tcPr>
                <w:p w14:paraId="444DCC74" w14:textId="73712806" w:rsidR="000707E1" w:rsidRPr="009229B7" w:rsidRDefault="000707E1" w:rsidP="004A4F1E">
                  <w:pPr>
                    <w:cnfStyle w:val="000000100000" w:firstRow="0" w:lastRow="0" w:firstColumn="0" w:lastColumn="0" w:oddVBand="0" w:evenVBand="0" w:oddHBand="1" w:evenHBand="0" w:firstRowFirstColumn="0" w:firstRowLastColumn="0" w:lastRowFirstColumn="0" w:lastRowLastColumn="0"/>
                    <w:rPr>
                      <w:ins w:id="892" w:author="Stuart McLarnon (NESO)" w:date="2024-11-19T13:05:00Z"/>
                      <w:color w:val="3F0731"/>
                      <w:lang w:val="en-US"/>
                    </w:rPr>
                  </w:pPr>
                  <w:ins w:id="893" w:author="Stuart McLarnon (NESO)" w:date="2024-11-19T13:05:00Z">
                    <w:r w:rsidRPr="009229B7">
                      <w:rPr>
                        <w:color w:val="3F0731"/>
                      </w:rPr>
                      <w:t xml:space="preserve">The Control Point is de-selected by </w:t>
                    </w:r>
                    <w:r w:rsidR="00C34344">
                      <w:rPr>
                        <w:color w:val="3F0731"/>
                      </w:rPr>
                      <w:t>N</w:t>
                    </w:r>
                  </w:ins>
                  <w:r w:rsidR="00A825F0">
                    <w:rPr>
                      <w:color w:val="3F0731"/>
                    </w:rPr>
                    <w:t>GC</w:t>
                  </w:r>
                  <w:ins w:id="894" w:author="Stuart McLarnon (NESO)" w:date="2024-11-19T13:05:00Z">
                    <w:r w:rsidRPr="009229B7">
                      <w:rPr>
                        <w:color w:val="3F0731"/>
                      </w:rPr>
                      <w:t xml:space="preserve"> for EDL</w:t>
                    </w:r>
                  </w:ins>
                </w:p>
              </w:tc>
            </w:tr>
            <w:tr w:rsidR="000707E1" w14:paraId="56C67450" w14:textId="77777777" w:rsidTr="004A4F1E">
              <w:trPr>
                <w:ins w:id="89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80" w:type="dxa"/>
                </w:tcPr>
                <w:p w14:paraId="380299F3" w14:textId="77777777" w:rsidR="000707E1" w:rsidRPr="009229B7" w:rsidRDefault="000707E1" w:rsidP="004A4F1E">
                  <w:pPr>
                    <w:rPr>
                      <w:ins w:id="896" w:author="Stuart McLarnon (NESO)" w:date="2024-11-19T13:05:00Z"/>
                      <w:b w:val="0"/>
                      <w:bCs w:val="0"/>
                      <w:color w:val="3F0731"/>
                      <w:lang w:val="en-US"/>
                    </w:rPr>
                  </w:pPr>
                  <w:ins w:id="897" w:author="Stuart McLarnon (NESO)" w:date="2024-11-19T13:05:00Z">
                    <w:r w:rsidRPr="009229B7">
                      <w:rPr>
                        <w:b w:val="0"/>
                        <w:bCs w:val="0"/>
                        <w:color w:val="3F0731"/>
                      </w:rPr>
                      <w:t>PATH</w:t>
                    </w:r>
                  </w:ins>
                </w:p>
              </w:tc>
              <w:tc>
                <w:tcPr>
                  <w:tcW w:w="3224" w:type="dxa"/>
                </w:tcPr>
                <w:p w14:paraId="56D8D093" w14:textId="77777777" w:rsidR="000707E1" w:rsidRPr="009229B7" w:rsidRDefault="000707E1" w:rsidP="004A4F1E">
                  <w:pPr>
                    <w:cnfStyle w:val="000000000000" w:firstRow="0" w:lastRow="0" w:firstColumn="0" w:lastColumn="0" w:oddVBand="0" w:evenVBand="0" w:oddHBand="0" w:evenHBand="0" w:firstRowFirstColumn="0" w:firstRowLastColumn="0" w:lastRowFirstColumn="0" w:lastRowLastColumn="0"/>
                    <w:rPr>
                      <w:ins w:id="898" w:author="Stuart McLarnon (NESO)" w:date="2024-11-19T13:05:00Z"/>
                      <w:color w:val="3F0731"/>
                      <w:lang w:val="en-US"/>
                    </w:rPr>
                  </w:pPr>
                  <w:ins w:id="899" w:author="Stuart McLarnon (NESO)" w:date="2024-11-19T13:05:00Z">
                    <w:r w:rsidRPr="009229B7">
                      <w:rPr>
                        <w:color w:val="3F0731"/>
                      </w:rPr>
                      <w:t>There is a path from the Control Point Communication Layer to the BM Unit operator.</w:t>
                    </w:r>
                  </w:ins>
                </w:p>
              </w:tc>
            </w:tr>
            <w:tr w:rsidR="000707E1" w14:paraId="55D8BA20" w14:textId="77777777" w:rsidTr="004A4F1E">
              <w:trPr>
                <w:cnfStyle w:val="000000100000" w:firstRow="0" w:lastRow="0" w:firstColumn="0" w:lastColumn="0" w:oddVBand="0" w:evenVBand="0" w:oddHBand="1" w:evenHBand="0" w:firstRowFirstColumn="0" w:firstRowLastColumn="0" w:lastRowFirstColumn="0" w:lastRowLastColumn="0"/>
                <w:ins w:id="90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880" w:type="dxa"/>
                  <w:shd w:val="clear" w:color="auto" w:fill="FFFFFF" w:themeFill="background1"/>
                </w:tcPr>
                <w:p w14:paraId="166903E5" w14:textId="77777777" w:rsidR="000707E1" w:rsidRPr="009229B7" w:rsidRDefault="000707E1" w:rsidP="004A4F1E">
                  <w:pPr>
                    <w:rPr>
                      <w:ins w:id="901" w:author="Stuart McLarnon (NESO)" w:date="2024-11-19T13:05:00Z"/>
                      <w:b w:val="0"/>
                      <w:bCs w:val="0"/>
                      <w:color w:val="3F0731"/>
                      <w:lang w:val="en-US"/>
                    </w:rPr>
                  </w:pPr>
                  <w:ins w:id="902" w:author="Stuart McLarnon (NESO)" w:date="2024-11-19T13:05:00Z">
                    <w:r w:rsidRPr="009229B7">
                      <w:rPr>
                        <w:b w:val="0"/>
                        <w:bCs w:val="0"/>
                        <w:color w:val="3F0731"/>
                      </w:rPr>
                      <w:t>NOPATH</w:t>
                    </w:r>
                  </w:ins>
                </w:p>
              </w:tc>
              <w:tc>
                <w:tcPr>
                  <w:tcW w:w="3224" w:type="dxa"/>
                  <w:shd w:val="clear" w:color="auto" w:fill="FFFFFF" w:themeFill="background1"/>
                </w:tcPr>
                <w:p w14:paraId="55C73212" w14:textId="77777777" w:rsidR="000707E1" w:rsidRPr="009229B7" w:rsidRDefault="000707E1" w:rsidP="004A4F1E">
                  <w:pPr>
                    <w:cnfStyle w:val="000000100000" w:firstRow="0" w:lastRow="0" w:firstColumn="0" w:lastColumn="0" w:oddVBand="0" w:evenVBand="0" w:oddHBand="1" w:evenHBand="0" w:firstRowFirstColumn="0" w:firstRowLastColumn="0" w:lastRowFirstColumn="0" w:lastRowLastColumn="0"/>
                    <w:rPr>
                      <w:ins w:id="903" w:author="Stuart McLarnon (NESO)" w:date="2024-11-19T13:05:00Z"/>
                      <w:color w:val="3F0731"/>
                      <w:lang w:val="en-US"/>
                    </w:rPr>
                  </w:pPr>
                  <w:ins w:id="904" w:author="Stuart McLarnon (NESO)" w:date="2024-11-19T13:05:00Z">
                    <w:r w:rsidRPr="009229B7">
                      <w:rPr>
                        <w:color w:val="3F0731"/>
                      </w:rPr>
                      <w:t>There is NO path from the station Communication Layer to the BM Unit operator</w:t>
                    </w:r>
                  </w:ins>
                </w:p>
              </w:tc>
            </w:tr>
          </w:tbl>
          <w:p w14:paraId="76693271"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05" w:author="Stuart McLarnon (NESO)" w:date="2024-11-19T13:05:00Z"/>
                <w:lang w:val="en-US"/>
              </w:rPr>
            </w:pPr>
          </w:p>
        </w:tc>
        <w:tc>
          <w:tcPr>
            <w:tcW w:w="0" w:type="auto"/>
          </w:tcPr>
          <w:p w14:paraId="3CC10A91"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06" w:author="Stuart McLarnon (NESO)" w:date="2024-11-19T13:05:00Z"/>
                <w:lang w:val="en-US"/>
              </w:rPr>
            </w:pPr>
          </w:p>
        </w:tc>
        <w:tc>
          <w:tcPr>
            <w:tcW w:w="0" w:type="auto"/>
          </w:tcPr>
          <w:p w14:paraId="54BF3DB5"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07" w:author="Stuart McLarnon (NESO)" w:date="2024-11-19T13:05:00Z"/>
                <w:lang w:val="en-US"/>
              </w:rPr>
            </w:pPr>
          </w:p>
        </w:tc>
      </w:tr>
      <w:tr w:rsidR="000707E1" w14:paraId="230879FB" w14:textId="77777777" w:rsidTr="00186A2A">
        <w:trPr>
          <w:ins w:id="90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6198405" w14:textId="77777777" w:rsidR="000707E1" w:rsidRPr="00B227C1" w:rsidRDefault="000707E1" w:rsidP="004A4F1E">
            <w:pPr>
              <w:rPr>
                <w:ins w:id="909" w:author="Stuart McLarnon (NESO)" w:date="2024-11-19T13:05:00Z"/>
                <w:b w:val="0"/>
                <w:bCs w:val="0"/>
                <w:lang w:val="en-US"/>
              </w:rPr>
            </w:pPr>
            <w:ins w:id="910" w:author="Stuart McLarnon (NESO)" w:date="2024-11-19T13:05:00Z">
              <w:r w:rsidRPr="00B227C1">
                <w:rPr>
                  <w:b w:val="0"/>
                  <w:bCs w:val="0"/>
                  <w:lang w:val="en-US"/>
                </w:rPr>
                <w:t>Error Code</w:t>
              </w:r>
            </w:ins>
          </w:p>
        </w:tc>
        <w:tc>
          <w:tcPr>
            <w:tcW w:w="0" w:type="auto"/>
          </w:tcPr>
          <w:p w14:paraId="3BEA7FA5"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911" w:author="Stuart McLarnon (NESO)" w:date="2024-11-19T13:05:00Z"/>
                <w:lang w:val="en-US"/>
              </w:rPr>
            </w:pPr>
            <w:ins w:id="912" w:author="Stuart McLarnon (NESO)" w:date="2024-11-19T13:05:00Z">
              <w:r>
                <w:t>40, 47 or 52</w:t>
              </w:r>
            </w:ins>
          </w:p>
        </w:tc>
        <w:tc>
          <w:tcPr>
            <w:tcW w:w="0" w:type="auto"/>
          </w:tcPr>
          <w:p w14:paraId="2E2FAFE3"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913" w:author="Stuart McLarnon (NESO)" w:date="2024-11-19T13:05:00Z"/>
                <w:lang w:val="en-US"/>
              </w:rPr>
            </w:pPr>
            <w:ins w:id="914" w:author="Stuart McLarnon (NESO)" w:date="2024-11-19T13:05:00Z">
              <w:r>
                <w:rPr>
                  <w:lang w:val="en-US"/>
                </w:rPr>
                <w:t>4</w:t>
              </w:r>
            </w:ins>
          </w:p>
        </w:tc>
        <w:tc>
          <w:tcPr>
            <w:tcW w:w="4056" w:type="dxa"/>
          </w:tcPr>
          <w:p w14:paraId="767B7439"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915" w:author="Stuart McLarnon (NESO)" w:date="2024-11-19T13:05:00Z"/>
                <w:lang w:val="en-US"/>
              </w:rPr>
            </w:pPr>
            <w:ins w:id="916" w:author="Stuart McLarnon (NESO)" w:date="2024-11-19T13:05:00Z">
              <w:r>
                <w:rPr>
                  <w:lang w:val="en-US"/>
                </w:rPr>
                <w:t>See Table 11 for meaning</w:t>
              </w:r>
            </w:ins>
          </w:p>
        </w:tc>
        <w:tc>
          <w:tcPr>
            <w:tcW w:w="0" w:type="auto"/>
          </w:tcPr>
          <w:p w14:paraId="7926A9F6"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917" w:author="Stuart McLarnon (NESO)" w:date="2024-11-19T13:05:00Z"/>
                <w:lang w:val="en-US"/>
              </w:rPr>
            </w:pPr>
            <w:ins w:id="918" w:author="Stuart McLarnon (NESO)" w:date="2024-11-19T13:05:00Z">
              <w:r>
                <w:rPr>
                  <w:lang w:val="en-US"/>
                </w:rPr>
                <w:t>Any</w:t>
              </w:r>
            </w:ins>
          </w:p>
        </w:tc>
        <w:tc>
          <w:tcPr>
            <w:tcW w:w="0" w:type="auto"/>
          </w:tcPr>
          <w:p w14:paraId="5B533AED" w14:textId="77777777" w:rsidR="000707E1" w:rsidRDefault="000707E1" w:rsidP="004A4F1E">
            <w:pPr>
              <w:cnfStyle w:val="000000000000" w:firstRow="0" w:lastRow="0" w:firstColumn="0" w:lastColumn="0" w:oddVBand="0" w:evenVBand="0" w:oddHBand="0" w:evenHBand="0" w:firstRowFirstColumn="0" w:firstRowLastColumn="0" w:lastRowFirstColumn="0" w:lastRowLastColumn="0"/>
              <w:rPr>
                <w:ins w:id="919" w:author="Stuart McLarnon (NESO)" w:date="2024-11-19T13:05:00Z"/>
                <w:lang w:val="en-US"/>
              </w:rPr>
            </w:pPr>
            <w:ins w:id="920" w:author="Stuart McLarnon (NESO)" w:date="2024-11-19T13:05:00Z">
              <w:r>
                <w:rPr>
                  <w:lang w:val="en-US"/>
                </w:rPr>
                <w:t>E</w:t>
              </w:r>
            </w:ins>
          </w:p>
        </w:tc>
      </w:tr>
      <w:tr w:rsidR="000707E1" w14:paraId="0CF99033" w14:textId="77777777" w:rsidTr="00186A2A">
        <w:trPr>
          <w:cnfStyle w:val="000000100000" w:firstRow="0" w:lastRow="0" w:firstColumn="0" w:lastColumn="0" w:oddVBand="0" w:evenVBand="0" w:oddHBand="1" w:evenHBand="0" w:firstRowFirstColumn="0" w:firstRowLastColumn="0" w:lastRowFirstColumn="0" w:lastRowLastColumn="0"/>
          <w:ins w:id="92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173C4A88" w14:textId="77777777" w:rsidR="000707E1" w:rsidRPr="00B17D4D" w:rsidRDefault="000707E1" w:rsidP="004A4F1E">
            <w:pPr>
              <w:rPr>
                <w:ins w:id="922" w:author="Stuart McLarnon (NESO)" w:date="2024-11-19T13:05:00Z"/>
                <w:b w:val="0"/>
                <w:bCs w:val="0"/>
                <w:lang w:val="en-US"/>
              </w:rPr>
            </w:pPr>
            <w:ins w:id="923" w:author="Stuart McLarnon (NESO)" w:date="2024-11-19T13:05:00Z">
              <w:r w:rsidRPr="00B17D4D">
                <w:rPr>
                  <w:b w:val="0"/>
                  <w:bCs w:val="0"/>
                  <w:lang w:val="en-US"/>
                </w:rPr>
                <w:t>Terminator</w:t>
              </w:r>
            </w:ins>
          </w:p>
        </w:tc>
        <w:tc>
          <w:tcPr>
            <w:tcW w:w="0" w:type="auto"/>
          </w:tcPr>
          <w:p w14:paraId="7F040DA8"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24" w:author="Stuart McLarnon (NESO)" w:date="2024-11-19T13:05:00Z"/>
                <w:lang w:val="en-US"/>
              </w:rPr>
            </w:pPr>
            <w:ins w:id="925" w:author="Stuart McLarnon (NESO)" w:date="2024-11-19T13:05:00Z">
              <w:r>
                <w:t>44, 39, 46, 51, or 56</w:t>
              </w:r>
            </w:ins>
          </w:p>
        </w:tc>
        <w:tc>
          <w:tcPr>
            <w:tcW w:w="0" w:type="auto"/>
          </w:tcPr>
          <w:p w14:paraId="598CE675"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26" w:author="Stuart McLarnon (NESO)" w:date="2024-11-19T13:05:00Z"/>
                <w:lang w:val="en-US"/>
              </w:rPr>
            </w:pPr>
            <w:ins w:id="927" w:author="Stuart McLarnon (NESO)" w:date="2024-11-19T13:05:00Z">
              <w:r>
                <w:rPr>
                  <w:lang w:val="en-US"/>
                </w:rPr>
                <w:t>1</w:t>
              </w:r>
            </w:ins>
          </w:p>
        </w:tc>
        <w:tc>
          <w:tcPr>
            <w:tcW w:w="4056" w:type="dxa"/>
          </w:tcPr>
          <w:p w14:paraId="0D71FD3C"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28" w:author="Stuart McLarnon (NESO)" w:date="2024-11-19T13:05:00Z"/>
                <w:lang w:val="en-US"/>
              </w:rPr>
            </w:pPr>
            <w:ins w:id="929" w:author="Stuart McLarnon (NESO)" w:date="2024-11-19T13:05:00Z">
              <w:r>
                <w:t>Part terminator character "^"</w:t>
              </w:r>
            </w:ins>
          </w:p>
        </w:tc>
        <w:tc>
          <w:tcPr>
            <w:tcW w:w="0" w:type="auto"/>
          </w:tcPr>
          <w:p w14:paraId="690C9B65"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30" w:author="Stuart McLarnon (NESO)" w:date="2024-11-19T13:05:00Z"/>
                <w:lang w:val="en-US"/>
              </w:rPr>
            </w:pPr>
            <w:ins w:id="931" w:author="Stuart McLarnon (NESO)" w:date="2024-11-19T13:05:00Z">
              <w:r>
                <w:rPr>
                  <w:lang w:val="en-US"/>
                </w:rPr>
                <w:t>All</w:t>
              </w:r>
            </w:ins>
          </w:p>
        </w:tc>
        <w:tc>
          <w:tcPr>
            <w:tcW w:w="0" w:type="auto"/>
          </w:tcPr>
          <w:p w14:paraId="23B25F2A" w14:textId="77777777" w:rsidR="000707E1" w:rsidRDefault="000707E1" w:rsidP="004A4F1E">
            <w:pPr>
              <w:cnfStyle w:val="000000100000" w:firstRow="0" w:lastRow="0" w:firstColumn="0" w:lastColumn="0" w:oddVBand="0" w:evenVBand="0" w:oddHBand="1" w:evenHBand="0" w:firstRowFirstColumn="0" w:firstRowLastColumn="0" w:lastRowFirstColumn="0" w:lastRowLastColumn="0"/>
              <w:rPr>
                <w:ins w:id="932" w:author="Stuart McLarnon (NESO)" w:date="2024-11-19T13:05:00Z"/>
                <w:lang w:val="en-US"/>
              </w:rPr>
            </w:pPr>
          </w:p>
        </w:tc>
      </w:tr>
    </w:tbl>
    <w:p w14:paraId="0A1F63C6" w14:textId="77777777" w:rsidR="00E1101E" w:rsidRDefault="00E1101E">
      <w:pPr>
        <w:spacing w:after="52" w:line="20" w:lineRule="exact"/>
        <w:rPr>
          <w:del w:id="933" w:author="Stuart McLarnon (NESO)" w:date="2024-11-19T13:05:00Z"/>
        </w:rPr>
      </w:pPr>
    </w:p>
    <w:p w14:paraId="714350DC" w14:textId="77777777" w:rsidR="00E1101E" w:rsidRDefault="00000000">
      <w:pPr>
        <w:spacing w:before="14" w:after="558"/>
        <w:ind w:left="917" w:right="7819"/>
        <w:textAlignment w:val="baseline"/>
        <w:rPr>
          <w:del w:id="934" w:author="Stuart McLarnon (NESO)" w:date="2024-11-19T13:05:00Z"/>
        </w:rPr>
      </w:pPr>
      <w:del w:id="935" w:author="Stuart McLarnon (NESO)" w:date="2024-11-19T13:05:00Z">
        <w:r>
          <w:rPr>
            <w:noProof/>
          </w:rPr>
          <w:drawing>
            <wp:inline distT="0" distB="0" distL="0" distR="0" wp14:anchorId="45DA3AFA" wp14:editId="60157444">
              <wp:extent cx="1996440" cy="390525"/>
              <wp:effectExtent l="0" t="0" r="0" b="0"/>
              <wp:docPr id="31" name="Picture"/>
              <wp:cNvGraphicFramePr/>
              <a:graphic xmlns:a="http://schemas.openxmlformats.org/drawingml/2006/main">
                <a:graphicData uri="http://schemas.openxmlformats.org/drawingml/2006/picture">
                  <pic:pic xmlns:pic="http://schemas.openxmlformats.org/drawingml/2006/picture">
                    <pic:nvPicPr>
                      <pic:cNvPr id="32"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3E81FA86" w14:textId="77777777" w:rsidR="00E1101E" w:rsidRDefault="00000000">
      <w:pPr>
        <w:tabs>
          <w:tab w:val="left" w:pos="2592"/>
          <w:tab w:val="left" w:pos="3528"/>
          <w:tab w:val="left" w:pos="8496"/>
        </w:tabs>
        <w:spacing w:before="66" w:line="230" w:lineRule="exact"/>
        <w:ind w:left="1080"/>
        <w:textAlignment w:val="baseline"/>
        <w:rPr>
          <w:del w:id="936" w:author="Stuart McLarnon (NESO)" w:date="2024-11-19T13:05:00Z"/>
          <w:rFonts w:ascii="Arial" w:eastAsia="Arial" w:hAnsi="Arial"/>
          <w:b/>
          <w:color w:val="626361"/>
          <w:spacing w:val="3"/>
          <w:sz w:val="20"/>
        </w:rPr>
      </w:pPr>
      <w:del w:id="937" w:author="Stuart McLarnon (NESO)" w:date="2024-11-19T13:05:00Z">
        <w:r>
          <w:rPr>
            <w:rFonts w:ascii="Times New Roman" w:eastAsia="PMingLiU" w:hAnsi="Times New Roman"/>
          </w:rPr>
          <w:pict w14:anchorId="0DA47DB7">
            <v:line id="_x0000_s2180" style="position:absolute;left:0;text-align:left;z-index:251812864;mso-position-horizontal-relative:page;mso-position-vertical-relative:page" from="53.75pt,89.75pt" to="493.5pt,89.75pt" strokecolor="#ffbe21" strokeweight=".7pt">
              <w10:wrap anchorx="page" anchory="page"/>
            </v:line>
          </w:pict>
        </w:r>
        <w:r>
          <w:rPr>
            <w:rFonts w:ascii="Arial" w:eastAsia="Arial" w:hAnsi="Arial"/>
            <w:b/>
            <w:color w:val="626361"/>
            <w:spacing w:val="3"/>
            <w:sz w:val="20"/>
            <w:lang w:val="en-US"/>
          </w:rPr>
          <w:delText>Field Name</w:delText>
        </w:r>
        <w:r>
          <w:rPr>
            <w:rFonts w:ascii="Arial" w:eastAsia="Arial" w:hAnsi="Arial"/>
            <w:b/>
            <w:color w:val="626361"/>
            <w:spacing w:val="3"/>
            <w:sz w:val="20"/>
            <w:lang w:val="en-US"/>
          </w:rPr>
          <w:tab/>
          <w:delText>Start</w:delText>
        </w:r>
        <w:r>
          <w:rPr>
            <w:rFonts w:ascii="Arial" w:eastAsia="Arial" w:hAnsi="Arial"/>
            <w:b/>
            <w:color w:val="626361"/>
            <w:spacing w:val="3"/>
            <w:sz w:val="20"/>
            <w:lang w:val="en-US"/>
          </w:rPr>
          <w:tab/>
          <w:delText>Field Description</w:delText>
        </w:r>
        <w:r>
          <w:rPr>
            <w:rFonts w:ascii="Arial" w:eastAsia="Arial" w:hAnsi="Arial"/>
            <w:b/>
            <w:color w:val="000000"/>
            <w:spacing w:val="3"/>
            <w:sz w:val="20"/>
            <w:lang w:val="en-US"/>
          </w:rPr>
          <w:tab/>
          <w:delText>Valid Error</w:delText>
        </w:r>
      </w:del>
    </w:p>
    <w:p w14:paraId="1B74CCCF" w14:textId="77777777" w:rsidR="00E1101E" w:rsidRDefault="00000000">
      <w:pPr>
        <w:tabs>
          <w:tab w:val="left" w:pos="8496"/>
        </w:tabs>
        <w:spacing w:before="39" w:after="81" w:line="230" w:lineRule="exact"/>
        <w:ind w:left="2448"/>
        <w:textAlignment w:val="baseline"/>
        <w:rPr>
          <w:del w:id="938" w:author="Stuart McLarnon (NESO)" w:date="2024-11-19T13:05:00Z"/>
          <w:rFonts w:ascii="Arial" w:eastAsia="Arial" w:hAnsi="Arial"/>
          <w:b/>
          <w:color w:val="626361"/>
          <w:spacing w:val="8"/>
          <w:sz w:val="20"/>
        </w:rPr>
      </w:pPr>
      <w:del w:id="939" w:author="Stuart McLarnon (NESO)" w:date="2024-11-19T13:05:00Z">
        <w:r>
          <w:rPr>
            <w:rFonts w:ascii="Arial" w:eastAsia="Arial" w:hAnsi="Arial"/>
            <w:b/>
            <w:color w:val="626361"/>
            <w:spacing w:val="8"/>
            <w:sz w:val="20"/>
            <w:lang w:val="en-US"/>
          </w:rPr>
          <w:delText>Position Size</w:delText>
        </w:r>
        <w:r>
          <w:rPr>
            <w:rFonts w:ascii="Arial" w:eastAsia="Arial" w:hAnsi="Arial"/>
            <w:b/>
            <w:color w:val="626361"/>
            <w:spacing w:val="8"/>
            <w:sz w:val="20"/>
            <w:lang w:val="en-US"/>
          </w:rPr>
          <w:tab/>
        </w:r>
        <w:r>
          <w:rPr>
            <w:rFonts w:ascii="Arial" w:eastAsia="Arial" w:hAnsi="Arial"/>
            <w:b/>
            <w:color w:val="000000"/>
            <w:spacing w:val="8"/>
            <w:sz w:val="20"/>
            <w:lang w:val="en-US"/>
          </w:rPr>
          <w:delText>Type Flag</w:delText>
        </w:r>
      </w:del>
    </w:p>
    <w:p w14:paraId="6AE1EAC7" w14:textId="77777777" w:rsidR="00E1101E" w:rsidRDefault="00000000">
      <w:pPr>
        <w:tabs>
          <w:tab w:val="left" w:pos="2736"/>
          <w:tab w:val="left" w:pos="3672"/>
          <w:tab w:val="left" w:pos="8640"/>
        </w:tabs>
        <w:spacing w:before="44" w:line="239" w:lineRule="exact"/>
        <w:ind w:left="1080"/>
        <w:textAlignment w:val="baseline"/>
        <w:rPr>
          <w:del w:id="940" w:author="Stuart McLarnon (NESO)" w:date="2024-11-19T13:05:00Z"/>
          <w:rFonts w:ascii="Arial" w:eastAsia="Arial" w:hAnsi="Arial"/>
          <w:color w:val="626361"/>
          <w:sz w:val="20"/>
        </w:rPr>
      </w:pPr>
      <w:del w:id="941" w:author="Stuart McLarnon (NESO)" w:date="2024-11-19T13:05:00Z">
        <w:r>
          <w:rPr>
            <w:rFonts w:ascii="Times New Roman" w:eastAsia="PMingLiU" w:hAnsi="Times New Roman"/>
          </w:rPr>
          <w:pict w14:anchorId="7A779E28">
            <v:line id="_x0000_s2181" style="position:absolute;left:0;text-align:left;z-index:251813888;mso-position-horizontal-relative:page;mso-position-vertical-relative:page" from="53.75pt,122.15pt" to="493.5pt,122.15pt" strokecolor="#d9d9d9" strokeweight=".7pt">
              <w10:wrap anchorx="page" anchory="page"/>
            </v:line>
          </w:pict>
        </w:r>
        <w:r>
          <w:rPr>
            <w:rFonts w:ascii="Arial" w:eastAsia="Arial" w:hAnsi="Arial"/>
            <w:color w:val="626361"/>
            <w:sz w:val="20"/>
            <w:lang w:val="en-US"/>
          </w:rPr>
          <w:delText>Type</w:delText>
        </w:r>
        <w:r>
          <w:rPr>
            <w:rFonts w:ascii="Arial" w:eastAsia="Arial" w:hAnsi="Arial"/>
            <w:color w:val="626361"/>
            <w:sz w:val="20"/>
            <w:lang w:val="en-US"/>
          </w:rPr>
          <w:tab/>
          <w:delText>40</w:delText>
        </w:r>
        <w:r>
          <w:rPr>
            <w:rFonts w:ascii="Arial" w:eastAsia="Arial" w:hAnsi="Arial"/>
            <w:color w:val="626361"/>
            <w:sz w:val="20"/>
            <w:lang w:val="en-US"/>
          </w:rPr>
          <w:tab/>
          <w:delText>6 Specifies the type of control message and the</w:delText>
        </w:r>
        <w:r>
          <w:rPr>
            <w:rFonts w:ascii="Arial" w:eastAsia="Arial" w:hAnsi="Arial"/>
            <w:color w:val="626361"/>
            <w:sz w:val="20"/>
            <w:lang w:val="en-US"/>
          </w:rPr>
          <w:tab/>
        </w:r>
        <w:r>
          <w:rPr>
            <w:rFonts w:ascii="Arial" w:eastAsia="Arial" w:hAnsi="Arial"/>
            <w:color w:val="000000"/>
            <w:sz w:val="20"/>
            <w:lang w:val="en-US"/>
          </w:rPr>
          <w:delText>N</w:delText>
        </w:r>
      </w:del>
    </w:p>
    <w:p w14:paraId="77F8BC5E" w14:textId="77777777" w:rsidR="00E1101E" w:rsidRDefault="00000000">
      <w:pPr>
        <w:spacing w:after="124" w:line="225" w:lineRule="exact"/>
        <w:ind w:left="4176"/>
        <w:textAlignment w:val="baseline"/>
        <w:rPr>
          <w:del w:id="942" w:author="Stuart McLarnon (NESO)" w:date="2024-11-19T13:05:00Z"/>
          <w:rFonts w:ascii="Arial" w:eastAsia="Arial" w:hAnsi="Arial"/>
          <w:color w:val="626361"/>
          <w:sz w:val="20"/>
        </w:rPr>
      </w:pPr>
      <w:del w:id="943" w:author="Stuart McLarnon (NESO)" w:date="2024-11-19T13:05:00Z">
        <w:r>
          <w:rPr>
            <w:rFonts w:ascii="Arial" w:eastAsia="Arial" w:hAnsi="Arial"/>
            <w:color w:val="626361"/>
            <w:sz w:val="20"/>
            <w:lang w:val="en-US"/>
          </w:rPr>
          <w:delText>structure of the type dependent message part.</w:delText>
        </w:r>
      </w:del>
    </w:p>
    <w:p w14:paraId="1C5F4787" w14:textId="77777777" w:rsidR="00E1101E" w:rsidRDefault="00000000">
      <w:pPr>
        <w:spacing w:before="52" w:line="20" w:lineRule="exact"/>
        <w:rPr>
          <w:del w:id="944" w:author="Stuart McLarnon (NESO)" w:date="2024-11-19T13:05:00Z"/>
        </w:rPr>
      </w:pPr>
      <w:del w:id="945" w:author="Stuart McLarnon (NESO)" w:date="2024-11-19T13:05:00Z">
        <w:r>
          <w:pict w14:anchorId="59FB6C13">
            <v:line id="_x0000_s2182" style="position:absolute;z-index:251814912;mso-position-horizontal-relative:page;mso-position-vertical-relative:page" from="53.75pt,154.3pt" to="493.5pt,154.3pt" strokecolor="#d9d9d9" strokeweight=".7pt">
              <w10:wrap anchorx="page" anchory="page"/>
            </v:line>
          </w:pict>
        </w:r>
      </w:del>
    </w:p>
    <w:tbl>
      <w:tblPr>
        <w:tblW w:w="0" w:type="auto"/>
        <w:tblLayout w:type="fixed"/>
        <w:tblCellMar>
          <w:left w:w="0" w:type="dxa"/>
          <w:right w:w="0" w:type="dxa"/>
        </w:tblCellMar>
        <w:tblLook w:val="04A0" w:firstRow="1" w:lastRow="0" w:firstColumn="1" w:lastColumn="0" w:noHBand="0" w:noVBand="1"/>
      </w:tblPr>
      <w:tblGrid>
        <w:gridCol w:w="4128"/>
        <w:gridCol w:w="4296"/>
      </w:tblGrid>
      <w:tr w:rsidR="00E1101E" w14:paraId="5164F25A" w14:textId="77777777">
        <w:trPr>
          <w:trHeight w:hRule="exact" w:val="354"/>
          <w:del w:id="946" w:author="Stuart McLarnon (NESO)" w:date="2024-11-19T13:05:00Z"/>
        </w:trPr>
        <w:tc>
          <w:tcPr>
            <w:tcW w:w="4128" w:type="dxa"/>
            <w:vMerge w:val="restart"/>
            <w:tcBorders>
              <w:top w:val="none" w:sz="0" w:space="0" w:color="000000"/>
              <w:left w:val="none" w:sz="0" w:space="0" w:color="000000"/>
              <w:bottom w:val="single" w:sz="0" w:space="0" w:color="000000"/>
              <w:right w:val="none" w:sz="0" w:space="0" w:color="000000"/>
            </w:tcBorders>
          </w:tcPr>
          <w:p w14:paraId="0E47D6BE" w14:textId="77777777" w:rsidR="00E1101E" w:rsidRDefault="00000000">
            <w:pPr>
              <w:spacing w:line="209" w:lineRule="exact"/>
              <w:ind w:left="1152"/>
              <w:textAlignment w:val="baseline"/>
              <w:rPr>
                <w:del w:id="947" w:author="Stuart McLarnon (NESO)" w:date="2024-11-19T13:05:00Z"/>
                <w:rFonts w:ascii="Arial" w:eastAsia="Arial" w:hAnsi="Arial"/>
                <w:color w:val="626361"/>
                <w:sz w:val="20"/>
              </w:rPr>
            </w:pPr>
            <w:del w:id="948" w:author="Stuart McLarnon (NESO)" w:date="2024-11-19T13:05:00Z">
              <w:r>
                <w:rPr>
                  <w:rFonts w:ascii="Arial" w:eastAsia="Arial" w:hAnsi="Arial"/>
                  <w:color w:val="626361"/>
                  <w:sz w:val="20"/>
                  <w:lang w:val="en-US"/>
                </w:rPr>
                <w:delText>Type</w:delText>
              </w:r>
            </w:del>
          </w:p>
          <w:p w14:paraId="7506028C" w14:textId="77777777" w:rsidR="00E1101E" w:rsidRDefault="00000000">
            <w:pPr>
              <w:spacing w:after="513" w:line="232" w:lineRule="exact"/>
              <w:ind w:left="1152"/>
              <w:textAlignment w:val="baseline"/>
              <w:rPr>
                <w:del w:id="949" w:author="Stuart McLarnon (NESO)" w:date="2024-11-19T13:05:00Z"/>
                <w:rFonts w:ascii="Arial" w:eastAsia="Arial" w:hAnsi="Arial"/>
                <w:color w:val="626361"/>
                <w:sz w:val="20"/>
              </w:rPr>
            </w:pPr>
            <w:del w:id="950" w:author="Stuart McLarnon (NESO)" w:date="2024-11-19T13:05:00Z">
              <w:r>
                <w:rPr>
                  <w:rFonts w:ascii="Arial" w:eastAsia="Arial" w:hAnsi="Arial"/>
                  <w:color w:val="626361"/>
                  <w:sz w:val="20"/>
                  <w:lang w:val="en-US"/>
                </w:rPr>
                <w:delText>dependant</w:delText>
              </w:r>
            </w:del>
          </w:p>
        </w:tc>
        <w:tc>
          <w:tcPr>
            <w:tcW w:w="4296" w:type="dxa"/>
            <w:tcBorders>
              <w:top w:val="none" w:sz="0" w:space="0" w:color="000000"/>
              <w:left w:val="none" w:sz="0" w:space="0" w:color="000000"/>
              <w:bottom w:val="single" w:sz="5" w:space="0" w:color="D9D9D9"/>
              <w:right w:val="none" w:sz="0" w:space="0" w:color="000000"/>
            </w:tcBorders>
          </w:tcPr>
          <w:p w14:paraId="029CB8AA" w14:textId="77777777" w:rsidR="00E1101E" w:rsidRDefault="00000000">
            <w:pPr>
              <w:tabs>
                <w:tab w:val="left" w:pos="1008"/>
              </w:tabs>
              <w:spacing w:after="139" w:line="210" w:lineRule="exact"/>
              <w:ind w:left="72"/>
              <w:textAlignment w:val="baseline"/>
              <w:rPr>
                <w:del w:id="951" w:author="Stuart McLarnon (NESO)" w:date="2024-11-19T13:05:00Z"/>
                <w:rFonts w:ascii="Arial" w:eastAsia="Arial" w:hAnsi="Arial"/>
                <w:color w:val="626361"/>
                <w:sz w:val="20"/>
              </w:rPr>
            </w:pPr>
            <w:del w:id="952" w:author="Stuart McLarnon (NESO)" w:date="2024-11-19T13:05:00Z">
              <w:r>
                <w:rPr>
                  <w:rFonts w:ascii="Arial" w:eastAsia="Arial" w:hAnsi="Arial"/>
                  <w:color w:val="626361"/>
                  <w:sz w:val="20"/>
                  <w:lang w:val="en-US"/>
                </w:rPr>
                <w:delText>Type</w:delText>
              </w:r>
              <w:r>
                <w:rPr>
                  <w:rFonts w:ascii="Arial" w:eastAsia="Arial" w:hAnsi="Arial"/>
                  <w:color w:val="626361"/>
                  <w:sz w:val="20"/>
                  <w:lang w:val="en-US"/>
                </w:rPr>
                <w:tab/>
                <w:delText>Details</w:delText>
              </w:r>
            </w:del>
          </w:p>
        </w:tc>
      </w:tr>
      <w:tr w:rsidR="00E1101E" w14:paraId="5685B421" w14:textId="77777777">
        <w:trPr>
          <w:trHeight w:hRule="exact" w:val="611"/>
          <w:del w:id="953" w:author="Stuart McLarnon (NESO)" w:date="2024-11-19T13:05:00Z"/>
        </w:trPr>
        <w:tc>
          <w:tcPr>
            <w:tcW w:w="4128" w:type="dxa"/>
            <w:vMerge/>
            <w:tcBorders>
              <w:top w:val="single" w:sz="0" w:space="0" w:color="000000"/>
              <w:left w:val="none" w:sz="0" w:space="0" w:color="000000"/>
              <w:bottom w:val="none" w:sz="0" w:space="0" w:color="000000"/>
              <w:right w:val="none" w:sz="0" w:space="0" w:color="000000"/>
            </w:tcBorders>
          </w:tcPr>
          <w:p w14:paraId="28B24110" w14:textId="77777777" w:rsidR="00E1101E" w:rsidRDefault="00E1101E">
            <w:pPr>
              <w:rPr>
                <w:del w:id="954" w:author="Stuart McLarnon (NESO)" w:date="2024-11-19T13:05:00Z"/>
              </w:rPr>
            </w:pPr>
          </w:p>
        </w:tc>
        <w:tc>
          <w:tcPr>
            <w:tcW w:w="4296" w:type="dxa"/>
            <w:tcBorders>
              <w:top w:val="single" w:sz="5" w:space="0" w:color="D9D9D9"/>
              <w:left w:val="none" w:sz="0" w:space="0" w:color="000000"/>
              <w:bottom w:val="none" w:sz="0" w:space="0" w:color="000000"/>
              <w:right w:val="none" w:sz="0" w:space="0" w:color="000000"/>
            </w:tcBorders>
          </w:tcPr>
          <w:p w14:paraId="5976CF8A" w14:textId="77777777" w:rsidR="00E1101E" w:rsidRDefault="00000000">
            <w:pPr>
              <w:spacing w:before="60" w:line="233" w:lineRule="exact"/>
              <w:ind w:left="72"/>
              <w:textAlignment w:val="baseline"/>
              <w:rPr>
                <w:del w:id="955" w:author="Stuart McLarnon (NESO)" w:date="2024-11-19T13:05:00Z"/>
                <w:rFonts w:ascii="Arial" w:eastAsia="Arial" w:hAnsi="Arial"/>
                <w:color w:val="626361"/>
                <w:sz w:val="20"/>
              </w:rPr>
            </w:pPr>
            <w:del w:id="956" w:author="Stuart McLarnon (NESO)" w:date="2024-11-19T13:05:00Z">
              <w:r>
                <w:rPr>
                  <w:rFonts w:ascii="Arial" w:eastAsia="Arial" w:hAnsi="Arial"/>
                  <w:color w:val="626361"/>
                  <w:sz w:val="20"/>
                  <w:lang w:val="en-US"/>
                </w:rPr>
                <w:delText>VERSON See</w:delText>
              </w:r>
            </w:del>
          </w:p>
          <w:p w14:paraId="3E04BAF9" w14:textId="77777777" w:rsidR="00E1101E" w:rsidRDefault="00000000">
            <w:pPr>
              <w:spacing w:before="98" w:line="209" w:lineRule="exact"/>
              <w:ind w:left="72" w:right="2525"/>
              <w:jc w:val="right"/>
              <w:textAlignment w:val="baseline"/>
              <w:rPr>
                <w:del w:id="957" w:author="Stuart McLarnon (NESO)" w:date="2024-11-19T13:05:00Z"/>
                <w:rFonts w:ascii="Arial" w:eastAsia="Arial" w:hAnsi="Arial"/>
                <w:color w:val="626361"/>
                <w:sz w:val="20"/>
              </w:rPr>
            </w:pPr>
            <w:del w:id="958" w:author="Stuart McLarnon (NESO)" w:date="2024-11-19T13:05:00Z">
              <w:r>
                <w:rPr>
                  <w:rFonts w:ascii="Arial" w:eastAsia="Arial" w:hAnsi="Arial"/>
                  <w:color w:val="626361"/>
                  <w:sz w:val="20"/>
                  <w:lang w:val="en-US"/>
                </w:rPr>
                <w:delText>Table</w:delText>
              </w:r>
              <w:r>
                <w:rPr>
                  <w:rFonts w:ascii="Arial" w:eastAsia="Arial" w:hAnsi="Arial"/>
                  <w:b/>
                  <w:i/>
                  <w:color w:val="717174"/>
                  <w:sz w:val="18"/>
                  <w:lang w:val="en-US"/>
                </w:rPr>
                <w:delText xml:space="preserve"> 12</w:delText>
              </w:r>
            </w:del>
          </w:p>
        </w:tc>
      </w:tr>
    </w:tbl>
    <w:p w14:paraId="625C2F60" w14:textId="77777777" w:rsidR="00E1101E" w:rsidRDefault="00E1101E">
      <w:pPr>
        <w:spacing w:after="124" w:line="20" w:lineRule="exact"/>
        <w:rPr>
          <w:del w:id="959" w:author="Stuart McLarnon (NESO)" w:date="2024-11-19T13:05:00Z"/>
        </w:rPr>
      </w:pPr>
    </w:p>
    <w:p w14:paraId="05926A78" w14:textId="77777777" w:rsidR="00E1101E" w:rsidRDefault="00000000">
      <w:pPr>
        <w:spacing w:before="52" w:after="125" w:line="230" w:lineRule="exact"/>
        <w:ind w:left="5112" w:right="3888" w:hanging="936"/>
        <w:textAlignment w:val="baseline"/>
        <w:rPr>
          <w:del w:id="960" w:author="Stuart McLarnon (NESO)" w:date="2024-11-19T13:05:00Z"/>
          <w:rFonts w:ascii="Arial" w:eastAsia="Arial" w:hAnsi="Arial"/>
          <w:color w:val="626361"/>
          <w:sz w:val="20"/>
        </w:rPr>
      </w:pPr>
      <w:del w:id="961" w:author="Stuart McLarnon (NESO)" w:date="2024-11-19T13:05:00Z">
        <w:r>
          <w:rPr>
            <w:rFonts w:ascii="Times New Roman" w:eastAsia="PMingLiU" w:hAnsi="Times New Roman"/>
          </w:rPr>
          <w:pict w14:anchorId="1D6E055F">
            <v:line id="_x0000_s2183" style="position:absolute;left:0;text-align:left;z-index:251815936;mso-position-horizontal-relative:page;mso-position-vertical-relative:page" from="206.4pt,213.35pt" to="420.75pt,213.35pt" strokecolor="#d9d9d9" strokeweight=".7pt">
              <w10:wrap anchorx="page" anchory="page"/>
            </v:line>
          </w:pict>
        </w:r>
        <w:r>
          <w:rPr>
            <w:rFonts w:ascii="Arial" w:eastAsia="Arial" w:hAnsi="Arial"/>
            <w:color w:val="626361"/>
            <w:sz w:val="20"/>
            <w:lang w:val="en-US"/>
          </w:rPr>
          <w:delText>SELECT The Control Point is selected by NGC for EDL.</w:delText>
        </w:r>
      </w:del>
    </w:p>
    <w:p w14:paraId="5D0B22FB" w14:textId="77777777" w:rsidR="00E1101E" w:rsidRDefault="00000000">
      <w:pPr>
        <w:spacing w:before="52" w:after="125" w:line="230" w:lineRule="exact"/>
        <w:ind w:left="5112" w:right="3600" w:hanging="936"/>
        <w:textAlignment w:val="baseline"/>
        <w:rPr>
          <w:del w:id="962" w:author="Stuart McLarnon (NESO)" w:date="2024-11-19T13:05:00Z"/>
          <w:rFonts w:ascii="Arial" w:eastAsia="Arial" w:hAnsi="Arial"/>
          <w:color w:val="626361"/>
          <w:sz w:val="20"/>
        </w:rPr>
      </w:pPr>
      <w:del w:id="963" w:author="Stuart McLarnon (NESO)" w:date="2024-11-19T13:05:00Z">
        <w:r>
          <w:rPr>
            <w:rFonts w:ascii="Times New Roman" w:eastAsia="PMingLiU" w:hAnsi="Times New Roman"/>
          </w:rPr>
          <w:pict w14:anchorId="20D0D9A4">
            <v:line id="_x0000_s2184" style="position:absolute;left:0;text-align:left;z-index:251816960;mso-position-horizontal-relative:page;mso-position-vertical-relative:page" from="206.4pt,245.75pt" to="420.75pt,245.75pt" strokecolor="#d9d9d9" strokeweight=".7pt">
              <w10:wrap anchorx="page" anchory="page"/>
            </v:line>
          </w:pict>
        </w:r>
        <w:r>
          <w:rPr>
            <w:rFonts w:ascii="Arial" w:eastAsia="Arial" w:hAnsi="Arial"/>
            <w:color w:val="626361"/>
            <w:sz w:val="20"/>
            <w:lang w:val="en-US"/>
          </w:rPr>
          <w:delText>DESEL The Control Point is de-selected by NGC for EDL</w:delText>
        </w:r>
      </w:del>
    </w:p>
    <w:p w14:paraId="0F49E987" w14:textId="77777777" w:rsidR="00E1101E" w:rsidRDefault="00000000">
      <w:pPr>
        <w:tabs>
          <w:tab w:val="left" w:pos="5112"/>
        </w:tabs>
        <w:spacing w:before="44" w:line="232" w:lineRule="exact"/>
        <w:ind w:left="4176"/>
        <w:textAlignment w:val="baseline"/>
        <w:rPr>
          <w:del w:id="964" w:author="Stuart McLarnon (NESO)" w:date="2024-11-19T13:05:00Z"/>
          <w:rFonts w:ascii="Arial" w:eastAsia="Arial" w:hAnsi="Arial"/>
          <w:color w:val="626361"/>
          <w:sz w:val="20"/>
        </w:rPr>
      </w:pPr>
      <w:del w:id="965" w:author="Stuart McLarnon (NESO)" w:date="2024-11-19T13:05:00Z">
        <w:r>
          <w:rPr>
            <w:rFonts w:ascii="Times New Roman" w:eastAsia="PMingLiU" w:hAnsi="Times New Roman"/>
          </w:rPr>
          <w:pict w14:anchorId="073A310A">
            <v:line id="_x0000_s2185" style="position:absolute;left:0;text-align:left;z-index:251817984;mso-position-horizontal-relative:page;mso-position-vertical-relative:page" from="206.4pt,278.15pt" to="420.75pt,278.15pt" strokecolor="#d9d9d9" strokeweight=".7pt">
              <w10:wrap anchorx="page" anchory="page"/>
            </v:line>
          </w:pict>
        </w:r>
        <w:r>
          <w:rPr>
            <w:rFonts w:ascii="Arial" w:eastAsia="Arial" w:hAnsi="Arial"/>
            <w:color w:val="626361"/>
            <w:sz w:val="20"/>
            <w:lang w:val="en-US"/>
          </w:rPr>
          <w:delText>PATH</w:delText>
        </w:r>
        <w:r>
          <w:rPr>
            <w:rFonts w:ascii="Arial" w:eastAsia="Arial" w:hAnsi="Arial"/>
            <w:color w:val="626361"/>
            <w:sz w:val="20"/>
            <w:lang w:val="en-US"/>
          </w:rPr>
          <w:tab/>
          <w:delText>There is a path from the Control</w:delText>
        </w:r>
      </w:del>
    </w:p>
    <w:p w14:paraId="21909A90" w14:textId="77777777" w:rsidR="00E1101E" w:rsidRDefault="00000000">
      <w:pPr>
        <w:spacing w:line="230" w:lineRule="exact"/>
        <w:ind w:left="5112"/>
        <w:textAlignment w:val="baseline"/>
        <w:rPr>
          <w:del w:id="966" w:author="Stuart McLarnon (NESO)" w:date="2024-11-19T13:05:00Z"/>
          <w:rFonts w:ascii="Arial" w:eastAsia="Arial" w:hAnsi="Arial"/>
          <w:color w:val="626361"/>
          <w:sz w:val="20"/>
        </w:rPr>
      </w:pPr>
      <w:del w:id="967" w:author="Stuart McLarnon (NESO)" w:date="2024-11-19T13:05:00Z">
        <w:r>
          <w:rPr>
            <w:rFonts w:ascii="Arial" w:eastAsia="Arial" w:hAnsi="Arial"/>
            <w:color w:val="626361"/>
            <w:sz w:val="20"/>
            <w:lang w:val="en-US"/>
          </w:rPr>
          <w:delText>Point Communication Layer to the</w:delText>
        </w:r>
      </w:del>
    </w:p>
    <w:p w14:paraId="43865AD5" w14:textId="77777777" w:rsidR="00E1101E" w:rsidRDefault="00000000">
      <w:pPr>
        <w:spacing w:after="129" w:line="232" w:lineRule="exact"/>
        <w:ind w:left="5112"/>
        <w:textAlignment w:val="baseline"/>
        <w:rPr>
          <w:del w:id="968" w:author="Stuart McLarnon (NESO)" w:date="2024-11-19T13:05:00Z"/>
          <w:rFonts w:ascii="Arial" w:eastAsia="Arial" w:hAnsi="Arial"/>
          <w:color w:val="626361"/>
          <w:spacing w:val="-1"/>
          <w:sz w:val="20"/>
        </w:rPr>
      </w:pPr>
      <w:del w:id="969" w:author="Stuart McLarnon (NESO)" w:date="2024-11-19T13:05:00Z">
        <w:r>
          <w:rPr>
            <w:rFonts w:ascii="Arial" w:eastAsia="Arial" w:hAnsi="Arial"/>
            <w:color w:val="626361"/>
            <w:spacing w:val="-1"/>
            <w:sz w:val="20"/>
            <w:lang w:val="en-US"/>
          </w:rPr>
          <w:delText>BM Unit operator.</w:delText>
        </w:r>
      </w:del>
    </w:p>
    <w:p w14:paraId="14577306" w14:textId="77777777" w:rsidR="00E1101E" w:rsidRDefault="00000000">
      <w:pPr>
        <w:spacing w:before="110" w:after="71" w:line="230" w:lineRule="exact"/>
        <w:ind w:left="5112" w:right="3744" w:hanging="936"/>
        <w:textAlignment w:val="baseline"/>
        <w:rPr>
          <w:del w:id="970" w:author="Stuart McLarnon (NESO)" w:date="2024-11-19T13:05:00Z"/>
          <w:rFonts w:ascii="Arial" w:eastAsia="Arial" w:hAnsi="Arial"/>
          <w:color w:val="626361"/>
          <w:sz w:val="20"/>
        </w:rPr>
      </w:pPr>
      <w:del w:id="971" w:author="Stuart McLarnon (NESO)" w:date="2024-11-19T13:05:00Z">
        <w:r>
          <w:rPr>
            <w:rFonts w:ascii="Times New Roman" w:eastAsia="PMingLiU" w:hAnsi="Times New Roman"/>
          </w:rPr>
          <w:pict w14:anchorId="5E77F28C">
            <v:line id="_x0000_s2186" style="position:absolute;left:0;text-align:left;z-index:251819008;mso-position-horizontal-relative:page;mso-position-vertical-relative:page" from="206.4pt,321.85pt" to="420.75pt,321.85pt" strokecolor="#d9d9d9" strokeweight=".7pt">
              <w10:wrap anchorx="page" anchory="page"/>
            </v:line>
          </w:pict>
        </w:r>
        <w:r>
          <w:rPr>
            <w:rFonts w:ascii="Arial" w:eastAsia="Arial" w:hAnsi="Arial"/>
            <w:color w:val="626361"/>
            <w:sz w:val="20"/>
            <w:lang w:val="en-US"/>
          </w:rPr>
          <w:delText>NOPATH There is NO path from the station Communication Layer to the BM Unit operator</w:delText>
        </w:r>
      </w:del>
    </w:p>
    <w:p w14:paraId="79E47841" w14:textId="77777777" w:rsidR="00E1101E" w:rsidRDefault="00000000">
      <w:pPr>
        <w:tabs>
          <w:tab w:val="left" w:pos="4176"/>
          <w:tab w:val="left" w:pos="8424"/>
          <w:tab w:val="left" w:pos="9144"/>
        </w:tabs>
        <w:spacing w:before="116" w:after="62" w:line="233" w:lineRule="exact"/>
        <w:ind w:left="1080"/>
        <w:textAlignment w:val="baseline"/>
        <w:rPr>
          <w:del w:id="972" w:author="Stuart McLarnon (NESO)" w:date="2024-11-19T13:05:00Z"/>
          <w:rFonts w:ascii="Arial" w:eastAsia="Arial" w:hAnsi="Arial"/>
          <w:color w:val="626361"/>
          <w:spacing w:val="-1"/>
          <w:sz w:val="20"/>
        </w:rPr>
      </w:pPr>
      <w:del w:id="973" w:author="Stuart McLarnon (NESO)" w:date="2024-11-19T13:05:00Z">
        <w:r>
          <w:rPr>
            <w:rFonts w:ascii="Times New Roman" w:eastAsia="PMingLiU" w:hAnsi="Times New Roman"/>
          </w:rPr>
          <w:pict w14:anchorId="3AA0BB41">
            <v:line id="_x0000_s2187" style="position:absolute;left:0;text-align:left;z-index:251820032;mso-position-horizontal-relative:page;mso-position-vertical-relative:page" from="53.75pt,366pt" to="493.5pt,366pt" strokecolor="#d9d9d9" strokeweight="1.2pt">
              <w10:wrap anchorx="page" anchory="page"/>
            </v:line>
          </w:pict>
        </w:r>
        <w:r>
          <w:rPr>
            <w:rFonts w:ascii="Arial" w:eastAsia="Arial" w:hAnsi="Arial"/>
            <w:color w:val="626361"/>
            <w:spacing w:val="-1"/>
            <w:sz w:val="20"/>
            <w:lang w:val="en-US"/>
          </w:rPr>
          <w:delText>Error Code 40, 47 or 52 4</w:delText>
        </w:r>
        <w:r>
          <w:rPr>
            <w:rFonts w:ascii="Arial" w:eastAsia="Arial" w:hAnsi="Arial"/>
            <w:color w:val="626361"/>
            <w:spacing w:val="-1"/>
            <w:sz w:val="20"/>
            <w:lang w:val="en-US"/>
          </w:rPr>
          <w:tab/>
          <w:delText>See Table 11 for meaning</w:delText>
        </w:r>
        <w:r>
          <w:rPr>
            <w:rFonts w:ascii="Arial" w:eastAsia="Arial" w:hAnsi="Arial"/>
            <w:color w:val="626361"/>
            <w:spacing w:val="-1"/>
            <w:sz w:val="20"/>
            <w:lang w:val="en-US"/>
          </w:rPr>
          <w:tab/>
          <w:delText>Any</w:delText>
        </w:r>
        <w:r>
          <w:rPr>
            <w:rFonts w:ascii="Arial" w:eastAsia="Arial" w:hAnsi="Arial"/>
            <w:color w:val="626361"/>
            <w:spacing w:val="-1"/>
            <w:sz w:val="20"/>
            <w:lang w:val="en-US"/>
          </w:rPr>
          <w:tab/>
          <w:delText>E</w:delText>
        </w:r>
      </w:del>
    </w:p>
    <w:p w14:paraId="4CE655F7" w14:textId="77777777" w:rsidR="00E1101E" w:rsidRDefault="00000000">
      <w:pPr>
        <w:tabs>
          <w:tab w:val="left" w:pos="4176"/>
          <w:tab w:val="left" w:pos="8424"/>
        </w:tabs>
        <w:spacing w:before="111" w:line="231" w:lineRule="exact"/>
        <w:ind w:left="1080"/>
        <w:textAlignment w:val="baseline"/>
        <w:rPr>
          <w:del w:id="974" w:author="Stuart McLarnon (NESO)" w:date="2024-11-19T13:05:00Z"/>
          <w:rFonts w:ascii="Arial" w:eastAsia="Arial" w:hAnsi="Arial"/>
          <w:color w:val="626361"/>
          <w:sz w:val="20"/>
        </w:rPr>
      </w:pPr>
      <w:del w:id="975" w:author="Stuart McLarnon (NESO)" w:date="2024-11-19T13:05:00Z">
        <w:r>
          <w:rPr>
            <w:rFonts w:ascii="Times New Roman" w:eastAsia="PMingLiU" w:hAnsi="Times New Roman"/>
          </w:rPr>
          <w:pict w14:anchorId="433C70A6">
            <v:line id="_x0000_s2188" style="position:absolute;left:0;text-align:left;z-index:251821056;mso-position-horizontal-relative:page;mso-position-vertical-relative:page" from="53.75pt,386.9pt" to="493.5pt,386.9pt" strokecolor="#d9d9d9" strokeweight=".7pt">
              <w10:wrap anchorx="page" anchory="page"/>
            </v:line>
          </w:pict>
        </w:r>
        <w:r>
          <w:rPr>
            <w:rFonts w:ascii="Arial" w:eastAsia="Arial" w:hAnsi="Arial"/>
            <w:color w:val="626361"/>
            <w:sz w:val="20"/>
            <w:lang w:val="en-US"/>
          </w:rPr>
          <w:delText>Terminator 44, 39, 46, 1</w:delText>
        </w:r>
        <w:r>
          <w:rPr>
            <w:rFonts w:ascii="Arial" w:eastAsia="Arial" w:hAnsi="Arial"/>
            <w:color w:val="626361"/>
            <w:sz w:val="20"/>
            <w:lang w:val="en-US"/>
          </w:rPr>
          <w:tab/>
          <w:delText>Part terminator character "^"</w:delText>
        </w:r>
        <w:r>
          <w:rPr>
            <w:rFonts w:ascii="Arial" w:eastAsia="Arial" w:hAnsi="Arial"/>
            <w:color w:val="626361"/>
            <w:sz w:val="20"/>
            <w:lang w:val="en-US"/>
          </w:rPr>
          <w:tab/>
          <w:delText>All</w:delText>
        </w:r>
      </w:del>
    </w:p>
    <w:p w14:paraId="3B7CC46A" w14:textId="77777777" w:rsidR="00E1101E" w:rsidRDefault="00000000">
      <w:pPr>
        <w:spacing w:after="62" w:line="232" w:lineRule="exact"/>
        <w:ind w:left="2376"/>
        <w:textAlignment w:val="baseline"/>
        <w:rPr>
          <w:del w:id="976" w:author="Stuart McLarnon (NESO)" w:date="2024-11-19T13:05:00Z"/>
          <w:rFonts w:ascii="Arial" w:eastAsia="Arial" w:hAnsi="Arial"/>
          <w:color w:val="626361"/>
          <w:spacing w:val="-2"/>
          <w:sz w:val="20"/>
        </w:rPr>
      </w:pPr>
      <w:del w:id="977" w:author="Stuart McLarnon (NESO)" w:date="2024-11-19T13:05:00Z">
        <w:r>
          <w:rPr>
            <w:rFonts w:ascii="Arial" w:eastAsia="Arial" w:hAnsi="Arial"/>
            <w:color w:val="626361"/>
            <w:spacing w:val="-2"/>
            <w:sz w:val="20"/>
            <w:lang w:val="en-US"/>
          </w:rPr>
          <w:delText>51, or 56</w:delText>
        </w:r>
      </w:del>
    </w:p>
    <w:p w14:paraId="54DD0A61" w14:textId="321A40AD" w:rsidR="000707E1" w:rsidRDefault="00000000" w:rsidP="00186A2A">
      <w:pPr>
        <w:ind w:left="1134" w:right="1390"/>
      </w:pPr>
      <w:del w:id="978" w:author="Stuart McLarnon (NESO)" w:date="2024-11-19T13:05:00Z">
        <w:r>
          <w:rPr>
            <w:rFonts w:ascii="Times New Roman" w:eastAsia="PMingLiU" w:hAnsi="Times New Roman"/>
          </w:rPr>
          <w:pict w14:anchorId="00BA6773">
            <v:line id="_x0000_s2189" style="position:absolute;left:0;text-align:left;z-index:251822080;mso-position-horizontal-relative:page;mso-position-vertical-relative:page" from="53.05pt,419.3pt" to="493.5pt,419.3pt" strokecolor="#ffbe21" strokeweight=".7pt">
              <w10:wrap anchorx="page" anchory="page"/>
            </v:line>
          </w:pict>
        </w:r>
      </w:del>
      <w:r w:rsidR="000707E1">
        <w:t xml:space="preserve">Dispatch Instructions to an individual BM Unit via EDL will only take place once a PATH message from the control point, and a SELECT message from </w:t>
      </w:r>
      <w:del w:id="979" w:author="Stuart McLarnon (NESO)" w:date="2024-11-19T13:05:00Z">
        <w:r>
          <w:rPr>
            <w:rFonts w:ascii="Arial" w:eastAsia="Arial" w:hAnsi="Arial"/>
            <w:color w:val="626361"/>
            <w:sz w:val="20"/>
            <w:lang w:val="en-US"/>
          </w:rPr>
          <w:delText>NGC</w:delText>
        </w:r>
      </w:del>
      <w:ins w:id="980" w:author="Stuart McLarnon (NESO)" w:date="2024-11-19T13:05:00Z">
        <w:r w:rsidR="00C34344">
          <w:t>NESO</w:t>
        </w:r>
      </w:ins>
      <w:r w:rsidR="000707E1">
        <w:t xml:space="preserve"> have been sent. All other states will result in Instructions being issued by voice telephone.</w:t>
      </w:r>
    </w:p>
    <w:p w14:paraId="3B61BB4A" w14:textId="3D7A5AAA" w:rsidR="00485924" w:rsidRDefault="00000000" w:rsidP="00186A2A">
      <w:pPr>
        <w:pStyle w:val="Caption"/>
        <w:keepNext/>
        <w:ind w:left="1134"/>
      </w:pPr>
      <w:del w:id="981" w:author="Stuart McLarnon (NESO)" w:date="2024-11-19T13:05:00Z">
        <w:r>
          <w:rPr>
            <w:rFonts w:ascii="Times New Roman" w:eastAsia="PMingLiU" w:hAnsi="Times New Roman"/>
            <w:i w:val="0"/>
            <w:color w:val="auto"/>
            <w:sz w:val="22"/>
          </w:rPr>
          <w:pict w14:anchorId="342FFCDF">
            <v:shape id="_x0000_s2190" type="#_x0000_t202" style="position:absolute;left:0;text-align:left;margin-left:0;margin-top:515.1pt;width:594pt;height:321.8pt;z-index:-251492352;mso-wrap-distance-left:0;mso-wrap-distance-right:0;mso-position-horizontal-relative:page;mso-position-vertical-relative:page" filled="f" stroked="f">
              <v:textbox style="mso-next-textbox:#_x0000_s2190" inset="0,0,0,0">
                <w:txbxContent>
                  <w:p w14:paraId="13E88D4C" w14:textId="77777777" w:rsidR="00E1101E" w:rsidRDefault="00E1101E">
                    <w:pPr>
                      <w:rPr>
                        <w:del w:id="982"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3004D08D">
            <v:shape id="_x0000_s2191" type="#_x0000_t202" style="position:absolute;left:0;text-align:left;margin-left:0;margin-top:515.1pt;width:594pt;height:320.6pt;z-index:-251491328;mso-wrap-distance-left:0;mso-wrap-distance-right:0;mso-position-horizontal-relative:page;mso-position-vertical-relative:page" filled="f" stroked="f">
              <v:textbox style="mso-next-textbox:#_x0000_s2191" inset="0,0,0,0">
                <w:txbxContent>
                  <w:p w14:paraId="0D03B57C" w14:textId="77777777" w:rsidR="00E1101E" w:rsidRDefault="00000000">
                    <w:pPr>
                      <w:textAlignment w:val="baseline"/>
                      <w:rPr>
                        <w:del w:id="983" w:author="Stuart McLarnon (NESO)" w:date="2024-11-19T13:05:00Z"/>
                      </w:rPr>
                    </w:pPr>
                    <w:del w:id="984" w:author="Stuart McLarnon (NESO)" w:date="2024-11-19T13:05:00Z">
                      <w:r>
                        <w:rPr>
                          <w:noProof/>
                        </w:rPr>
                        <w:drawing>
                          <wp:inline distT="0" distB="0" distL="0" distR="0" wp14:anchorId="192591F3" wp14:editId="515CDCA9">
                            <wp:extent cx="7543800" cy="407162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34" name="test1"/>
                                    <pic:cNvPicPr preferRelativeResize="0"/>
                                  </pic:nvPicPr>
                                  <pic:blipFill>
                                    <a:blip r:embed="rId16"/>
                                    <a:stretch>
                                      <a:fillRect/>
                                    </a:stretch>
                                  </pic:blipFill>
                                  <pic:spPr>
                                    <a:xfrm>
                                      <a:off x="0" y="0"/>
                                      <a:ext cx="7543800" cy="4071620"/>
                                    </a:xfrm>
                                    <a:prstGeom prst="rect">
                                      <a:avLst/>
                                    </a:prstGeom>
                                  </pic:spPr>
                                </pic:pic>
                              </a:graphicData>
                            </a:graphic>
                          </wp:inline>
                        </w:drawing>
                      </w:r>
                    </w:del>
                  </w:p>
                </w:txbxContent>
              </v:textbox>
              <w10:wrap anchorx="page" anchory="page"/>
            </v:shape>
          </w:pict>
        </w:r>
        <w:r>
          <w:rPr>
            <w:rFonts w:ascii="Times New Roman" w:eastAsia="PMingLiU" w:hAnsi="Times New Roman"/>
            <w:i w:val="0"/>
            <w:color w:val="auto"/>
            <w:sz w:val="22"/>
          </w:rPr>
          <w:pict w14:anchorId="43C18D62">
            <v:shape id="_x0000_s2192" type="#_x0000_t202" style="position:absolute;left:0;text-align:left;margin-left:57.35pt;margin-top:520.65pt;width:117.6pt;height:11.7pt;z-index:-251490304;mso-wrap-distance-left:0;mso-wrap-distance-right:0;mso-position-horizontal-relative:page;mso-position-vertical-relative:page" filled="f" stroked="f">
              <v:textbox style="mso-next-textbox:#_x0000_s2192" inset="0,0,0,0">
                <w:txbxContent>
                  <w:p w14:paraId="728A20E0" w14:textId="77777777" w:rsidR="00E1101E" w:rsidRDefault="00000000">
                    <w:pPr>
                      <w:spacing w:before="4" w:line="224" w:lineRule="exact"/>
                      <w:textAlignment w:val="baseline"/>
                      <w:rPr>
                        <w:del w:id="985" w:author="Stuart McLarnon (NESO)" w:date="2024-11-19T13:05:00Z"/>
                        <w:rFonts w:ascii="Arial" w:eastAsia="Arial" w:hAnsi="Arial"/>
                        <w:b/>
                        <w:color w:val="626361"/>
                        <w:sz w:val="20"/>
                      </w:rPr>
                    </w:pPr>
                    <w:del w:id="986" w:author="Stuart McLarnon (NESO)" w:date="2024-11-19T13:05:00Z">
                      <w:r>
                        <w:rPr>
                          <w:rFonts w:ascii="Arial" w:eastAsia="Arial" w:hAnsi="Arial"/>
                          <w:b/>
                          <w:color w:val="626361"/>
                          <w:sz w:val="20"/>
                          <w:lang w:val="en-US"/>
                        </w:rPr>
                        <w:delText>Error Code Description</w:delText>
                      </w:r>
                    </w:del>
                  </w:p>
                </w:txbxContent>
              </v:textbox>
              <w10:wrap type="square" anchorx="page" anchory="page"/>
            </v:shape>
          </w:pict>
        </w:r>
        <w:r>
          <w:rPr>
            <w:rFonts w:ascii="Times New Roman" w:eastAsia="PMingLiU" w:hAnsi="Times New Roman"/>
            <w:i w:val="0"/>
            <w:color w:val="auto"/>
            <w:sz w:val="22"/>
          </w:rPr>
          <w:pict w14:anchorId="7359D279">
            <v:shape id="_x0000_s2193" type="#_x0000_t202" style="position:absolute;left:0;text-align:left;margin-left:57.1pt;margin-top:541.25pt;width:203.55pt;height:11.7pt;z-index:-251489280;mso-wrap-distance-left:0;mso-wrap-distance-right:0;mso-position-horizontal-relative:page;mso-position-vertical-relative:page" filled="f" stroked="f">
              <v:textbox style="mso-next-textbox:#_x0000_s2193" inset="0,0,0,0">
                <w:txbxContent>
                  <w:p w14:paraId="28B5D9D5" w14:textId="77777777" w:rsidR="00E1101E" w:rsidRDefault="00000000">
                    <w:pPr>
                      <w:tabs>
                        <w:tab w:val="right" w:pos="4032"/>
                      </w:tabs>
                      <w:spacing w:before="1" w:line="218" w:lineRule="exact"/>
                      <w:textAlignment w:val="baseline"/>
                      <w:rPr>
                        <w:del w:id="987" w:author="Stuart McLarnon (NESO)" w:date="2024-11-19T13:05:00Z"/>
                        <w:rFonts w:ascii="Arial" w:eastAsia="Arial" w:hAnsi="Arial"/>
                        <w:color w:val="626361"/>
                        <w:sz w:val="20"/>
                      </w:rPr>
                    </w:pPr>
                    <w:del w:id="988" w:author="Stuart McLarnon (NESO)" w:date="2024-11-19T13:05:00Z">
                      <w:r>
                        <w:rPr>
                          <w:rFonts w:ascii="Arial" w:eastAsia="Arial" w:hAnsi="Arial"/>
                          <w:color w:val="626361"/>
                          <w:sz w:val="20"/>
                          <w:lang w:val="en-US"/>
                        </w:rPr>
                        <w:delText>C001</w:delText>
                      </w:r>
                      <w:r>
                        <w:rPr>
                          <w:rFonts w:ascii="Arial" w:eastAsia="Arial" w:hAnsi="Arial"/>
                          <w:color w:val="626361"/>
                          <w:sz w:val="20"/>
                          <w:lang w:val="en-US"/>
                        </w:rPr>
                        <w:tab/>
                        <w:delText>Invalid Control Point/BM Unit ID</w:delText>
                      </w:r>
                    </w:del>
                  </w:p>
                </w:txbxContent>
              </v:textbox>
              <w10:wrap type="square" anchorx="page" anchory="page"/>
            </v:shape>
          </w:pict>
        </w:r>
        <w:r>
          <w:rPr>
            <w:rFonts w:ascii="Times New Roman" w:eastAsia="PMingLiU" w:hAnsi="Times New Roman"/>
            <w:i w:val="0"/>
            <w:color w:val="auto"/>
            <w:sz w:val="22"/>
          </w:rPr>
          <w:pict w14:anchorId="57EC5F0C">
            <v:shape id="_x0000_s2194" type="#_x0000_t202" style="position:absolute;left:0;text-align:left;margin-left:57.1pt;margin-top:562.15pt;width:152.2pt;height:11.8pt;z-index:-251488256;mso-wrap-distance-left:0;mso-wrap-distance-right:0;mso-position-horizontal-relative:page;mso-position-vertical-relative:page" filled="f" stroked="f">
              <v:textbox style="mso-next-textbox:#_x0000_s2194" inset="0,0,0,0">
                <w:txbxContent>
                  <w:p w14:paraId="3CCFDC52" w14:textId="77777777" w:rsidR="00E1101E" w:rsidRDefault="00000000">
                    <w:pPr>
                      <w:tabs>
                        <w:tab w:val="right" w:pos="3024"/>
                      </w:tabs>
                      <w:spacing w:before="1" w:line="232" w:lineRule="exact"/>
                      <w:textAlignment w:val="baseline"/>
                      <w:rPr>
                        <w:del w:id="989" w:author="Stuart McLarnon (NESO)" w:date="2024-11-19T13:05:00Z"/>
                        <w:rFonts w:ascii="Arial" w:eastAsia="Arial" w:hAnsi="Arial"/>
                        <w:color w:val="626361"/>
                        <w:sz w:val="20"/>
                      </w:rPr>
                    </w:pPr>
                    <w:del w:id="990" w:author="Stuart McLarnon (NESO)" w:date="2024-11-19T13:05:00Z">
                      <w:r>
                        <w:rPr>
                          <w:rFonts w:ascii="Arial" w:eastAsia="Arial" w:hAnsi="Arial"/>
                          <w:color w:val="626361"/>
                          <w:sz w:val="20"/>
                          <w:lang w:val="en-US"/>
                        </w:rPr>
                        <w:delText>C002</w:delText>
                      </w:r>
                      <w:r>
                        <w:rPr>
                          <w:rFonts w:ascii="Arial" w:eastAsia="Arial" w:hAnsi="Arial"/>
                          <w:color w:val="626361"/>
                          <w:sz w:val="20"/>
                          <w:lang w:val="en-US"/>
                        </w:rPr>
                        <w:tab/>
                        <w:delText>Invalid Control Type</w:delText>
                      </w:r>
                    </w:del>
                  </w:p>
                </w:txbxContent>
              </v:textbox>
              <w10:wrap type="square" anchorx="page" anchory="page"/>
            </v:shape>
          </w:pict>
        </w:r>
        <w:r>
          <w:rPr>
            <w:rFonts w:ascii="Times New Roman" w:eastAsia="PMingLiU" w:hAnsi="Times New Roman"/>
            <w:i w:val="0"/>
            <w:color w:val="auto"/>
            <w:sz w:val="22"/>
          </w:rPr>
          <w:pict w14:anchorId="22072933">
            <v:shape id="_x0000_s2195" type="#_x0000_t202" style="position:absolute;left:0;text-align:left;margin-left:57.1pt;margin-top:583.05pt;width:196.1pt;height:11.7pt;z-index:-251487232;mso-wrap-distance-left:0;mso-wrap-distance-right:0;mso-position-horizontal-relative:page;mso-position-vertical-relative:page" filled="f" stroked="f">
              <v:textbox style="mso-next-textbox:#_x0000_s2195" inset="0,0,0,0">
                <w:txbxContent>
                  <w:p w14:paraId="0640CEDD" w14:textId="77777777" w:rsidR="00E1101E" w:rsidRDefault="00000000">
                    <w:pPr>
                      <w:tabs>
                        <w:tab w:val="right" w:pos="3888"/>
                      </w:tabs>
                      <w:spacing w:before="1" w:line="232" w:lineRule="exact"/>
                      <w:textAlignment w:val="baseline"/>
                      <w:rPr>
                        <w:del w:id="991" w:author="Stuart McLarnon (NESO)" w:date="2024-11-19T13:05:00Z"/>
                        <w:rFonts w:ascii="Arial" w:eastAsia="Arial" w:hAnsi="Arial"/>
                        <w:color w:val="626361"/>
                        <w:sz w:val="20"/>
                      </w:rPr>
                    </w:pPr>
                    <w:del w:id="992" w:author="Stuart McLarnon (NESO)" w:date="2024-11-19T13:05:00Z">
                      <w:r>
                        <w:rPr>
                          <w:rFonts w:ascii="Arial" w:eastAsia="Arial" w:hAnsi="Arial"/>
                          <w:color w:val="626361"/>
                          <w:sz w:val="20"/>
                          <w:lang w:val="en-US"/>
                        </w:rPr>
                        <w:delText>C003</w:delText>
                      </w:r>
                      <w:r>
                        <w:rPr>
                          <w:rFonts w:ascii="Arial" w:eastAsia="Arial" w:hAnsi="Arial"/>
                          <w:color w:val="626361"/>
                          <w:sz w:val="20"/>
                          <w:lang w:val="en-US"/>
                        </w:rPr>
                        <w:tab/>
                        <w:delText>Unsupported Version Number</w:delText>
                      </w:r>
                    </w:del>
                  </w:p>
                </w:txbxContent>
              </v:textbox>
              <w10:wrap type="square" anchorx="page" anchory="page"/>
            </v:shape>
          </w:pict>
        </w:r>
        <w:r>
          <w:rPr>
            <w:rFonts w:ascii="Times New Roman" w:eastAsia="PMingLiU" w:hAnsi="Times New Roman"/>
            <w:i w:val="0"/>
            <w:color w:val="auto"/>
            <w:sz w:val="22"/>
          </w:rPr>
          <w:pict w14:anchorId="07C45B34">
            <v:shape id="_x0000_s2196" type="#_x0000_t202" style="position:absolute;left:0;text-align:left;margin-left:57.1pt;margin-top:603.65pt;width:245.8pt;height:11.8pt;z-index:-251486208;mso-wrap-distance-left:0;mso-wrap-distance-right:0;mso-position-horizontal-relative:page;mso-position-vertical-relative:page" filled="f" stroked="f">
              <v:textbox style="mso-next-textbox:#_x0000_s2196" inset="0,0,0,0">
                <w:txbxContent>
                  <w:p w14:paraId="3B0ED28A" w14:textId="77777777" w:rsidR="00E1101E" w:rsidRDefault="00000000">
                    <w:pPr>
                      <w:tabs>
                        <w:tab w:val="right" w:pos="4896"/>
                      </w:tabs>
                      <w:spacing w:before="1" w:line="223" w:lineRule="exact"/>
                      <w:textAlignment w:val="baseline"/>
                      <w:rPr>
                        <w:del w:id="993" w:author="Stuart McLarnon (NESO)" w:date="2024-11-19T13:05:00Z"/>
                        <w:rFonts w:ascii="Arial" w:eastAsia="Arial" w:hAnsi="Arial"/>
                        <w:color w:val="626361"/>
                        <w:sz w:val="20"/>
                      </w:rPr>
                    </w:pPr>
                    <w:del w:id="994" w:author="Stuart McLarnon (NESO)" w:date="2024-11-19T13:05:00Z">
                      <w:r>
                        <w:rPr>
                          <w:rFonts w:ascii="Arial" w:eastAsia="Arial" w:hAnsi="Arial"/>
                          <w:color w:val="626361"/>
                          <w:sz w:val="20"/>
                          <w:lang w:val="en-US"/>
                        </w:rPr>
                        <w:delText>C004</w:delText>
                      </w:r>
                      <w:r>
                        <w:rPr>
                          <w:rFonts w:ascii="Arial" w:eastAsia="Arial" w:hAnsi="Arial"/>
                          <w:color w:val="626361"/>
                          <w:sz w:val="20"/>
                          <w:lang w:val="en-US"/>
                        </w:rPr>
                        <w:tab/>
                        <w:delText>Message arrived before VERSON accept</w:delText>
                      </w:r>
                    </w:del>
                  </w:p>
                </w:txbxContent>
              </v:textbox>
              <w10:wrap type="square" anchorx="page" anchory="page"/>
            </v:shape>
          </w:pict>
        </w:r>
        <w:r>
          <w:rPr>
            <w:rFonts w:ascii="Times New Roman" w:eastAsia="PMingLiU" w:hAnsi="Times New Roman"/>
            <w:i w:val="0"/>
            <w:color w:val="auto"/>
            <w:sz w:val="22"/>
          </w:rPr>
          <w:pict w14:anchorId="12EB8CEB">
            <v:shape id="_x0000_s2197" type="#_x0000_t202" style="position:absolute;left:0;text-align:left;margin-left:54pt;margin-top:637.75pt;width:440.15pt;height:11.7pt;z-index:-251485184;mso-wrap-distance-left:0;mso-wrap-distance-right:0;mso-position-horizontal-relative:page;mso-position-vertical-relative:page" filled="f" stroked="f">
              <v:textbox style="mso-next-textbox:#_x0000_s2197" inset="0,0,0,0">
                <w:txbxContent>
                  <w:p w14:paraId="6B53EEF1" w14:textId="77777777" w:rsidR="00E1101E" w:rsidRDefault="00000000">
                    <w:pPr>
                      <w:spacing w:before="1" w:line="232" w:lineRule="exact"/>
                      <w:textAlignment w:val="baseline"/>
                      <w:rPr>
                        <w:del w:id="995" w:author="Stuart McLarnon (NESO)" w:date="2024-11-19T13:05:00Z"/>
                        <w:rFonts w:ascii="Arial" w:eastAsia="Arial" w:hAnsi="Arial"/>
                        <w:color w:val="626361"/>
                        <w:spacing w:val="-2"/>
                        <w:sz w:val="20"/>
                      </w:rPr>
                    </w:pPr>
                    <w:del w:id="996" w:author="Stuart McLarnon (NESO)" w:date="2024-11-19T13:05:00Z">
                      <w:r>
                        <w:rPr>
                          <w:rFonts w:ascii="Arial" w:eastAsia="Arial" w:hAnsi="Arial"/>
                          <w:color w:val="626361"/>
                          <w:spacing w:val="-2"/>
                          <w:sz w:val="20"/>
                          <w:lang w:val="en-US"/>
                        </w:rPr>
                        <w:delText>Submission and Control Messages can be issued at any time, irrespective of select and path states.</w:delText>
                      </w:r>
                    </w:del>
                  </w:p>
                </w:txbxContent>
              </v:textbox>
              <w10:wrap type="square" anchorx="page" anchory="page"/>
            </v:shape>
          </w:pict>
        </w:r>
        <w:r>
          <w:rPr>
            <w:rFonts w:ascii="Times New Roman" w:eastAsia="PMingLiU" w:hAnsi="Times New Roman"/>
            <w:i w:val="0"/>
            <w:color w:val="auto"/>
            <w:sz w:val="22"/>
          </w:rPr>
          <w:pict w14:anchorId="7189E198">
            <v:shape id="_x0000_s2198" type="#_x0000_t202" style="position:absolute;left:0;text-align:left;margin-left:57.35pt;margin-top:797.55pt;width:366.75pt;height:12.35pt;z-index:-251484160;mso-wrap-distance-left:0;mso-wrap-distance-right:0;mso-position-horizontal-relative:page;mso-position-vertical-relative:page" filled="f" stroked="f">
              <v:textbox style="mso-next-textbox:#_x0000_s2198" inset="0,0,0,0">
                <w:txbxContent>
                  <w:p w14:paraId="108CCBA9" w14:textId="77777777" w:rsidR="00E1101E" w:rsidRDefault="00000000">
                    <w:pPr>
                      <w:spacing w:before="2" w:after="21" w:line="211" w:lineRule="exact"/>
                      <w:textAlignment w:val="baseline"/>
                      <w:rPr>
                        <w:del w:id="997" w:author="Stuart McLarnon (NESO)" w:date="2024-11-19T13:05:00Z"/>
                        <w:rFonts w:ascii="Arial" w:eastAsia="Arial" w:hAnsi="Arial"/>
                        <w:color w:val="000000"/>
                        <w:spacing w:val="-2"/>
                        <w:sz w:val="18"/>
                      </w:rPr>
                    </w:pPr>
                    <w:del w:id="998"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ascii="Times New Roman" w:eastAsia="PMingLiU" w:hAnsi="Times New Roman"/>
            <w:i w:val="0"/>
            <w:color w:val="auto"/>
            <w:sz w:val="22"/>
          </w:rPr>
          <w:pict w14:anchorId="51A07655">
            <v:shape id="_x0000_s2199" type="#_x0000_t202" style="position:absolute;left:0;text-align:left;margin-left:57.6pt;margin-top:810.95pt;width:480.95pt;height:10.65pt;z-index:-251483136;mso-wrap-distance-left:0;mso-wrap-distance-right:0;mso-position-horizontal-relative:page;mso-position-vertical-relative:page" filled="f" stroked="f">
              <v:textbox style="mso-next-textbox:#_x0000_s2199" inset="0,0,0,0">
                <w:txbxContent>
                  <w:p w14:paraId="0494536F" w14:textId="77777777" w:rsidR="00E1101E" w:rsidRDefault="00000000">
                    <w:pPr>
                      <w:tabs>
                        <w:tab w:val="right" w:pos="9648"/>
                      </w:tabs>
                      <w:spacing w:before="2" w:line="209" w:lineRule="exact"/>
                      <w:textAlignment w:val="baseline"/>
                      <w:rPr>
                        <w:del w:id="999" w:author="Stuart McLarnon (NESO)" w:date="2024-11-19T13:05:00Z"/>
                        <w:rFonts w:ascii="Arial" w:eastAsia="Arial" w:hAnsi="Arial"/>
                        <w:color w:val="000000"/>
                        <w:sz w:val="18"/>
                      </w:rPr>
                    </w:pPr>
                    <w:del w:id="1000"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9</w:delText>
                      </w:r>
                    </w:del>
                  </w:p>
                </w:txbxContent>
              </v:textbox>
              <w10:wrap type="square" anchorx="page" anchory="page"/>
            </v:shape>
          </w:pict>
        </w:r>
      </w:del>
      <w:r w:rsidR="00485924">
        <w:t xml:space="preserve">Table </w:t>
      </w:r>
      <w:del w:id="1001" w:author="Stuart McLarnon (NESO)" w:date="2024-11-19T13:05:00Z">
        <w:r>
          <w:rPr>
            <w:rFonts w:ascii="Arial" w:eastAsia="Arial" w:hAnsi="Arial"/>
            <w:b/>
            <w:color w:val="717174"/>
            <w:lang w:val="en-US"/>
          </w:rPr>
          <w:delText xml:space="preserve">11 </w:delText>
        </w:r>
        <w:r>
          <w:rPr>
            <w:rFonts w:ascii="Arial" w:eastAsia="Arial" w:hAnsi="Arial"/>
            <w:color w:val="717174"/>
            <w:lang w:val="en-US"/>
          </w:rPr>
          <w:delText>-</w:delText>
        </w:r>
      </w:del>
      <w:ins w:id="1002" w:author="Stuart McLarnon (NESO)" w:date="2024-11-19T13:05:00Z">
        <w:r w:rsidR="00485924">
          <w:fldChar w:fldCharType="begin"/>
        </w:r>
        <w:r w:rsidR="00485924">
          <w:instrText xml:space="preserve"> SEQ Table \* ARABIC </w:instrText>
        </w:r>
        <w:r w:rsidR="00485924">
          <w:fldChar w:fldCharType="separate"/>
        </w:r>
        <w:r w:rsidR="00E65479">
          <w:rPr>
            <w:noProof/>
          </w:rPr>
          <w:t>11</w:t>
        </w:r>
        <w:r w:rsidR="00485924">
          <w:rPr>
            <w:noProof/>
          </w:rPr>
          <w:fldChar w:fldCharType="end"/>
        </w:r>
        <w:r w:rsidR="00485924">
          <w:t>:</w:t>
        </w:r>
      </w:ins>
      <w:r w:rsidR="00485924">
        <w:t xml:space="preserve"> Control Error Messages</w:t>
      </w:r>
    </w:p>
    <w:p w14:paraId="659FEA60" w14:textId="77777777" w:rsidR="00E1101E" w:rsidRDefault="00E1101E">
      <w:pPr>
        <w:rPr>
          <w:del w:id="1003" w:author="Stuart McLarnon (NESO)" w:date="2024-11-19T13:05:00Z"/>
        </w:rPr>
        <w:sectPr w:rsidR="00E1101E">
          <w:pgSz w:w="11909" w:h="16838"/>
          <w:pgMar w:top="600" w:right="29" w:bottom="1119" w:left="0" w:header="720" w:footer="720" w:gutter="0"/>
          <w:cols w:space="720"/>
        </w:sectPr>
      </w:pPr>
    </w:p>
    <w:p w14:paraId="42EF5917" w14:textId="77777777" w:rsidR="00E1101E" w:rsidRDefault="00000000">
      <w:pPr>
        <w:spacing w:before="14" w:after="571"/>
        <w:ind w:left="917" w:right="7819"/>
        <w:textAlignment w:val="baseline"/>
        <w:rPr>
          <w:del w:id="1004" w:author="Stuart McLarnon (NESO)" w:date="2024-11-19T13:05:00Z"/>
        </w:rPr>
      </w:pPr>
      <w:del w:id="1005" w:author="Stuart McLarnon (NESO)" w:date="2024-11-19T13:05:00Z">
        <w:r>
          <w:rPr>
            <w:noProof/>
          </w:rPr>
          <w:drawing>
            <wp:inline distT="0" distB="0" distL="0" distR="0" wp14:anchorId="5B9BB49F" wp14:editId="7F6D24DB">
              <wp:extent cx="1996440" cy="390525"/>
              <wp:effectExtent l="0" t="0" r="0" b="0"/>
              <wp:docPr id="35" name="Picture"/>
              <wp:cNvGraphicFramePr/>
              <a:graphic xmlns:a="http://schemas.openxmlformats.org/drawingml/2006/main">
                <a:graphicData uri="http://schemas.openxmlformats.org/drawingml/2006/picture">
                  <pic:pic xmlns:pic="http://schemas.openxmlformats.org/drawingml/2006/picture">
                    <pic:nvPicPr>
                      <pic:cNvPr id="36"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733996A0" w14:textId="77777777" w:rsidR="00E1101E" w:rsidRDefault="00000000">
      <w:pPr>
        <w:spacing w:before="2" w:after="178" w:line="208" w:lineRule="exact"/>
        <w:ind w:left="1080"/>
        <w:textAlignment w:val="baseline"/>
        <w:rPr>
          <w:del w:id="1006" w:author="Stuart McLarnon (NESO)" w:date="2024-11-19T13:05:00Z"/>
          <w:rFonts w:ascii="Arial" w:eastAsia="Arial" w:hAnsi="Arial"/>
          <w:b/>
          <w:i/>
          <w:color w:val="717174"/>
          <w:sz w:val="18"/>
        </w:rPr>
      </w:pPr>
      <w:del w:id="1007" w:author="Stuart McLarnon (NESO)" w:date="2024-11-19T13:05:00Z">
        <w:r>
          <w:rPr>
            <w:rFonts w:ascii="Arial" w:eastAsia="Arial" w:hAnsi="Arial"/>
            <w:b/>
            <w:i/>
            <w:color w:val="717174"/>
            <w:sz w:val="18"/>
            <w:lang w:val="en-US"/>
          </w:rPr>
          <w:delText xml:space="preserve">Table 12 </w:delText>
        </w:r>
        <w:r>
          <w:rPr>
            <w:rFonts w:ascii="Arial" w:eastAsia="Arial" w:hAnsi="Arial"/>
            <w:i/>
            <w:color w:val="717174"/>
            <w:sz w:val="18"/>
            <w:lang w:val="en-US"/>
          </w:rPr>
          <w:delText>- Message Data Part for Version Messages</w:delText>
        </w:r>
      </w:del>
    </w:p>
    <w:p w14:paraId="03547F13" w14:textId="77777777" w:rsidR="00E1101E" w:rsidRDefault="00000000">
      <w:pPr>
        <w:spacing w:before="52" w:line="20" w:lineRule="exact"/>
        <w:rPr>
          <w:del w:id="1008" w:author="Stuart McLarnon (NESO)" w:date="2024-11-19T13:05:00Z"/>
        </w:rPr>
      </w:pPr>
      <w:del w:id="1009" w:author="Stuart McLarnon (NESO)" w:date="2024-11-19T13:05:00Z">
        <w:r>
          <w:pict w14:anchorId="19F4F677">
            <v:line id="_x0000_s2200" style="position:absolute;z-index:251835392;mso-position-horizontal-relative:page;mso-position-vertical-relative:page" from="53.75pt,110.15pt" to="490.6pt,110.15pt" strokecolor="#ffbe21" strokeweight=".7pt">
              <w10:wrap anchorx="page" anchory="page"/>
            </v:line>
          </w:pict>
        </w:r>
      </w:del>
    </w:p>
    <w:tbl>
      <w:tblPr>
        <w:tblStyle w:val="ListTable2-Accent1"/>
        <w:tblW w:w="8647" w:type="dxa"/>
        <w:tblInd w:w="1134" w:type="dxa"/>
        <w:tblLook w:val="04A0" w:firstRow="1" w:lastRow="0" w:firstColumn="1" w:lastColumn="0" w:noHBand="0" w:noVBand="1"/>
      </w:tblPr>
      <w:tblGrid>
        <w:gridCol w:w="1347"/>
        <w:gridCol w:w="994"/>
        <w:gridCol w:w="788"/>
        <w:gridCol w:w="5518"/>
      </w:tblGrid>
      <w:tr w:rsidR="00485924" w:rsidRPr="00FD7E1B" w14:paraId="00892F73" w14:textId="77777777" w:rsidTr="00186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7" w:type="dxa"/>
          </w:tcPr>
          <w:p w14:paraId="2F5AC785" w14:textId="192BE863" w:rsidR="00485924" w:rsidRPr="00FD7E1B" w:rsidRDefault="00000000" w:rsidP="004A4F1E">
            <w:pPr>
              <w:rPr>
                <w:lang w:val="en-US"/>
              </w:rPr>
            </w:pPr>
            <w:del w:id="1010" w:author="Stuart McLarnon (NESO)" w:date="2024-11-19T13:05:00Z">
              <w:r>
                <w:rPr>
                  <w:rFonts w:ascii="Arial" w:eastAsia="Arial" w:hAnsi="Arial"/>
                  <w:color w:val="626361"/>
                  <w:sz w:val="20"/>
                  <w:lang w:val="en-US"/>
                </w:rPr>
                <w:lastRenderedPageBreak/>
                <w:delText>Field</w:delText>
              </w:r>
            </w:del>
            <w:ins w:id="1011" w:author="Stuart McLarnon (NESO)" w:date="2024-11-19T13:05:00Z">
              <w:r w:rsidR="00485924" w:rsidRPr="00FD7E1B">
                <w:t xml:space="preserve">Error </w:t>
              </w:r>
              <w:r w:rsidR="00485924" w:rsidRPr="005B19A5">
                <w:t>Code</w:t>
              </w:r>
            </w:ins>
          </w:p>
        </w:tc>
        <w:tc>
          <w:tcPr>
            <w:tcW w:w="994" w:type="dxa"/>
            <w:tcBorders>
              <w:top w:val="none" w:sz="0" w:space="0" w:color="000000"/>
              <w:left w:val="none" w:sz="0" w:space="0" w:color="000000"/>
              <w:bottom w:val="none" w:sz="0" w:space="0" w:color="000000"/>
              <w:right w:val="none" w:sz="0" w:space="0" w:color="000000"/>
            </w:tcBorders>
            <w:cellDel w:id="1012" w:author="Stuart McLarnon (NESO)" w:date="2024-11-19T13:05:00Z"/>
          </w:tcPr>
          <w:p w14:paraId="360DC518" w14:textId="77777777" w:rsidR="002D0D0E" w:rsidRDefault="00000000">
            <w:pPr>
              <w:spacing w:after="0" w:line="226" w:lineRule="exact"/>
              <w:ind w:left="120"/>
              <w:textAlignment w:val="baseline"/>
              <w:cnfStyle w:val="100000000000" w:firstRow="1" w:lastRow="0" w:firstColumn="0" w:lastColumn="0" w:oddVBand="0" w:evenVBand="0" w:oddHBand="0" w:evenHBand="0" w:firstRowFirstColumn="0" w:firstRowLastColumn="0" w:lastRowFirstColumn="0" w:lastRowLastColumn="0"/>
              <w:rPr>
                <w:rFonts w:ascii="Arial" w:eastAsia="Arial" w:hAnsi="Arial" w:cs="Times New Roman"/>
                <w:b w:val="0"/>
                <w:color w:val="626361"/>
                <w:kern w:val="0"/>
                <w:sz w:val="20"/>
                <w:lang w:val="en-US"/>
                <w14:ligatures w14:val="none"/>
              </w:rPr>
            </w:pPr>
            <w:del w:id="1013" w:author="Stuart McLarnon (NESO)" w:date="2024-11-19T13:05:00Z">
              <w:r>
                <w:rPr>
                  <w:rFonts w:ascii="Arial" w:eastAsia="Arial" w:hAnsi="Arial"/>
                  <w:color w:val="626361"/>
                  <w:sz w:val="20"/>
                  <w:lang w:val="en-US"/>
                </w:rPr>
                <w:delText>Start</w:delText>
              </w:r>
            </w:del>
          </w:p>
        </w:tc>
        <w:tc>
          <w:tcPr>
            <w:tcW w:w="788" w:type="dxa"/>
            <w:tcBorders>
              <w:top w:val="none" w:sz="0" w:space="0" w:color="000000"/>
              <w:left w:val="none" w:sz="0" w:space="0" w:color="000000"/>
              <w:bottom w:val="none" w:sz="0" w:space="0" w:color="000000"/>
              <w:right w:val="none" w:sz="0" w:space="0" w:color="000000"/>
            </w:tcBorders>
            <w:cellDel w:id="1014" w:author="Stuart McLarnon (NESO)" w:date="2024-11-19T13:05:00Z"/>
          </w:tcPr>
          <w:p w14:paraId="360DC519" w14:textId="77777777" w:rsidR="002D0D0E" w:rsidRDefault="00000000">
            <w:pPr>
              <w:spacing w:after="0" w:line="226" w:lineRule="exact"/>
              <w:ind w:left="105"/>
              <w:textAlignment w:val="baseline"/>
              <w:cnfStyle w:val="100000000000" w:firstRow="1" w:lastRow="0" w:firstColumn="0" w:lastColumn="0" w:oddVBand="0" w:evenVBand="0" w:oddHBand="0" w:evenHBand="0" w:firstRowFirstColumn="0" w:firstRowLastColumn="0" w:lastRowFirstColumn="0" w:lastRowLastColumn="0"/>
              <w:rPr>
                <w:rFonts w:ascii="Arial" w:eastAsia="Arial" w:hAnsi="Arial" w:cs="Times New Roman"/>
                <w:b w:val="0"/>
                <w:color w:val="626361"/>
                <w:kern w:val="0"/>
                <w:sz w:val="20"/>
                <w:lang w:val="en-US"/>
                <w14:ligatures w14:val="none"/>
              </w:rPr>
            </w:pPr>
            <w:del w:id="1015" w:author="Stuart McLarnon (NESO)" w:date="2024-11-19T13:05:00Z">
              <w:r>
                <w:rPr>
                  <w:rFonts w:ascii="Arial" w:eastAsia="Arial" w:hAnsi="Arial"/>
                  <w:color w:val="626361"/>
                  <w:sz w:val="20"/>
                  <w:lang w:val="en-US"/>
                </w:rPr>
                <w:delText>Field</w:delText>
              </w:r>
            </w:del>
          </w:p>
        </w:tc>
        <w:tc>
          <w:tcPr>
            <w:tcW w:w="5518" w:type="dxa"/>
          </w:tcPr>
          <w:p w14:paraId="48A517A7" w14:textId="352090E8" w:rsidR="00485924" w:rsidRPr="00FD7E1B" w:rsidRDefault="00485924" w:rsidP="004A4F1E">
            <w:pPr>
              <w:cnfStyle w:val="100000000000" w:firstRow="1" w:lastRow="0" w:firstColumn="0" w:lastColumn="0" w:oddVBand="0" w:evenVBand="0" w:oddHBand="0" w:evenHBand="0" w:firstRowFirstColumn="0" w:firstRowLastColumn="0" w:lastRowFirstColumn="0" w:lastRowLastColumn="0"/>
              <w:rPr>
                <w:lang w:val="en-US"/>
              </w:rPr>
            </w:pPr>
            <w:r w:rsidRPr="005B19A5">
              <w:rPr>
                <w:lang w:val="en-US"/>
              </w:rPr>
              <w:t>Description</w:t>
            </w:r>
          </w:p>
        </w:tc>
      </w:tr>
    </w:tbl>
    <w:tbl>
      <w:tblPr>
        <w:tblW w:w="0" w:type="auto"/>
        <w:tblInd w:w="1044" w:type="dxa"/>
        <w:tblLayout w:type="fixed"/>
        <w:tblCellMar>
          <w:left w:w="0" w:type="dxa"/>
          <w:right w:w="0" w:type="dxa"/>
        </w:tblCellMar>
        <w:tblLook w:val="04A0" w:firstRow="1" w:lastRow="0" w:firstColumn="1" w:lastColumn="0" w:noHBand="0" w:noVBand="1"/>
      </w:tblPr>
      <w:tblGrid>
        <w:gridCol w:w="871"/>
        <w:gridCol w:w="994"/>
        <w:gridCol w:w="677"/>
        <w:gridCol w:w="6242"/>
      </w:tblGrid>
      <w:tr w:rsidR="00E1101E" w14:paraId="0FD2401C" w14:textId="77777777">
        <w:trPr>
          <w:trHeight w:hRule="exact" w:val="322"/>
          <w:del w:id="1016" w:author="Stuart McLarnon (NESO)" w:date="2024-11-19T13:05:00Z"/>
        </w:trPr>
        <w:tc>
          <w:tcPr>
            <w:tcW w:w="871" w:type="dxa"/>
            <w:tcBorders>
              <w:top w:val="none" w:sz="0" w:space="0" w:color="000000"/>
              <w:left w:val="none" w:sz="0" w:space="0" w:color="000000"/>
              <w:bottom w:val="single" w:sz="4" w:space="0" w:color="000000"/>
              <w:right w:val="none" w:sz="0" w:space="0" w:color="000000"/>
            </w:tcBorders>
            <w:vAlign w:val="center"/>
          </w:tcPr>
          <w:p w14:paraId="3D87CEE0" w14:textId="77777777" w:rsidR="00E1101E" w:rsidRDefault="00000000">
            <w:pPr>
              <w:spacing w:after="71" w:line="230" w:lineRule="exact"/>
              <w:ind w:left="89"/>
              <w:textAlignment w:val="baseline"/>
              <w:rPr>
                <w:del w:id="1017" w:author="Stuart McLarnon (NESO)" w:date="2024-11-19T13:05:00Z"/>
                <w:rFonts w:ascii="Arial" w:eastAsia="Arial" w:hAnsi="Arial"/>
                <w:b/>
                <w:color w:val="626361"/>
                <w:sz w:val="20"/>
              </w:rPr>
            </w:pPr>
            <w:del w:id="1018" w:author="Stuart McLarnon (NESO)" w:date="2024-11-19T13:05:00Z">
              <w:r>
                <w:rPr>
                  <w:rFonts w:ascii="Arial" w:eastAsia="Arial" w:hAnsi="Arial"/>
                  <w:b/>
                  <w:color w:val="626361"/>
                  <w:sz w:val="20"/>
                  <w:lang w:val="en-US"/>
                </w:rPr>
                <w:delText>Name</w:delText>
              </w:r>
            </w:del>
          </w:p>
        </w:tc>
        <w:tc>
          <w:tcPr>
            <w:tcW w:w="994" w:type="dxa"/>
            <w:tcBorders>
              <w:top w:val="none" w:sz="0" w:space="0" w:color="000000"/>
              <w:left w:val="none" w:sz="0" w:space="0" w:color="000000"/>
              <w:bottom w:val="single" w:sz="4" w:space="0" w:color="000000"/>
              <w:right w:val="none" w:sz="0" w:space="0" w:color="000000"/>
            </w:tcBorders>
            <w:vAlign w:val="center"/>
          </w:tcPr>
          <w:p w14:paraId="1E1831DB" w14:textId="77777777" w:rsidR="00E1101E" w:rsidRDefault="00000000">
            <w:pPr>
              <w:spacing w:after="71" w:line="230" w:lineRule="exact"/>
              <w:ind w:left="120"/>
              <w:textAlignment w:val="baseline"/>
              <w:rPr>
                <w:del w:id="1019" w:author="Stuart McLarnon (NESO)" w:date="2024-11-19T13:05:00Z"/>
                <w:rFonts w:ascii="Arial" w:eastAsia="Arial" w:hAnsi="Arial"/>
                <w:b/>
                <w:color w:val="626361"/>
                <w:sz w:val="20"/>
              </w:rPr>
            </w:pPr>
            <w:del w:id="1020" w:author="Stuart McLarnon (NESO)" w:date="2024-11-19T13:05:00Z">
              <w:r>
                <w:rPr>
                  <w:rFonts w:ascii="Arial" w:eastAsia="Arial" w:hAnsi="Arial"/>
                  <w:b/>
                  <w:color w:val="626361"/>
                  <w:sz w:val="20"/>
                  <w:lang w:val="en-US"/>
                </w:rPr>
                <w:delText>Position</w:delText>
              </w:r>
            </w:del>
          </w:p>
        </w:tc>
        <w:tc>
          <w:tcPr>
            <w:tcW w:w="677" w:type="dxa"/>
            <w:tcBorders>
              <w:top w:val="none" w:sz="0" w:space="0" w:color="000000"/>
              <w:left w:val="none" w:sz="0" w:space="0" w:color="000000"/>
              <w:bottom w:val="single" w:sz="4" w:space="0" w:color="000000"/>
              <w:right w:val="none" w:sz="0" w:space="0" w:color="000000"/>
            </w:tcBorders>
            <w:vAlign w:val="center"/>
          </w:tcPr>
          <w:p w14:paraId="213D672B" w14:textId="77777777" w:rsidR="00E1101E" w:rsidRDefault="00000000">
            <w:pPr>
              <w:spacing w:after="71" w:line="230" w:lineRule="exact"/>
              <w:ind w:left="105"/>
              <w:textAlignment w:val="baseline"/>
              <w:rPr>
                <w:del w:id="1021" w:author="Stuart McLarnon (NESO)" w:date="2024-11-19T13:05:00Z"/>
                <w:rFonts w:ascii="Arial" w:eastAsia="Arial" w:hAnsi="Arial"/>
                <w:b/>
                <w:color w:val="626361"/>
                <w:sz w:val="20"/>
              </w:rPr>
            </w:pPr>
            <w:del w:id="1022" w:author="Stuart McLarnon (NESO)" w:date="2024-11-19T13:05:00Z">
              <w:r>
                <w:rPr>
                  <w:rFonts w:ascii="Arial" w:eastAsia="Arial" w:hAnsi="Arial"/>
                  <w:b/>
                  <w:color w:val="626361"/>
                  <w:sz w:val="20"/>
                  <w:lang w:val="en-US"/>
                </w:rPr>
                <w:delText>Size</w:delText>
              </w:r>
            </w:del>
          </w:p>
        </w:tc>
        <w:tc>
          <w:tcPr>
            <w:tcW w:w="6242" w:type="dxa"/>
            <w:tcBorders>
              <w:top w:val="none" w:sz="0" w:space="0" w:color="000000"/>
              <w:left w:val="none" w:sz="0" w:space="0" w:color="000000"/>
              <w:bottom w:val="single" w:sz="4" w:space="0" w:color="000000"/>
              <w:right w:val="none" w:sz="0" w:space="0" w:color="000000"/>
            </w:tcBorders>
          </w:tcPr>
          <w:p w14:paraId="4BAB9079" w14:textId="77777777" w:rsidR="00E1101E" w:rsidRDefault="00E1101E">
            <w:pPr>
              <w:textAlignment w:val="baseline"/>
              <w:rPr>
                <w:del w:id="1023" w:author="Stuart McLarnon (NESO)" w:date="2024-11-19T13:05:00Z"/>
                <w:rFonts w:ascii="Arial" w:eastAsia="Arial" w:hAnsi="Arial"/>
                <w:color w:val="000000"/>
                <w:sz w:val="24"/>
              </w:rPr>
            </w:pPr>
          </w:p>
        </w:tc>
      </w:tr>
      <w:tr w:rsidR="00E1101E" w14:paraId="250D2B89" w14:textId="77777777">
        <w:trPr>
          <w:trHeight w:hRule="exact" w:val="418"/>
          <w:del w:id="1024" w:author="Stuart McLarnon (NESO)" w:date="2024-11-19T13:05:00Z"/>
        </w:trPr>
        <w:tc>
          <w:tcPr>
            <w:tcW w:w="871" w:type="dxa"/>
            <w:tcBorders>
              <w:top w:val="single" w:sz="4" w:space="0" w:color="000000"/>
              <w:left w:val="none" w:sz="0" w:space="0" w:color="000000"/>
              <w:bottom w:val="single" w:sz="4" w:space="0" w:color="000000"/>
              <w:right w:val="none" w:sz="0" w:space="0" w:color="000000"/>
            </w:tcBorders>
            <w:vAlign w:val="center"/>
          </w:tcPr>
          <w:p w14:paraId="0FF236F6" w14:textId="77777777" w:rsidR="00E1101E" w:rsidRDefault="00000000">
            <w:pPr>
              <w:spacing w:before="104" w:after="75" w:line="229" w:lineRule="exact"/>
              <w:ind w:left="89"/>
              <w:textAlignment w:val="baseline"/>
              <w:rPr>
                <w:del w:id="1025" w:author="Stuart McLarnon (NESO)" w:date="2024-11-19T13:05:00Z"/>
                <w:rFonts w:ascii="Arial" w:eastAsia="Arial" w:hAnsi="Arial"/>
                <w:color w:val="626361"/>
                <w:sz w:val="20"/>
              </w:rPr>
            </w:pPr>
            <w:del w:id="1026" w:author="Stuart McLarnon (NESO)" w:date="2024-11-19T13:05:00Z">
              <w:r>
                <w:rPr>
                  <w:rFonts w:ascii="Arial" w:eastAsia="Arial" w:hAnsi="Arial"/>
                  <w:color w:val="626361"/>
                  <w:sz w:val="20"/>
                  <w:lang w:val="en-US"/>
                </w:rPr>
                <w:delText>Type</w:delText>
              </w:r>
            </w:del>
          </w:p>
        </w:tc>
        <w:tc>
          <w:tcPr>
            <w:tcW w:w="994" w:type="dxa"/>
            <w:tcBorders>
              <w:top w:val="single" w:sz="4" w:space="0" w:color="000000"/>
              <w:left w:val="none" w:sz="0" w:space="0" w:color="000000"/>
              <w:bottom w:val="single" w:sz="4" w:space="0" w:color="000000"/>
              <w:right w:val="none" w:sz="0" w:space="0" w:color="000000"/>
            </w:tcBorders>
            <w:vAlign w:val="center"/>
          </w:tcPr>
          <w:p w14:paraId="5A33251A" w14:textId="77777777" w:rsidR="00E1101E" w:rsidRDefault="00000000">
            <w:pPr>
              <w:spacing w:before="104" w:after="75" w:line="229" w:lineRule="exact"/>
              <w:ind w:left="120"/>
              <w:textAlignment w:val="baseline"/>
              <w:rPr>
                <w:del w:id="1027" w:author="Stuart McLarnon (NESO)" w:date="2024-11-19T13:05:00Z"/>
                <w:rFonts w:ascii="Arial" w:eastAsia="Arial" w:hAnsi="Arial"/>
                <w:color w:val="626361"/>
                <w:sz w:val="20"/>
              </w:rPr>
            </w:pPr>
            <w:del w:id="1028" w:author="Stuart McLarnon (NESO)" w:date="2024-11-19T13:05:00Z">
              <w:r>
                <w:rPr>
                  <w:rFonts w:ascii="Arial" w:eastAsia="Arial" w:hAnsi="Arial"/>
                  <w:color w:val="626361"/>
                  <w:sz w:val="20"/>
                  <w:lang w:val="en-US"/>
                </w:rPr>
                <w:delText>40</w:delText>
              </w:r>
            </w:del>
          </w:p>
        </w:tc>
        <w:tc>
          <w:tcPr>
            <w:tcW w:w="677" w:type="dxa"/>
            <w:tcBorders>
              <w:top w:val="single" w:sz="4" w:space="0" w:color="000000"/>
              <w:left w:val="none" w:sz="0" w:space="0" w:color="000000"/>
              <w:bottom w:val="single" w:sz="4" w:space="0" w:color="000000"/>
              <w:right w:val="none" w:sz="0" w:space="0" w:color="000000"/>
            </w:tcBorders>
            <w:vAlign w:val="center"/>
          </w:tcPr>
          <w:p w14:paraId="772336F3" w14:textId="77777777" w:rsidR="00E1101E" w:rsidRDefault="00000000">
            <w:pPr>
              <w:spacing w:before="104" w:after="75" w:line="229" w:lineRule="exact"/>
              <w:ind w:left="105"/>
              <w:textAlignment w:val="baseline"/>
              <w:rPr>
                <w:del w:id="1029" w:author="Stuart McLarnon (NESO)" w:date="2024-11-19T13:05:00Z"/>
                <w:rFonts w:ascii="Arial" w:eastAsia="Arial" w:hAnsi="Arial"/>
                <w:color w:val="626361"/>
                <w:sz w:val="20"/>
              </w:rPr>
            </w:pPr>
            <w:del w:id="1030" w:author="Stuart McLarnon (NESO)" w:date="2024-11-19T13:05:00Z">
              <w:r>
                <w:rPr>
                  <w:rFonts w:ascii="Arial" w:eastAsia="Arial" w:hAnsi="Arial"/>
                  <w:color w:val="626361"/>
                  <w:sz w:val="20"/>
                  <w:lang w:val="en-US"/>
                </w:rPr>
                <w:delText>6</w:delText>
              </w:r>
            </w:del>
          </w:p>
        </w:tc>
        <w:tc>
          <w:tcPr>
            <w:tcW w:w="6242" w:type="dxa"/>
            <w:tcBorders>
              <w:top w:val="single" w:sz="4" w:space="0" w:color="000000"/>
              <w:left w:val="none" w:sz="0" w:space="0" w:color="000000"/>
              <w:bottom w:val="single" w:sz="4" w:space="0" w:color="000000"/>
              <w:right w:val="none" w:sz="0" w:space="0" w:color="000000"/>
            </w:tcBorders>
            <w:vAlign w:val="center"/>
          </w:tcPr>
          <w:p w14:paraId="1D0006AF" w14:textId="77777777" w:rsidR="00E1101E" w:rsidRDefault="00000000">
            <w:pPr>
              <w:spacing w:before="104" w:after="75" w:line="229" w:lineRule="exact"/>
              <w:ind w:left="120"/>
              <w:textAlignment w:val="baseline"/>
              <w:rPr>
                <w:del w:id="1031" w:author="Stuart McLarnon (NESO)" w:date="2024-11-19T13:05:00Z"/>
                <w:rFonts w:ascii="Arial" w:eastAsia="Arial" w:hAnsi="Arial"/>
                <w:color w:val="626361"/>
                <w:sz w:val="20"/>
              </w:rPr>
            </w:pPr>
            <w:del w:id="1032" w:author="Stuart McLarnon (NESO)" w:date="2024-11-19T13:05:00Z">
              <w:r>
                <w:rPr>
                  <w:rFonts w:ascii="Arial" w:eastAsia="Arial" w:hAnsi="Arial"/>
                  <w:color w:val="626361"/>
                  <w:sz w:val="20"/>
                  <w:lang w:val="en-US"/>
                </w:rPr>
                <w:delText>VERSON</w:delText>
              </w:r>
            </w:del>
          </w:p>
        </w:tc>
      </w:tr>
      <w:tr w:rsidR="00E1101E" w14:paraId="32130B75" w14:textId="77777777">
        <w:trPr>
          <w:trHeight w:hRule="exact" w:val="350"/>
          <w:del w:id="1033" w:author="Stuart McLarnon (NESO)" w:date="2024-11-19T13:05:00Z"/>
        </w:trPr>
        <w:tc>
          <w:tcPr>
            <w:tcW w:w="871" w:type="dxa"/>
            <w:tcBorders>
              <w:top w:val="single" w:sz="4" w:space="0" w:color="000000"/>
              <w:left w:val="none" w:sz="0" w:space="0" w:color="000000"/>
              <w:bottom w:val="none" w:sz="0" w:space="0" w:color="000000"/>
              <w:right w:val="none" w:sz="0" w:space="0" w:color="000000"/>
            </w:tcBorders>
            <w:vAlign w:val="center"/>
          </w:tcPr>
          <w:p w14:paraId="054BF6F2" w14:textId="77777777" w:rsidR="00E1101E" w:rsidRDefault="00000000">
            <w:pPr>
              <w:spacing w:before="103" w:after="4" w:line="229" w:lineRule="exact"/>
              <w:ind w:left="89"/>
              <w:textAlignment w:val="baseline"/>
              <w:rPr>
                <w:del w:id="1034" w:author="Stuart McLarnon (NESO)" w:date="2024-11-19T13:05:00Z"/>
                <w:rFonts w:ascii="Arial" w:eastAsia="Arial" w:hAnsi="Arial"/>
                <w:color w:val="626361"/>
                <w:sz w:val="20"/>
              </w:rPr>
            </w:pPr>
            <w:del w:id="1035" w:author="Stuart McLarnon (NESO)" w:date="2024-11-19T13:05:00Z">
              <w:r>
                <w:rPr>
                  <w:rFonts w:ascii="Arial" w:eastAsia="Arial" w:hAnsi="Arial"/>
                  <w:color w:val="626361"/>
                  <w:sz w:val="20"/>
                  <w:lang w:val="en-US"/>
                </w:rPr>
                <w:delText>Version</w:delText>
              </w:r>
            </w:del>
          </w:p>
        </w:tc>
        <w:tc>
          <w:tcPr>
            <w:tcW w:w="994" w:type="dxa"/>
            <w:tcBorders>
              <w:top w:val="single" w:sz="4" w:space="0" w:color="000000"/>
              <w:left w:val="none" w:sz="0" w:space="0" w:color="000000"/>
              <w:bottom w:val="none" w:sz="0" w:space="0" w:color="000000"/>
              <w:right w:val="none" w:sz="0" w:space="0" w:color="000000"/>
            </w:tcBorders>
            <w:vAlign w:val="center"/>
          </w:tcPr>
          <w:p w14:paraId="4E4D6307" w14:textId="77777777" w:rsidR="00E1101E" w:rsidRDefault="00000000">
            <w:pPr>
              <w:spacing w:before="103" w:after="4" w:line="229" w:lineRule="exact"/>
              <w:ind w:left="120"/>
              <w:textAlignment w:val="baseline"/>
              <w:rPr>
                <w:del w:id="1036" w:author="Stuart McLarnon (NESO)" w:date="2024-11-19T13:05:00Z"/>
                <w:rFonts w:ascii="Arial" w:eastAsia="Arial" w:hAnsi="Arial"/>
                <w:color w:val="626361"/>
                <w:sz w:val="20"/>
              </w:rPr>
            </w:pPr>
            <w:del w:id="1037" w:author="Stuart McLarnon (NESO)" w:date="2024-11-19T13:05:00Z">
              <w:r>
                <w:rPr>
                  <w:rFonts w:ascii="Arial" w:eastAsia="Arial" w:hAnsi="Arial"/>
                  <w:color w:val="626361"/>
                  <w:sz w:val="20"/>
                  <w:lang w:val="en-US"/>
                </w:rPr>
                <w:delText>47</w:delText>
              </w:r>
            </w:del>
          </w:p>
        </w:tc>
        <w:tc>
          <w:tcPr>
            <w:tcW w:w="677" w:type="dxa"/>
            <w:tcBorders>
              <w:top w:val="single" w:sz="4" w:space="0" w:color="000000"/>
              <w:left w:val="none" w:sz="0" w:space="0" w:color="000000"/>
              <w:bottom w:val="none" w:sz="0" w:space="0" w:color="000000"/>
              <w:right w:val="none" w:sz="0" w:space="0" w:color="000000"/>
            </w:tcBorders>
            <w:vAlign w:val="center"/>
          </w:tcPr>
          <w:p w14:paraId="09DCD777" w14:textId="77777777" w:rsidR="00E1101E" w:rsidRDefault="00000000">
            <w:pPr>
              <w:spacing w:before="103" w:after="4" w:line="229" w:lineRule="exact"/>
              <w:ind w:left="105"/>
              <w:textAlignment w:val="baseline"/>
              <w:rPr>
                <w:del w:id="1038" w:author="Stuart McLarnon (NESO)" w:date="2024-11-19T13:05:00Z"/>
                <w:rFonts w:ascii="Arial" w:eastAsia="Arial" w:hAnsi="Arial"/>
                <w:color w:val="626361"/>
                <w:sz w:val="20"/>
              </w:rPr>
            </w:pPr>
            <w:del w:id="1039" w:author="Stuart McLarnon (NESO)" w:date="2024-11-19T13:05:00Z">
              <w:r>
                <w:rPr>
                  <w:rFonts w:ascii="Arial" w:eastAsia="Arial" w:hAnsi="Arial"/>
                  <w:color w:val="626361"/>
                  <w:sz w:val="20"/>
                  <w:lang w:val="en-US"/>
                </w:rPr>
                <w:delText>4</w:delText>
              </w:r>
            </w:del>
          </w:p>
        </w:tc>
        <w:tc>
          <w:tcPr>
            <w:tcW w:w="6242" w:type="dxa"/>
            <w:tcBorders>
              <w:top w:val="single" w:sz="4" w:space="0" w:color="000000"/>
              <w:left w:val="none" w:sz="0" w:space="0" w:color="000000"/>
              <w:bottom w:val="none" w:sz="0" w:space="0" w:color="000000"/>
              <w:right w:val="none" w:sz="0" w:space="0" w:color="000000"/>
            </w:tcBorders>
            <w:vAlign w:val="center"/>
          </w:tcPr>
          <w:p w14:paraId="7842B47D" w14:textId="77777777" w:rsidR="00E1101E" w:rsidRDefault="00000000">
            <w:pPr>
              <w:spacing w:before="103" w:after="4" w:line="229" w:lineRule="exact"/>
              <w:ind w:left="120"/>
              <w:textAlignment w:val="baseline"/>
              <w:rPr>
                <w:del w:id="1040" w:author="Stuart McLarnon (NESO)" w:date="2024-11-19T13:05:00Z"/>
                <w:rFonts w:ascii="Arial" w:eastAsia="Arial" w:hAnsi="Arial"/>
                <w:color w:val="626361"/>
                <w:sz w:val="20"/>
              </w:rPr>
            </w:pPr>
            <w:del w:id="1041" w:author="Stuart McLarnon (NESO)" w:date="2024-11-19T13:05:00Z">
              <w:r>
                <w:rPr>
                  <w:rFonts w:ascii="Arial" w:eastAsia="Arial" w:hAnsi="Arial"/>
                  <w:color w:val="626361"/>
                  <w:sz w:val="20"/>
                  <w:lang w:val="en-US"/>
                </w:rPr>
                <w:delText>Latest Supported EDL Interface Definition.</w:delText>
              </w:r>
            </w:del>
          </w:p>
        </w:tc>
      </w:tr>
    </w:tbl>
    <w:tbl>
      <w:tblPr>
        <w:tblStyle w:val="ListTable2-Accent1"/>
        <w:tblW w:w="8686" w:type="dxa"/>
        <w:tblInd w:w="1095" w:type="dxa"/>
        <w:tblLook w:val="04A0" w:firstRow="1" w:lastRow="0" w:firstColumn="1" w:lastColumn="0" w:noHBand="0" w:noVBand="1"/>
      </w:tblPr>
      <w:tblGrid>
        <w:gridCol w:w="1079"/>
        <w:gridCol w:w="656"/>
        <w:gridCol w:w="478"/>
        <w:gridCol w:w="4769"/>
        <w:gridCol w:w="478"/>
        <w:gridCol w:w="1226"/>
      </w:tblGrid>
      <w:tr w:rsidR="00485924" w:rsidRPr="00FD7E1B" w14:paraId="20808FFF" w14:textId="77777777" w:rsidTr="00186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5" w:type="dxa"/>
          </w:tcPr>
          <w:p w14:paraId="29EDF0B9" w14:textId="77777777" w:rsidR="00485924" w:rsidRPr="00FD7E1B" w:rsidRDefault="00485924" w:rsidP="004A4F1E">
            <w:pPr>
              <w:rPr>
                <w:b w:val="0"/>
                <w:bCs w:val="0"/>
                <w:color w:val="auto"/>
                <w:lang w:val="en-US"/>
              </w:rPr>
            </w:pPr>
            <w:ins w:id="1042" w:author="Stuart McLarnon (NESO)" w:date="2024-11-19T13:05:00Z">
              <w:r>
                <w:rPr>
                  <w:b w:val="0"/>
                  <w:bCs w:val="0"/>
                  <w:color w:val="auto"/>
                  <w:lang w:val="en-US"/>
                </w:rPr>
                <w:t>C001</w:t>
              </w:r>
            </w:ins>
          </w:p>
        </w:tc>
        <w:tc>
          <w:tcPr>
            <w:tcW w:w="677" w:type="dxa"/>
            <w:tcBorders>
              <w:top w:val="none" w:sz="0" w:space="0" w:color="000000"/>
              <w:left w:val="none" w:sz="0" w:space="0" w:color="000000"/>
              <w:bottom w:val="none" w:sz="0" w:space="0" w:color="000000"/>
              <w:right w:val="none" w:sz="0" w:space="0" w:color="000000"/>
            </w:tcBorders>
            <w:cellDel w:id="1043" w:author="Stuart McLarnon (NESO)" w:date="2024-11-19T13:05:00Z"/>
          </w:tcPr>
          <w:p w14:paraId="360DC52C" w14:textId="77777777" w:rsidR="00E1101E" w:rsidRDefault="00E1101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rial" w:eastAsia="Arial" w:hAnsi="Arial" w:cs="Times New Roman"/>
                <w:color w:val="000000"/>
                <w:kern w:val="0"/>
                <w:sz w:val="24"/>
                <w:lang w:val="en-US"/>
                <w14:ligatures w14:val="none"/>
              </w:rPr>
            </w:pPr>
          </w:p>
        </w:tc>
        <w:tc>
          <w:tcPr>
            <w:tcW w:w="490" w:type="dxa"/>
            <w:tcBorders>
              <w:top w:val="none" w:sz="0" w:space="0" w:color="000000"/>
              <w:left w:val="none" w:sz="0" w:space="0" w:color="000000"/>
              <w:bottom w:val="none" w:sz="0" w:space="0" w:color="000000"/>
              <w:right w:val="none" w:sz="0" w:space="0" w:color="000000"/>
            </w:tcBorders>
            <w:cellDel w:id="1044" w:author="Stuart McLarnon (NESO)" w:date="2024-11-19T13:05:00Z"/>
          </w:tcPr>
          <w:p w14:paraId="360DC52D" w14:textId="77777777" w:rsidR="00E1101E" w:rsidRDefault="00E1101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rial" w:eastAsia="Arial" w:hAnsi="Arial" w:cs="Times New Roman"/>
                <w:color w:val="000000"/>
                <w:kern w:val="0"/>
                <w:sz w:val="24"/>
                <w:lang w:val="en-US"/>
                <w14:ligatures w14:val="none"/>
              </w:rPr>
            </w:pPr>
          </w:p>
        </w:tc>
        <w:tc>
          <w:tcPr>
            <w:tcW w:w="6424" w:type="dxa"/>
            <w:gridSpan w:val="3"/>
          </w:tcPr>
          <w:p w14:paraId="2838A78D" w14:textId="057CEC0D" w:rsidR="00485924" w:rsidRPr="00FD7E1B" w:rsidRDefault="00000000" w:rsidP="004A4F1E">
            <w:pPr>
              <w:cnfStyle w:val="100000000000" w:firstRow="1" w:lastRow="0" w:firstColumn="0" w:lastColumn="0" w:oddVBand="0" w:evenVBand="0" w:oddHBand="0" w:evenHBand="0" w:firstRowFirstColumn="0" w:firstRowLastColumn="0" w:lastRowFirstColumn="0" w:lastRowLastColumn="0"/>
              <w:rPr>
                <w:color w:val="auto"/>
                <w:lang w:val="en-US"/>
              </w:rPr>
            </w:pPr>
            <w:del w:id="1045" w:author="Stuart McLarnon (NESO)" w:date="2024-11-19T13:05:00Z">
              <w:r>
                <w:rPr>
                  <w:rFonts w:ascii="Arial" w:eastAsia="Arial" w:hAnsi="Arial"/>
                  <w:color w:val="626361"/>
                  <w:sz w:val="20"/>
                  <w:lang w:val="en-US"/>
                </w:rPr>
                <w:delText>The version number is changeable and reflects the current level of messages supported at NGC and the Control Point.</w:delText>
              </w:r>
            </w:del>
            <w:ins w:id="1046" w:author="Stuart McLarnon (NESO)" w:date="2024-11-19T13:05:00Z">
              <w:r w:rsidR="00485924">
                <w:t>Invalid Control Point/BM Unit ID</w:t>
              </w:r>
            </w:ins>
          </w:p>
        </w:tc>
      </w:tr>
      <w:tr w:rsidR="00485924" w:rsidRPr="00FD7E1B" w14:paraId="0E52B650" w14:textId="69A6417A"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2" w:type="dxa"/>
            <w:gridSpan w:val="3"/>
          </w:tcPr>
          <w:p w14:paraId="7F20FB91" w14:textId="77777777" w:rsidR="00485924" w:rsidRPr="00FD7E1B" w:rsidRDefault="00485924" w:rsidP="004A4F1E">
            <w:pPr>
              <w:rPr>
                <w:b w:val="0"/>
                <w:bCs w:val="0"/>
                <w:color w:val="auto"/>
                <w:lang w:val="en-US"/>
              </w:rPr>
            </w:pPr>
            <w:ins w:id="1047" w:author="Stuart McLarnon (NESO)" w:date="2024-11-19T13:05:00Z">
              <w:r w:rsidRPr="00FD7E1B">
                <w:rPr>
                  <w:b w:val="0"/>
                  <w:bCs w:val="0"/>
                  <w:color w:val="auto"/>
                  <w:lang w:val="en-US"/>
                </w:rPr>
                <w:t>C00</w:t>
              </w:r>
              <w:r>
                <w:rPr>
                  <w:b w:val="0"/>
                  <w:bCs w:val="0"/>
                  <w:color w:val="auto"/>
                  <w:lang w:val="en-US"/>
                </w:rPr>
                <w:t>2</w:t>
              </w:r>
            </w:ins>
          </w:p>
        </w:tc>
        <w:tc>
          <w:tcPr>
            <w:tcW w:w="4946" w:type="dxa"/>
          </w:tcPr>
          <w:p w14:paraId="2F5FEEA3" w14:textId="77777777" w:rsidR="00485924" w:rsidRPr="00FD7E1B" w:rsidRDefault="00485924" w:rsidP="004A4F1E">
            <w:pPr>
              <w:cnfStyle w:val="000000100000" w:firstRow="0" w:lastRow="0" w:firstColumn="0" w:lastColumn="0" w:oddVBand="0" w:evenVBand="0" w:oddHBand="1" w:evenHBand="0" w:firstRowFirstColumn="0" w:firstRowLastColumn="0" w:lastRowFirstColumn="0" w:lastRowLastColumn="0"/>
              <w:rPr>
                <w:color w:val="auto"/>
                <w:lang w:val="en-US"/>
              </w:rPr>
            </w:pPr>
            <w:ins w:id="1048" w:author="Stuart McLarnon (NESO)" w:date="2024-11-19T13:05:00Z">
              <w:r>
                <w:t>Invalid Control Type</w:t>
              </w:r>
            </w:ins>
          </w:p>
        </w:tc>
        <w:tc>
          <w:tcPr>
            <w:tcW w:w="490" w:type="dxa"/>
            <w:tcBorders>
              <w:top w:val="none" w:sz="0" w:space="0" w:color="000000"/>
              <w:left w:val="none" w:sz="0" w:space="0" w:color="000000"/>
              <w:bottom w:val="none" w:sz="0" w:space="0" w:color="000000"/>
              <w:right w:val="none" w:sz="0" w:space="0" w:color="000000"/>
            </w:tcBorders>
            <w:cellDel w:id="1049" w:author="Stuart McLarnon (NESO)" w:date="2024-11-19T13:05:00Z"/>
          </w:tcPr>
          <w:p w14:paraId="360DC532" w14:textId="77777777" w:rsidR="00E1101E" w:rsidRDefault="00E1101E">
            <w:pPr>
              <w:spacing w:after="0" w:line="240" w:lineRule="auto"/>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Times New Roman"/>
                <w:color w:val="000000"/>
                <w:kern w:val="0"/>
                <w:sz w:val="24"/>
                <w:lang w:val="en-US"/>
                <w14:ligatures w14:val="none"/>
              </w:rPr>
            </w:pPr>
          </w:p>
        </w:tc>
        <w:tc>
          <w:tcPr>
            <w:tcW w:w="988" w:type="dxa"/>
            <w:tcBorders>
              <w:top w:val="none" w:sz="0" w:space="0" w:color="000000"/>
              <w:left w:val="none" w:sz="0" w:space="0" w:color="000000"/>
              <w:bottom w:val="none" w:sz="0" w:space="0" w:color="000000"/>
              <w:right w:val="none" w:sz="0" w:space="0" w:color="000000"/>
            </w:tcBorders>
            <w:cellDel w:id="1050" w:author="Stuart McLarnon (NESO)" w:date="2024-11-19T13:05:00Z"/>
          </w:tcPr>
          <w:p w14:paraId="360DC533" w14:textId="77777777" w:rsidR="002D0D0E" w:rsidRDefault="00000000">
            <w:pPr>
              <w:spacing w:before="37" w:after="75" w:line="229" w:lineRule="exact"/>
              <w:ind w:left="120"/>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Times New Roman"/>
                <w:color w:val="626361"/>
                <w:kern w:val="0"/>
                <w:sz w:val="20"/>
                <w:lang w:val="en-US"/>
                <w14:ligatures w14:val="none"/>
              </w:rPr>
            </w:pPr>
            <w:del w:id="1051" w:author="Stuart McLarnon (NESO)" w:date="2024-11-19T13:05:00Z">
              <w:r>
                <w:rPr>
                  <w:rFonts w:ascii="Arial" w:eastAsia="Arial" w:hAnsi="Arial"/>
                  <w:color w:val="626361"/>
                  <w:sz w:val="20"/>
                  <w:lang w:val="en-US"/>
                </w:rPr>
                <w:delText>The current supported version is 2.1, i.e. 0021</w:delText>
              </w:r>
            </w:del>
          </w:p>
        </w:tc>
      </w:tr>
      <w:tr w:rsidR="00485924" w:rsidRPr="00FD7E1B" w14:paraId="1333AAA1" w14:textId="77777777" w:rsidTr="00186A2A">
        <w:trPr>
          <w:ins w:id="105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2262" w:type="dxa"/>
            <w:gridSpan w:val="3"/>
          </w:tcPr>
          <w:p w14:paraId="1628DF66" w14:textId="77777777" w:rsidR="00485924" w:rsidRPr="00FD7E1B" w:rsidRDefault="00485924" w:rsidP="004A4F1E">
            <w:pPr>
              <w:rPr>
                <w:ins w:id="1053" w:author="Stuart McLarnon (NESO)" w:date="2024-11-19T13:05:00Z"/>
                <w:color w:val="auto"/>
                <w:lang w:val="en-US"/>
              </w:rPr>
            </w:pPr>
            <w:ins w:id="1054" w:author="Stuart McLarnon (NESO)" w:date="2024-11-19T13:05:00Z">
              <w:r>
                <w:rPr>
                  <w:b w:val="0"/>
                  <w:bCs w:val="0"/>
                  <w:color w:val="auto"/>
                  <w:lang w:val="en-US"/>
                </w:rPr>
                <w:t>C003</w:t>
              </w:r>
            </w:ins>
          </w:p>
        </w:tc>
        <w:tc>
          <w:tcPr>
            <w:tcW w:w="6424" w:type="dxa"/>
            <w:gridSpan w:val="3"/>
          </w:tcPr>
          <w:p w14:paraId="390F18B5" w14:textId="77777777" w:rsidR="00485924" w:rsidRPr="00FD7E1B" w:rsidRDefault="00485924" w:rsidP="004A4F1E">
            <w:pPr>
              <w:cnfStyle w:val="000000000000" w:firstRow="0" w:lastRow="0" w:firstColumn="0" w:lastColumn="0" w:oddVBand="0" w:evenVBand="0" w:oddHBand="0" w:evenHBand="0" w:firstRowFirstColumn="0" w:firstRowLastColumn="0" w:lastRowFirstColumn="0" w:lastRowLastColumn="0"/>
              <w:rPr>
                <w:ins w:id="1055" w:author="Stuart McLarnon (NESO)" w:date="2024-11-19T13:05:00Z"/>
                <w:color w:val="auto"/>
                <w:lang w:val="en-US"/>
              </w:rPr>
            </w:pPr>
            <w:ins w:id="1056" w:author="Stuart McLarnon (NESO)" w:date="2024-11-19T13:05:00Z">
              <w:r>
                <w:t>Unsupported Version Number</w:t>
              </w:r>
            </w:ins>
          </w:p>
        </w:tc>
      </w:tr>
      <w:tr w:rsidR="00485924" w:rsidRPr="00FD7E1B" w14:paraId="667D50B6" w14:textId="77777777" w:rsidTr="00186A2A">
        <w:trPr>
          <w:cnfStyle w:val="000000100000" w:firstRow="0" w:lastRow="0" w:firstColumn="0" w:lastColumn="0" w:oddVBand="0" w:evenVBand="0" w:oddHBand="1" w:evenHBand="0" w:firstRowFirstColumn="0" w:firstRowLastColumn="0" w:lastRowFirstColumn="0" w:lastRowLastColumn="0"/>
          <w:ins w:id="105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2262" w:type="dxa"/>
            <w:gridSpan w:val="3"/>
          </w:tcPr>
          <w:p w14:paraId="402591EB" w14:textId="77777777" w:rsidR="00485924" w:rsidRDefault="00485924" w:rsidP="004A4F1E">
            <w:pPr>
              <w:rPr>
                <w:ins w:id="1058" w:author="Stuart McLarnon (NESO)" w:date="2024-11-19T13:05:00Z"/>
                <w:b w:val="0"/>
                <w:bCs w:val="0"/>
                <w:lang w:val="en-US"/>
              </w:rPr>
            </w:pPr>
            <w:ins w:id="1059" w:author="Stuart McLarnon (NESO)" w:date="2024-11-19T13:05:00Z">
              <w:r w:rsidRPr="00864C17">
                <w:rPr>
                  <w:b w:val="0"/>
                  <w:bCs w:val="0"/>
                  <w:lang w:val="en-US"/>
                </w:rPr>
                <w:t>C00</w:t>
              </w:r>
              <w:r>
                <w:rPr>
                  <w:b w:val="0"/>
                  <w:bCs w:val="0"/>
                  <w:lang w:val="en-US"/>
                </w:rPr>
                <w:t>4</w:t>
              </w:r>
            </w:ins>
          </w:p>
        </w:tc>
        <w:tc>
          <w:tcPr>
            <w:tcW w:w="6424" w:type="dxa"/>
            <w:gridSpan w:val="3"/>
          </w:tcPr>
          <w:p w14:paraId="7C5BBD62" w14:textId="77777777" w:rsidR="00485924" w:rsidRPr="00FD7E1B" w:rsidRDefault="00485924" w:rsidP="004A4F1E">
            <w:pPr>
              <w:cnfStyle w:val="000000100000" w:firstRow="0" w:lastRow="0" w:firstColumn="0" w:lastColumn="0" w:oddVBand="0" w:evenVBand="0" w:oddHBand="1" w:evenHBand="0" w:firstRowFirstColumn="0" w:firstRowLastColumn="0" w:lastRowFirstColumn="0" w:lastRowLastColumn="0"/>
              <w:rPr>
                <w:ins w:id="1060" w:author="Stuart McLarnon (NESO)" w:date="2024-11-19T13:05:00Z"/>
              </w:rPr>
            </w:pPr>
            <w:ins w:id="1061" w:author="Stuart McLarnon (NESO)" w:date="2024-11-19T13:05:00Z">
              <w:r>
                <w:t>Message arrived before VERSON accept</w:t>
              </w:r>
            </w:ins>
          </w:p>
        </w:tc>
      </w:tr>
    </w:tbl>
    <w:p w14:paraId="708E368C" w14:textId="77777777" w:rsidR="00485924" w:rsidRDefault="00485924" w:rsidP="00485924">
      <w:pPr>
        <w:rPr>
          <w:ins w:id="1062" w:author="Stuart McLarnon (NESO)" w:date="2024-11-19T13:05:00Z"/>
          <w:lang w:val="en-US"/>
        </w:rPr>
      </w:pPr>
    </w:p>
    <w:p w14:paraId="27DF7BC4" w14:textId="432A8F81" w:rsidR="00485924" w:rsidRDefault="00485924" w:rsidP="00186A2A">
      <w:pPr>
        <w:ind w:left="993"/>
        <w:rPr>
          <w:ins w:id="1063" w:author="Stuart McLarnon (NESO)" w:date="2024-11-19T13:05:00Z"/>
        </w:rPr>
      </w:pPr>
      <w:ins w:id="1064" w:author="Stuart McLarnon (NESO)" w:date="2024-11-19T13:05:00Z">
        <w:r>
          <w:t>Submission and Control Messages can be issued at any time, irrespective of select and path states.</w:t>
        </w:r>
      </w:ins>
    </w:p>
    <w:p w14:paraId="439BE4F8" w14:textId="558F1D23" w:rsidR="00485924" w:rsidRDefault="00485924" w:rsidP="00186A2A">
      <w:pPr>
        <w:pStyle w:val="Caption"/>
        <w:keepNext/>
        <w:ind w:left="993"/>
        <w:rPr>
          <w:ins w:id="1065" w:author="Stuart McLarnon (NESO)" w:date="2024-11-19T13:05:00Z"/>
        </w:rPr>
      </w:pPr>
      <w:ins w:id="1066" w:author="Stuart McLarnon (NESO)" w:date="2024-11-19T13:05:00Z">
        <w:r>
          <w:t xml:space="preserve">Table </w:t>
        </w:r>
        <w:r>
          <w:fldChar w:fldCharType="begin"/>
        </w:r>
        <w:r>
          <w:instrText xml:space="preserve"> SEQ Table \* ARABIC </w:instrText>
        </w:r>
        <w:r>
          <w:fldChar w:fldCharType="separate"/>
        </w:r>
        <w:r w:rsidR="00E65479">
          <w:rPr>
            <w:noProof/>
          </w:rPr>
          <w:t>12</w:t>
        </w:r>
        <w:r>
          <w:rPr>
            <w:noProof/>
          </w:rPr>
          <w:fldChar w:fldCharType="end"/>
        </w:r>
        <w:r>
          <w:t xml:space="preserve">: </w:t>
        </w:r>
        <w:r w:rsidRPr="00CF3A81">
          <w:t>Message Data Part for Version Messages</w:t>
        </w:r>
      </w:ins>
    </w:p>
    <w:tbl>
      <w:tblPr>
        <w:tblStyle w:val="ListTable2-Accent1"/>
        <w:tblW w:w="9505" w:type="dxa"/>
        <w:tblInd w:w="993" w:type="dxa"/>
        <w:tblLook w:val="04A0" w:firstRow="1" w:lastRow="0" w:firstColumn="1" w:lastColumn="0" w:noHBand="0" w:noVBand="1"/>
      </w:tblPr>
      <w:tblGrid>
        <w:gridCol w:w="1317"/>
        <w:gridCol w:w="1124"/>
        <w:gridCol w:w="753"/>
        <w:gridCol w:w="6311"/>
      </w:tblGrid>
      <w:tr w:rsidR="00485924" w:rsidRPr="003C0125" w14:paraId="5D332406" w14:textId="77777777" w:rsidTr="00186A2A">
        <w:trPr>
          <w:cnfStyle w:val="100000000000" w:firstRow="1" w:lastRow="0" w:firstColumn="0" w:lastColumn="0" w:oddVBand="0" w:evenVBand="0" w:oddHBand="0" w:evenHBand="0" w:firstRowFirstColumn="0" w:firstRowLastColumn="0" w:lastRowFirstColumn="0" w:lastRowLastColumn="0"/>
          <w:trHeight w:val="182"/>
          <w:ins w:id="106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17" w:type="dxa"/>
          </w:tcPr>
          <w:p w14:paraId="4EABE4F8" w14:textId="77777777" w:rsidR="00485924" w:rsidRPr="003C0125" w:rsidRDefault="00485924" w:rsidP="004A4F1E">
            <w:pPr>
              <w:rPr>
                <w:ins w:id="1068" w:author="Stuart McLarnon (NESO)" w:date="2024-11-19T13:05:00Z"/>
                <w:i/>
                <w:iCs/>
                <w:lang w:val="en-US"/>
              </w:rPr>
            </w:pPr>
            <w:ins w:id="1069" w:author="Stuart McLarnon (NESO)" w:date="2024-11-19T13:05:00Z">
              <w:r w:rsidRPr="003C0125">
                <w:rPr>
                  <w:i/>
                  <w:iCs/>
                  <w:lang w:val="en-US"/>
                </w:rPr>
                <w:t>Field Name</w:t>
              </w:r>
            </w:ins>
          </w:p>
        </w:tc>
        <w:tc>
          <w:tcPr>
            <w:tcW w:w="1124" w:type="dxa"/>
          </w:tcPr>
          <w:p w14:paraId="337BE6FF" w14:textId="77777777" w:rsidR="00485924" w:rsidRPr="003C0125" w:rsidRDefault="00485924" w:rsidP="004A4F1E">
            <w:pPr>
              <w:cnfStyle w:val="100000000000" w:firstRow="1" w:lastRow="0" w:firstColumn="0" w:lastColumn="0" w:oddVBand="0" w:evenVBand="0" w:oddHBand="0" w:evenHBand="0" w:firstRowFirstColumn="0" w:firstRowLastColumn="0" w:lastRowFirstColumn="0" w:lastRowLastColumn="0"/>
              <w:rPr>
                <w:ins w:id="1070" w:author="Stuart McLarnon (NESO)" w:date="2024-11-19T13:05:00Z"/>
                <w:i/>
                <w:iCs/>
                <w:lang w:val="en-US"/>
              </w:rPr>
            </w:pPr>
            <w:ins w:id="1071" w:author="Stuart McLarnon (NESO)" w:date="2024-11-19T13:05:00Z">
              <w:r w:rsidRPr="003C0125">
                <w:rPr>
                  <w:i/>
                  <w:iCs/>
                  <w:lang w:val="en-US"/>
                </w:rPr>
                <w:t>Start Position</w:t>
              </w:r>
            </w:ins>
          </w:p>
        </w:tc>
        <w:tc>
          <w:tcPr>
            <w:tcW w:w="753" w:type="dxa"/>
          </w:tcPr>
          <w:p w14:paraId="33598381" w14:textId="77777777" w:rsidR="00485924" w:rsidRPr="003C0125" w:rsidRDefault="00485924" w:rsidP="004A4F1E">
            <w:pPr>
              <w:cnfStyle w:val="100000000000" w:firstRow="1" w:lastRow="0" w:firstColumn="0" w:lastColumn="0" w:oddVBand="0" w:evenVBand="0" w:oddHBand="0" w:evenHBand="0" w:firstRowFirstColumn="0" w:firstRowLastColumn="0" w:lastRowFirstColumn="0" w:lastRowLastColumn="0"/>
              <w:rPr>
                <w:ins w:id="1072" w:author="Stuart McLarnon (NESO)" w:date="2024-11-19T13:05:00Z"/>
                <w:i/>
                <w:iCs/>
                <w:lang w:val="en-US"/>
              </w:rPr>
            </w:pPr>
            <w:ins w:id="1073" w:author="Stuart McLarnon (NESO)" w:date="2024-11-19T13:05:00Z">
              <w:r w:rsidRPr="003C0125">
                <w:rPr>
                  <w:i/>
                  <w:iCs/>
                  <w:lang w:val="en-US"/>
                </w:rPr>
                <w:t>Field Size</w:t>
              </w:r>
            </w:ins>
          </w:p>
        </w:tc>
        <w:tc>
          <w:tcPr>
            <w:tcW w:w="6311" w:type="dxa"/>
          </w:tcPr>
          <w:p w14:paraId="0C16AE8E" w14:textId="77777777" w:rsidR="00485924" w:rsidRPr="003C0125" w:rsidRDefault="00485924" w:rsidP="004A4F1E">
            <w:pPr>
              <w:cnfStyle w:val="100000000000" w:firstRow="1" w:lastRow="0" w:firstColumn="0" w:lastColumn="0" w:oddVBand="0" w:evenVBand="0" w:oddHBand="0" w:evenHBand="0" w:firstRowFirstColumn="0" w:firstRowLastColumn="0" w:lastRowFirstColumn="0" w:lastRowLastColumn="0"/>
              <w:rPr>
                <w:ins w:id="1074" w:author="Stuart McLarnon (NESO)" w:date="2024-11-19T13:05:00Z"/>
                <w:i/>
                <w:iCs/>
                <w:lang w:val="en-US"/>
              </w:rPr>
            </w:pPr>
            <w:ins w:id="1075" w:author="Stuart McLarnon (NESO)" w:date="2024-11-19T13:05:00Z">
              <w:r w:rsidRPr="003C0125">
                <w:rPr>
                  <w:i/>
                  <w:iCs/>
                  <w:lang w:val="en-US"/>
                </w:rPr>
                <w:t>Description</w:t>
              </w:r>
            </w:ins>
          </w:p>
        </w:tc>
      </w:tr>
      <w:tr w:rsidR="00485924" w:rsidRPr="003C0125" w14:paraId="7126A718" w14:textId="77777777" w:rsidTr="00186A2A">
        <w:trPr>
          <w:cnfStyle w:val="000000100000" w:firstRow="0" w:lastRow="0" w:firstColumn="0" w:lastColumn="0" w:oddVBand="0" w:evenVBand="0" w:oddHBand="1" w:evenHBand="0" w:firstRowFirstColumn="0" w:firstRowLastColumn="0" w:lastRowFirstColumn="0" w:lastRowLastColumn="0"/>
          <w:trHeight w:val="182"/>
          <w:ins w:id="107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17" w:type="dxa"/>
          </w:tcPr>
          <w:p w14:paraId="0DF9DAFE" w14:textId="77777777" w:rsidR="00485924" w:rsidRPr="003C0125" w:rsidRDefault="00485924" w:rsidP="004A4F1E">
            <w:pPr>
              <w:rPr>
                <w:ins w:id="1077" w:author="Stuart McLarnon (NESO)" w:date="2024-11-19T13:05:00Z"/>
                <w:b w:val="0"/>
                <w:bCs w:val="0"/>
                <w:iCs/>
                <w:lang w:val="en-US"/>
              </w:rPr>
            </w:pPr>
            <w:ins w:id="1078" w:author="Stuart McLarnon (NESO)" w:date="2024-11-19T13:05:00Z">
              <w:r w:rsidRPr="005B19A5">
                <w:rPr>
                  <w:b w:val="0"/>
                  <w:bCs w:val="0"/>
                  <w:iCs/>
                  <w:lang w:val="en-US"/>
                </w:rPr>
                <w:t xml:space="preserve">Type </w:t>
              </w:r>
            </w:ins>
          </w:p>
        </w:tc>
        <w:tc>
          <w:tcPr>
            <w:tcW w:w="1124" w:type="dxa"/>
          </w:tcPr>
          <w:p w14:paraId="4552E976" w14:textId="77777777" w:rsidR="00485924" w:rsidRPr="003C0125" w:rsidRDefault="00485924" w:rsidP="004A4F1E">
            <w:pPr>
              <w:cnfStyle w:val="000000100000" w:firstRow="0" w:lastRow="0" w:firstColumn="0" w:lastColumn="0" w:oddVBand="0" w:evenVBand="0" w:oddHBand="1" w:evenHBand="0" w:firstRowFirstColumn="0" w:firstRowLastColumn="0" w:lastRowFirstColumn="0" w:lastRowLastColumn="0"/>
              <w:rPr>
                <w:ins w:id="1079" w:author="Stuart McLarnon (NESO)" w:date="2024-11-19T13:05:00Z"/>
                <w:iCs/>
                <w:lang w:val="en-US"/>
              </w:rPr>
            </w:pPr>
            <w:ins w:id="1080" w:author="Stuart McLarnon (NESO)" w:date="2024-11-19T13:05:00Z">
              <w:r w:rsidRPr="005B19A5">
                <w:rPr>
                  <w:iCs/>
                  <w:lang w:val="en-US"/>
                </w:rPr>
                <w:t>40</w:t>
              </w:r>
            </w:ins>
          </w:p>
        </w:tc>
        <w:tc>
          <w:tcPr>
            <w:tcW w:w="753" w:type="dxa"/>
          </w:tcPr>
          <w:p w14:paraId="18D32DA2" w14:textId="77777777" w:rsidR="00485924" w:rsidRPr="003C0125" w:rsidRDefault="00485924" w:rsidP="004A4F1E">
            <w:pPr>
              <w:cnfStyle w:val="000000100000" w:firstRow="0" w:lastRow="0" w:firstColumn="0" w:lastColumn="0" w:oddVBand="0" w:evenVBand="0" w:oddHBand="1" w:evenHBand="0" w:firstRowFirstColumn="0" w:firstRowLastColumn="0" w:lastRowFirstColumn="0" w:lastRowLastColumn="0"/>
              <w:rPr>
                <w:ins w:id="1081" w:author="Stuart McLarnon (NESO)" w:date="2024-11-19T13:05:00Z"/>
                <w:iCs/>
                <w:lang w:val="en-US"/>
              </w:rPr>
            </w:pPr>
            <w:ins w:id="1082" w:author="Stuart McLarnon (NESO)" w:date="2024-11-19T13:05:00Z">
              <w:r w:rsidRPr="005B19A5">
                <w:rPr>
                  <w:iCs/>
                  <w:lang w:val="en-US"/>
                </w:rPr>
                <w:t>6</w:t>
              </w:r>
            </w:ins>
          </w:p>
        </w:tc>
        <w:tc>
          <w:tcPr>
            <w:tcW w:w="6311" w:type="dxa"/>
          </w:tcPr>
          <w:p w14:paraId="788A6A8D" w14:textId="77777777" w:rsidR="00485924" w:rsidRPr="003C0125" w:rsidRDefault="00485924" w:rsidP="004A4F1E">
            <w:pPr>
              <w:cnfStyle w:val="000000100000" w:firstRow="0" w:lastRow="0" w:firstColumn="0" w:lastColumn="0" w:oddVBand="0" w:evenVBand="0" w:oddHBand="1" w:evenHBand="0" w:firstRowFirstColumn="0" w:firstRowLastColumn="0" w:lastRowFirstColumn="0" w:lastRowLastColumn="0"/>
              <w:rPr>
                <w:ins w:id="1083" w:author="Stuart McLarnon (NESO)" w:date="2024-11-19T13:05:00Z"/>
                <w:iCs/>
                <w:lang w:val="en-US"/>
              </w:rPr>
            </w:pPr>
            <w:ins w:id="1084" w:author="Stuart McLarnon (NESO)" w:date="2024-11-19T13:05:00Z">
              <w:r w:rsidRPr="005B19A5">
                <w:rPr>
                  <w:iCs/>
                  <w:lang w:val="en-US"/>
                </w:rPr>
                <w:t>VERSON</w:t>
              </w:r>
            </w:ins>
          </w:p>
        </w:tc>
      </w:tr>
      <w:tr w:rsidR="00485924" w:rsidRPr="003C0125" w14:paraId="67116BDA" w14:textId="77777777" w:rsidTr="00186A2A">
        <w:trPr>
          <w:trHeight w:val="182"/>
          <w:ins w:id="108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317" w:type="dxa"/>
          </w:tcPr>
          <w:p w14:paraId="72E537EE" w14:textId="77777777" w:rsidR="00485924" w:rsidRPr="003C0125" w:rsidRDefault="00485924" w:rsidP="004A4F1E">
            <w:pPr>
              <w:rPr>
                <w:ins w:id="1086" w:author="Stuart McLarnon (NESO)" w:date="2024-11-19T13:05:00Z"/>
                <w:b w:val="0"/>
                <w:bCs w:val="0"/>
                <w:iCs/>
                <w:lang w:val="en-US"/>
              </w:rPr>
            </w:pPr>
            <w:ins w:id="1087" w:author="Stuart McLarnon (NESO)" w:date="2024-11-19T13:05:00Z">
              <w:r w:rsidRPr="005B19A5">
                <w:rPr>
                  <w:b w:val="0"/>
                  <w:bCs w:val="0"/>
                  <w:iCs/>
                  <w:lang w:val="en-US"/>
                </w:rPr>
                <w:t>Version</w:t>
              </w:r>
            </w:ins>
          </w:p>
        </w:tc>
        <w:tc>
          <w:tcPr>
            <w:tcW w:w="1124" w:type="dxa"/>
          </w:tcPr>
          <w:p w14:paraId="5E9F9B2C" w14:textId="77777777" w:rsidR="00485924" w:rsidRPr="003C0125" w:rsidRDefault="00485924" w:rsidP="004A4F1E">
            <w:pPr>
              <w:cnfStyle w:val="000000000000" w:firstRow="0" w:lastRow="0" w:firstColumn="0" w:lastColumn="0" w:oddVBand="0" w:evenVBand="0" w:oddHBand="0" w:evenHBand="0" w:firstRowFirstColumn="0" w:firstRowLastColumn="0" w:lastRowFirstColumn="0" w:lastRowLastColumn="0"/>
              <w:rPr>
                <w:ins w:id="1088" w:author="Stuart McLarnon (NESO)" w:date="2024-11-19T13:05:00Z"/>
                <w:iCs/>
                <w:lang w:val="en-US"/>
              </w:rPr>
            </w:pPr>
            <w:ins w:id="1089" w:author="Stuart McLarnon (NESO)" w:date="2024-11-19T13:05:00Z">
              <w:r w:rsidRPr="005B19A5">
                <w:rPr>
                  <w:iCs/>
                  <w:lang w:val="en-US"/>
                </w:rPr>
                <w:t>47</w:t>
              </w:r>
            </w:ins>
          </w:p>
        </w:tc>
        <w:tc>
          <w:tcPr>
            <w:tcW w:w="753" w:type="dxa"/>
          </w:tcPr>
          <w:p w14:paraId="2C10CE9D" w14:textId="77777777" w:rsidR="00485924" w:rsidRPr="003C0125" w:rsidRDefault="00485924" w:rsidP="004A4F1E">
            <w:pPr>
              <w:cnfStyle w:val="000000000000" w:firstRow="0" w:lastRow="0" w:firstColumn="0" w:lastColumn="0" w:oddVBand="0" w:evenVBand="0" w:oddHBand="0" w:evenHBand="0" w:firstRowFirstColumn="0" w:firstRowLastColumn="0" w:lastRowFirstColumn="0" w:lastRowLastColumn="0"/>
              <w:rPr>
                <w:ins w:id="1090" w:author="Stuart McLarnon (NESO)" w:date="2024-11-19T13:05:00Z"/>
                <w:iCs/>
                <w:lang w:val="en-US"/>
              </w:rPr>
            </w:pPr>
            <w:ins w:id="1091" w:author="Stuart McLarnon (NESO)" w:date="2024-11-19T13:05:00Z">
              <w:r w:rsidRPr="005B19A5">
                <w:rPr>
                  <w:iCs/>
                  <w:lang w:val="en-US"/>
                </w:rPr>
                <w:t>4</w:t>
              </w:r>
            </w:ins>
          </w:p>
        </w:tc>
        <w:tc>
          <w:tcPr>
            <w:tcW w:w="6311" w:type="dxa"/>
          </w:tcPr>
          <w:p w14:paraId="1BD31888" w14:textId="77777777" w:rsidR="00485924" w:rsidRPr="005B19A5" w:rsidRDefault="00485924" w:rsidP="004A4F1E">
            <w:pPr>
              <w:cnfStyle w:val="000000000000" w:firstRow="0" w:lastRow="0" w:firstColumn="0" w:lastColumn="0" w:oddVBand="0" w:evenVBand="0" w:oddHBand="0" w:evenHBand="0" w:firstRowFirstColumn="0" w:firstRowLastColumn="0" w:lastRowFirstColumn="0" w:lastRowLastColumn="0"/>
              <w:rPr>
                <w:ins w:id="1092" w:author="Stuart McLarnon (NESO)" w:date="2024-11-19T13:05:00Z"/>
              </w:rPr>
            </w:pPr>
            <w:ins w:id="1093" w:author="Stuart McLarnon (NESO)" w:date="2024-11-19T13:05:00Z">
              <w:r w:rsidRPr="005B19A5">
                <w:t xml:space="preserve">Latest Supported EDL Interface Definition. </w:t>
              </w:r>
            </w:ins>
          </w:p>
          <w:p w14:paraId="0C60D56D" w14:textId="1B7F22D2" w:rsidR="00485924" w:rsidRPr="005B19A5" w:rsidRDefault="00485924" w:rsidP="004A4F1E">
            <w:pPr>
              <w:cnfStyle w:val="000000000000" w:firstRow="0" w:lastRow="0" w:firstColumn="0" w:lastColumn="0" w:oddVBand="0" w:evenVBand="0" w:oddHBand="0" w:evenHBand="0" w:firstRowFirstColumn="0" w:firstRowLastColumn="0" w:lastRowFirstColumn="0" w:lastRowLastColumn="0"/>
              <w:rPr>
                <w:ins w:id="1094" w:author="Stuart McLarnon (NESO)" w:date="2024-11-19T13:05:00Z"/>
              </w:rPr>
            </w:pPr>
            <w:ins w:id="1095" w:author="Stuart McLarnon (NESO)" w:date="2024-11-19T13:05:00Z">
              <w:r w:rsidRPr="005B19A5">
                <w:t xml:space="preserve">The version number is changeable and reflects the current level of messages supported at </w:t>
              </w:r>
              <w:r w:rsidR="00C34344">
                <w:t>N</w:t>
              </w:r>
            </w:ins>
            <w:r w:rsidR="001C0D30">
              <w:t>GC</w:t>
            </w:r>
            <w:ins w:id="1096" w:author="Stuart McLarnon (NESO)" w:date="2024-11-19T13:05:00Z">
              <w:r w:rsidRPr="005B19A5">
                <w:t xml:space="preserve"> and the Control Point.</w:t>
              </w:r>
            </w:ins>
          </w:p>
          <w:p w14:paraId="79E87D07" w14:textId="77777777" w:rsidR="00485924" w:rsidRPr="003C0125" w:rsidRDefault="00485924" w:rsidP="004A4F1E">
            <w:pPr>
              <w:cnfStyle w:val="000000000000" w:firstRow="0" w:lastRow="0" w:firstColumn="0" w:lastColumn="0" w:oddVBand="0" w:evenVBand="0" w:oddHBand="0" w:evenHBand="0" w:firstRowFirstColumn="0" w:firstRowLastColumn="0" w:lastRowFirstColumn="0" w:lastRowLastColumn="0"/>
              <w:rPr>
                <w:ins w:id="1097" w:author="Stuart McLarnon (NESO)" w:date="2024-11-19T13:05:00Z"/>
                <w:iCs/>
                <w:lang w:val="en-US"/>
              </w:rPr>
            </w:pPr>
            <w:ins w:id="1098" w:author="Stuart McLarnon (NESO)" w:date="2024-11-19T13:05:00Z">
              <w:r w:rsidRPr="005B19A5">
                <w:t>The current supported version is 2.1, i.e. 0021</w:t>
              </w:r>
            </w:ins>
          </w:p>
        </w:tc>
      </w:tr>
    </w:tbl>
    <w:p w14:paraId="5073ACA2" w14:textId="29BB2E0C" w:rsidR="007E4DAA" w:rsidRDefault="007E4DAA">
      <w:pPr>
        <w:spacing w:after="120" w:line="240" w:lineRule="auto"/>
        <w:rPr>
          <w:rFonts w:eastAsiaTheme="majorEastAsia" w:cstheme="majorBidi"/>
          <w:b/>
          <w:bCs/>
          <w:color w:val="3F0731" w:themeColor="text2"/>
          <w:sz w:val="28"/>
          <w:szCs w:val="26"/>
          <w:lang w:val="en-US"/>
        </w:rPr>
      </w:pPr>
    </w:p>
    <w:p w14:paraId="27BAA872" w14:textId="393B7944" w:rsidR="001C4620" w:rsidRDefault="00000000" w:rsidP="00186A2A">
      <w:pPr>
        <w:pStyle w:val="Heading2"/>
        <w:ind w:left="993"/>
      </w:pPr>
      <w:bookmarkStart w:id="1099" w:name="_Toc182497859"/>
      <w:del w:id="1100" w:author="Stuart McLarnon (NESO)" w:date="2024-11-19T13:05:00Z">
        <w:r>
          <w:rPr>
            <w:rFonts w:ascii="Times New Roman" w:eastAsia="PMingLiU" w:hAnsi="Times New Roman"/>
            <w:color w:val="auto"/>
            <w:sz w:val="22"/>
          </w:rPr>
          <w:pict w14:anchorId="490AAA7E">
            <v:line id="_x0000_s2201" style="position:absolute;left:0;text-align:left;z-index:251837440;mso-position-horizontal-relative:page;mso-position-vertical-relative:page" from="53.05pt,239.05pt" to="490.6pt,239.05pt" strokecolor="#ffbe21" strokeweight=".7pt">
              <w10:wrap anchorx="page" anchory="page"/>
            </v:line>
          </w:pict>
        </w:r>
      </w:del>
      <w:r w:rsidR="001C4620">
        <w:rPr>
          <w:lang w:val="en-US"/>
        </w:rPr>
        <w:t>2.6.</w:t>
      </w:r>
      <w:r w:rsidR="001C4620">
        <w:rPr>
          <w:lang w:val="en-US"/>
        </w:rPr>
        <w:tab/>
      </w:r>
      <w:r w:rsidR="001C4620">
        <w:t>Instruction Messages</w:t>
      </w:r>
      <w:bookmarkEnd w:id="1099"/>
    </w:p>
    <w:p w14:paraId="3EDCE532" w14:textId="77777777" w:rsidR="001C4620" w:rsidRDefault="001C4620" w:rsidP="00186A2A">
      <w:pPr>
        <w:ind w:left="993"/>
        <w:rPr>
          <w:color w:val="3F0731"/>
        </w:rPr>
      </w:pPr>
      <w:r w:rsidRPr="003256D9">
        <w:rPr>
          <w:color w:val="3F0731"/>
        </w:rPr>
        <w:t>2.6.1.</w:t>
      </w:r>
      <w:r w:rsidRPr="003256D9">
        <w:rPr>
          <w:color w:val="3F0731"/>
        </w:rPr>
        <w:tab/>
        <w:t>Status Change Instruction Messages</w:t>
      </w:r>
    </w:p>
    <w:p w14:paraId="39A80935" w14:textId="77777777" w:rsidR="00E1101E" w:rsidRDefault="00000000">
      <w:pPr>
        <w:spacing w:before="114" w:line="229" w:lineRule="exact"/>
        <w:ind w:left="1080"/>
        <w:textAlignment w:val="baseline"/>
        <w:rPr>
          <w:del w:id="1101" w:author="Stuart McLarnon (NESO)" w:date="2024-11-19T13:05:00Z"/>
          <w:rFonts w:ascii="Arial" w:eastAsia="Arial" w:hAnsi="Arial"/>
          <w:color w:val="626361"/>
          <w:sz w:val="20"/>
        </w:rPr>
      </w:pPr>
      <w:del w:id="1102" w:author="Stuart McLarnon (NESO)" w:date="2024-11-19T13:05:00Z">
        <w:r>
          <w:rPr>
            <w:rFonts w:ascii="Arial" w:eastAsia="Arial" w:hAnsi="Arial"/>
            <w:color w:val="626361"/>
            <w:sz w:val="20"/>
            <w:lang w:val="en-US"/>
          </w:rPr>
          <w:delText>The message Data Part for Status Change instruction messages is a maximum of 104 characters.</w:delText>
        </w:r>
      </w:del>
    </w:p>
    <w:p w14:paraId="7E76187B" w14:textId="77777777" w:rsidR="00E1101E" w:rsidRDefault="00000000">
      <w:pPr>
        <w:spacing w:before="121" w:line="230" w:lineRule="exact"/>
        <w:ind w:left="1080" w:right="1224"/>
        <w:textAlignment w:val="baseline"/>
        <w:rPr>
          <w:del w:id="1103" w:author="Stuart McLarnon (NESO)" w:date="2024-11-19T13:05:00Z"/>
          <w:rFonts w:ascii="Arial" w:eastAsia="Arial" w:hAnsi="Arial"/>
          <w:color w:val="626361"/>
          <w:spacing w:val="-2"/>
          <w:sz w:val="20"/>
        </w:rPr>
      </w:pPr>
      <w:del w:id="1104" w:author="Stuart McLarnon (NESO)" w:date="2024-11-19T13:05:00Z">
        <w:r>
          <w:rPr>
            <w:rFonts w:ascii="Arial" w:eastAsia="Arial" w:hAnsi="Arial"/>
            <w:color w:val="626361"/>
            <w:spacing w:val="-2"/>
            <w:sz w:val="20"/>
            <w:lang w:val="en-US"/>
          </w:rPr>
          <w:delText>Note that Status Change instructions are to be issued for Ancillary Service purposes to change the operating state of a BM Unit, for example perhaps to instruct a Unit to synch to the declared FPN, or to instruct a Unit off. If a MW output level is to be instructed, a Bid/Offer Acceptance closed instruction must be issued.</w:delText>
        </w:r>
      </w:del>
    </w:p>
    <w:p w14:paraId="67A4BDDE" w14:textId="13962BE9" w:rsidR="00E65479" w:rsidRDefault="00E65479" w:rsidP="00186A2A">
      <w:pPr>
        <w:pStyle w:val="Caption"/>
        <w:keepNext/>
        <w:ind w:left="1134"/>
      </w:pPr>
      <w:r>
        <w:t xml:space="preserve">Table </w:t>
      </w:r>
      <w:del w:id="1105" w:author="Stuart McLarnon (NESO)" w:date="2024-11-19T13:05:00Z">
        <w:r>
          <w:rPr>
            <w:rFonts w:ascii="Arial" w:eastAsia="Arial" w:hAnsi="Arial"/>
            <w:color w:val="717174"/>
            <w:lang w:val="en-US"/>
          </w:rPr>
          <w:delText>13 -</w:delText>
        </w:r>
      </w:del>
      <w:ins w:id="1106" w:author="Stuart McLarnon (NESO)" w:date="2024-11-19T13:05:00Z">
        <w:r>
          <w:fldChar w:fldCharType="begin"/>
        </w:r>
        <w:r>
          <w:instrText xml:space="preserve"> SEQ Table \* ARABIC </w:instrText>
        </w:r>
        <w:r>
          <w:fldChar w:fldCharType="separate"/>
        </w:r>
        <w:r>
          <w:rPr>
            <w:noProof/>
          </w:rPr>
          <w:t>13</w:t>
        </w:r>
        <w:r>
          <w:fldChar w:fldCharType="end"/>
        </w:r>
        <w:r>
          <w:t>:</w:t>
        </w:r>
      </w:ins>
      <w:r>
        <w:t xml:space="preserve"> </w:t>
      </w:r>
      <w:r w:rsidRPr="007F52E9">
        <w:t>Message Data Part for Status Change Instruction Messages</w:t>
      </w:r>
    </w:p>
    <w:p w14:paraId="0AAC189B" w14:textId="77777777" w:rsidR="00E1101E" w:rsidRDefault="00000000">
      <w:pPr>
        <w:rPr>
          <w:del w:id="1107" w:author="Stuart McLarnon (NESO)" w:date="2024-11-19T13:05:00Z"/>
          <w:sz w:val="2"/>
        </w:rPr>
      </w:pPr>
      <w:del w:id="1108" w:author="Stuart McLarnon (NESO)" w:date="2024-11-19T13:05:00Z">
        <w:r>
          <w:pict w14:anchorId="031F3BA0">
            <v:shape id="_x0000_s2210" type="#_x0000_t202" style="position:absolute;margin-left:0;margin-top:756.55pt;width:594pt;height:80.35pt;z-index:-251467776;mso-wrap-distance-left:0;mso-wrap-distance-right:0;mso-position-horizontal-relative:page;mso-position-vertical-relative:page" filled="f" stroked="f">
              <v:textbox style="mso-next-textbox:#_x0000_s2210" inset="0,0,0,0">
                <w:txbxContent>
                  <w:p w14:paraId="6B6BEC57" w14:textId="77777777" w:rsidR="00E1101E" w:rsidRDefault="00E1101E">
                    <w:pPr>
                      <w:rPr>
                        <w:del w:id="1109" w:author="Stuart McLarnon (NESO)" w:date="2024-11-19T13:05:00Z"/>
                      </w:rPr>
                    </w:pPr>
                  </w:p>
                </w:txbxContent>
              </v:textbox>
              <w10:wrap type="square" anchorx="page" anchory="page"/>
            </v:shape>
          </w:pict>
        </w:r>
        <w:r>
          <w:pict w14:anchorId="603F2285">
            <v:shape id="_x0000_s2211" type="#_x0000_t202" style="position:absolute;margin-left:0;margin-top:756.55pt;width:594pt;height:80.35pt;z-index:-251466752;mso-wrap-distance-left:0;mso-wrap-distance-right:0;mso-position-horizontal-relative:page;mso-position-vertical-relative:page" filled="f" stroked="f">
              <v:textbox style="mso-next-textbox:#_x0000_s2211" inset="0,0,0,0">
                <w:txbxContent>
                  <w:p w14:paraId="67C780C6" w14:textId="77777777" w:rsidR="00E1101E" w:rsidRDefault="00E1101E">
                    <w:pPr>
                      <w:rPr>
                        <w:del w:id="1110" w:author="Stuart McLarnon (NESO)" w:date="2024-11-19T13:05:00Z"/>
                      </w:rPr>
                    </w:pPr>
                  </w:p>
                </w:txbxContent>
              </v:textbox>
              <w10:wrap type="square" anchorx="page" anchory="page"/>
            </v:shape>
          </w:pict>
        </w:r>
        <w:r>
          <w:rPr>
            <w:noProof/>
          </w:rPr>
          <w:drawing>
            <wp:anchor distT="0" distB="0" distL="0" distR="0" simplePos="0" relativeHeight="251847680" behindDoc="1" locked="0" layoutInCell="1" allowOverlap="1" wp14:anchorId="0738A783" wp14:editId="237EFEB8">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37" name="IrregularPicture"/>
              <wp:cNvGraphicFramePr/>
              <a:graphic xmlns:a="http://schemas.openxmlformats.org/drawingml/2006/main">
                <a:graphicData uri="http://schemas.openxmlformats.org/drawingml/2006/picture">
                  <pic:pic xmlns:pic="http://schemas.openxmlformats.org/drawingml/2006/picture">
                    <pic:nvPicPr>
                      <pic:cNvPr id="38"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pict w14:anchorId="711C2766">
            <v:shape id="_x0000_s2212" type="#_x0000_t202" style="position:absolute;margin-left:0;margin-top:756.55pt;width:594pt;height:72.1pt;z-index:-251465728;mso-wrap-distance-left:0;mso-wrap-distance-right:0;mso-position-horizontal-relative:page;mso-position-vertical-relative:page" filled="f" stroked="f">
              <v:textbox style="mso-next-textbox:#_x0000_s2212" inset="0,0,0,0">
                <w:txbxContent>
                  <w:p w14:paraId="1310139B" w14:textId="77777777" w:rsidR="00E1101E" w:rsidRDefault="00000000">
                    <w:pPr>
                      <w:spacing w:before="822" w:line="211" w:lineRule="exact"/>
                      <w:ind w:left="1080"/>
                      <w:textAlignment w:val="baseline"/>
                      <w:rPr>
                        <w:del w:id="1111" w:author="Stuart McLarnon (NESO)" w:date="2024-11-19T13:05:00Z"/>
                        <w:rFonts w:ascii="Arial" w:eastAsia="Arial" w:hAnsi="Arial"/>
                        <w:color w:val="000000"/>
                        <w:sz w:val="18"/>
                      </w:rPr>
                    </w:pPr>
                    <w:del w:id="1112"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6ACCDF1F" w14:textId="77777777" w:rsidR="00E1101E" w:rsidRDefault="00000000">
                    <w:pPr>
                      <w:tabs>
                        <w:tab w:val="left" w:pos="10584"/>
                      </w:tabs>
                      <w:spacing w:before="57" w:after="128" w:line="211" w:lineRule="exact"/>
                      <w:ind w:left="1080"/>
                      <w:textAlignment w:val="baseline"/>
                      <w:rPr>
                        <w:del w:id="1113" w:author="Stuart McLarnon (NESO)" w:date="2024-11-19T13:05:00Z"/>
                        <w:rFonts w:ascii="Arial" w:eastAsia="Arial" w:hAnsi="Arial"/>
                        <w:color w:val="000000"/>
                        <w:spacing w:val="-1"/>
                        <w:sz w:val="18"/>
                      </w:rPr>
                    </w:pPr>
                    <w:del w:id="1114" w:author="Stuart McLarnon (NESO)" w:date="2024-11-19T13:05:00Z">
                      <w:r>
                        <w:rPr>
                          <w:rFonts w:ascii="Arial" w:eastAsia="Arial" w:hAnsi="Arial"/>
                          <w:color w:val="000000"/>
                          <w:spacing w:val="-1"/>
                          <w:sz w:val="18"/>
                          <w:lang w:val="en-US"/>
                        </w:rPr>
                        <w:delText>13 Oct 2020 | EDL Message Interface Specification</w:delText>
                      </w:r>
                      <w:r>
                        <w:rPr>
                          <w:rFonts w:ascii="Arial" w:eastAsia="Arial" w:hAnsi="Arial"/>
                          <w:color w:val="000000"/>
                          <w:spacing w:val="-1"/>
                          <w:sz w:val="18"/>
                          <w:lang w:val="en-US"/>
                        </w:rPr>
                        <w:tab/>
                        <w:delText>10</w:delText>
                      </w:r>
                    </w:del>
                  </w:p>
                </w:txbxContent>
              </v:textbox>
              <w10:wrap type="square" anchorx="page" anchory="page"/>
            </v:shape>
          </w:pict>
        </w:r>
        <w:r>
          <w:pict w14:anchorId="60207827">
            <v:line id="_x0000_s2202" style="position:absolute;z-index:251839488;mso-position-horizontal-relative:page;mso-position-vertical-relative:page" from="53.05pt,757.2pt" to="490.6pt,757.2pt" strokecolor="#f16421" strokeweight="1.2pt">
              <w10:wrap anchorx="page" anchory="page"/>
            </v:line>
          </w:pict>
        </w:r>
        <w:r>
          <w:pict w14:anchorId="58AE52FF">
            <v:line id="_x0000_s2203" style="position:absolute;z-index:251840512;mso-position-horizontal-relative:page;mso-position-vertical-relative:page" from="468pt,791.75pt" to="594.05pt,791.75pt" strokecolor="#ecfefe" strokeweight="1.9pt">
              <v:stroke linestyle="thinThin"/>
              <w10:wrap anchorx="page" anchory="page"/>
            </v:line>
          </w:pict>
        </w:r>
        <w:r>
          <w:pict w14:anchorId="32B2F0E1">
            <v:line id="_x0000_s2204" style="position:absolute;z-index:251841536;mso-position-horizontal-relative:page;mso-position-vertical-relative:page" from="468pt,793.45pt" to="594.05pt,793.45pt" strokecolor="#fffed9" strokeweight="1.45pt">
              <v:stroke linestyle="thinThin"/>
              <w10:wrap anchorx="page" anchory="page"/>
            </v:line>
          </w:pict>
        </w:r>
        <w:r>
          <w:pict w14:anchorId="15CFC554">
            <v:line id="_x0000_s2205" style="position:absolute;z-index:251842560;mso-position-horizontal-relative:page;mso-position-vertical-relative:page" from="468pt,795.1pt" to="594.05pt,795.1pt" strokecolor="#fdf6f8" strokeweight="3.85pt">
              <v:stroke linestyle="thinThin"/>
              <w10:wrap anchorx="page" anchory="page"/>
            </v:line>
          </w:pict>
        </w:r>
        <w:r>
          <w:pict w14:anchorId="5ED1D5F8">
            <v:line id="_x0000_s2206" style="position:absolute;z-index:251843584;mso-position-horizontal-relative:page;mso-position-vertical-relative:page" from="468pt,794.9pt" to="594.05pt,794.9pt" strokecolor="#fed887" strokeweight="1.9pt">
              <v:stroke linestyle="thinThin"/>
              <w10:wrap anchorx="page" anchory="page"/>
            </v:line>
          </w:pict>
        </w:r>
        <w:r>
          <w:pict w14:anchorId="330A7C9C">
            <v:line id="_x0000_s2207" style="position:absolute;z-index:251844608;mso-position-horizontal-relative:page;mso-position-vertical-relative:page" from="468pt,794.9pt" to="594.05pt,794.9pt" strokecolor="#fffed9" strokeweight=".5pt">
              <w10:wrap anchorx="page" anchory="page"/>
            </v:line>
          </w:pict>
        </w:r>
        <w:r>
          <w:pict w14:anchorId="345B4DA1">
            <v:line id="_x0000_s2208" style="position:absolute;z-index:251845632;mso-position-horizontal-relative:page;mso-position-vertical-relative:page" from="0,830.15pt" to="405.9pt,830.15pt" strokecolor="#fffed9" strokeweight="2.9pt">
              <v:stroke linestyle="thinThin"/>
              <w10:wrap anchorx="page" anchory="page"/>
            </v:line>
          </w:pict>
        </w:r>
        <w:r>
          <w:pict w14:anchorId="2DBDF4FA">
            <v:line id="_x0000_s2209" style="position:absolute;z-index:251846656;mso-position-horizontal-relative:page;mso-position-vertical-relative:page" from="0,828pt" to="405.9pt,828pt" strokecolor="#fffed9" strokeweight="1.45pt">
              <v:stroke linestyle="thinThin"/>
              <w10:wrap anchorx="page" anchory="page"/>
            </v:line>
          </w:pict>
        </w:r>
      </w:del>
    </w:p>
    <w:tbl>
      <w:tblPr>
        <w:tblStyle w:val="ListTable2-Accent1"/>
        <w:tblW w:w="10307" w:type="dxa"/>
        <w:tblInd w:w="1134" w:type="dxa"/>
        <w:tblLook w:val="04A0" w:firstRow="1" w:lastRow="0" w:firstColumn="1" w:lastColumn="0" w:noHBand="0" w:noVBand="1"/>
      </w:tblPr>
      <w:tblGrid>
        <w:gridCol w:w="1717"/>
        <w:gridCol w:w="1294"/>
        <w:gridCol w:w="856"/>
        <w:gridCol w:w="4637"/>
        <w:gridCol w:w="933"/>
        <w:gridCol w:w="870"/>
      </w:tblGrid>
      <w:tr w:rsidR="00115830" w:rsidRPr="008E46FB" w14:paraId="76A9D0F6" w14:textId="77777777" w:rsidTr="00186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6B9F792" w14:textId="77777777" w:rsidR="00115830" w:rsidRPr="008E46FB" w:rsidRDefault="00115830" w:rsidP="004A4F1E">
            <w:pPr>
              <w:rPr>
                <w:lang w:val="en-US"/>
              </w:rPr>
            </w:pPr>
            <w:r w:rsidRPr="008E46FB">
              <w:rPr>
                <w:lang w:val="en-US"/>
              </w:rPr>
              <w:t>Field Name</w:t>
            </w:r>
          </w:p>
        </w:tc>
        <w:tc>
          <w:tcPr>
            <w:tcW w:w="0" w:type="auto"/>
          </w:tcPr>
          <w:p w14:paraId="575B9E7D" w14:textId="77777777" w:rsidR="00115830" w:rsidRPr="008E46FB" w:rsidRDefault="00115830" w:rsidP="004A4F1E">
            <w:pPr>
              <w:cnfStyle w:val="100000000000" w:firstRow="1" w:lastRow="0" w:firstColumn="0" w:lastColumn="0" w:oddVBand="0" w:evenVBand="0" w:oddHBand="0" w:evenHBand="0" w:firstRowFirstColumn="0" w:firstRowLastColumn="0" w:lastRowFirstColumn="0" w:lastRowLastColumn="0"/>
              <w:rPr>
                <w:lang w:val="en-US"/>
              </w:rPr>
            </w:pPr>
            <w:r w:rsidRPr="008E46FB">
              <w:rPr>
                <w:lang w:val="en-US"/>
              </w:rPr>
              <w:t>Start Position</w:t>
            </w:r>
          </w:p>
        </w:tc>
        <w:tc>
          <w:tcPr>
            <w:tcW w:w="0" w:type="auto"/>
            <w:cellIns w:id="1115" w:author="Stuart McLarnon (NESO)" w:date="2024-11-19T13:05:00Z"/>
          </w:tcPr>
          <w:p w14:paraId="70DC0463" w14:textId="77777777" w:rsidR="00115830" w:rsidRPr="008E46FB" w:rsidRDefault="00115830" w:rsidP="004A4F1E">
            <w:pPr>
              <w:cnfStyle w:val="100000000000" w:firstRow="1" w:lastRow="0" w:firstColumn="0" w:lastColumn="0" w:oddVBand="0" w:evenVBand="0" w:oddHBand="0" w:evenHBand="0" w:firstRowFirstColumn="0" w:firstRowLastColumn="0" w:lastRowFirstColumn="0" w:lastRowLastColumn="0"/>
              <w:rPr>
                <w:lang w:val="en-US"/>
              </w:rPr>
            </w:pPr>
            <w:ins w:id="1116" w:author="Stuart McLarnon (NESO)" w:date="2024-11-19T13:05:00Z">
              <w:r w:rsidRPr="008E46FB">
                <w:rPr>
                  <w:lang w:val="en-US"/>
                </w:rPr>
                <w:t>Field Size</w:t>
              </w:r>
            </w:ins>
          </w:p>
        </w:tc>
        <w:tc>
          <w:tcPr>
            <w:tcW w:w="4637" w:type="dxa"/>
          </w:tcPr>
          <w:p w14:paraId="1853B531" w14:textId="77777777" w:rsidR="00E1101E" w:rsidRDefault="00000000">
            <w:pPr>
              <w:tabs>
                <w:tab w:val="left" w:pos="720"/>
              </w:tabs>
              <w:spacing w:before="42" w:line="230" w:lineRule="exact"/>
              <w:ind w:left="144"/>
              <w:textAlignment w:val="baseline"/>
              <w:cnfStyle w:val="100000000000" w:firstRow="1" w:lastRow="0" w:firstColumn="0" w:lastColumn="0" w:oddVBand="0" w:evenVBand="0" w:oddHBand="0" w:evenHBand="0" w:firstRowFirstColumn="0" w:firstRowLastColumn="0" w:lastRowFirstColumn="0" w:lastRowLastColumn="0"/>
              <w:rPr>
                <w:del w:id="1117" w:author="Stuart McLarnon (NESO)" w:date="2024-11-19T13:05:00Z"/>
                <w:rFonts w:ascii="Arial" w:eastAsia="Arial" w:hAnsi="Arial"/>
                <w:b w:val="0"/>
                <w:color w:val="626361"/>
                <w:sz w:val="20"/>
              </w:rPr>
            </w:pPr>
            <w:del w:id="1118" w:author="Stuart McLarnon (NESO)" w:date="2024-11-19T13:05:00Z">
              <w:r>
                <w:rPr>
                  <w:rFonts w:ascii="Arial" w:eastAsia="Arial" w:hAnsi="Arial"/>
                  <w:color w:val="626361"/>
                  <w:sz w:val="20"/>
                  <w:lang w:val="en-US"/>
                </w:rPr>
                <w:delText>Field</w:delText>
              </w:r>
              <w:r>
                <w:rPr>
                  <w:rFonts w:ascii="Arial" w:eastAsia="Arial" w:hAnsi="Arial"/>
                  <w:color w:val="626361"/>
                  <w:sz w:val="20"/>
                  <w:lang w:val="en-US"/>
                </w:rPr>
                <w:tab/>
              </w:r>
            </w:del>
            <w:r w:rsidR="00115830" w:rsidRPr="008E46FB">
              <w:rPr>
                <w:lang w:val="en-US"/>
              </w:rPr>
              <w:t>Description</w:t>
            </w:r>
          </w:p>
          <w:p w14:paraId="43A14825" w14:textId="5E5AE048" w:rsidR="00115830" w:rsidRPr="008E46FB" w:rsidRDefault="00000000" w:rsidP="004A4F1E">
            <w:pPr>
              <w:cnfStyle w:val="100000000000" w:firstRow="1" w:lastRow="0" w:firstColumn="0" w:lastColumn="0" w:oddVBand="0" w:evenVBand="0" w:oddHBand="0" w:evenHBand="0" w:firstRowFirstColumn="0" w:firstRowLastColumn="0" w:lastRowFirstColumn="0" w:lastRowLastColumn="0"/>
              <w:rPr>
                <w:lang w:val="en-US"/>
              </w:rPr>
            </w:pPr>
            <w:del w:id="1119" w:author="Stuart McLarnon (NESO)" w:date="2024-11-19T13:05:00Z">
              <w:r>
                <w:rPr>
                  <w:rFonts w:ascii="Arial" w:eastAsia="Arial" w:hAnsi="Arial"/>
                  <w:color w:val="626361"/>
                  <w:sz w:val="20"/>
                  <w:lang w:val="en-US"/>
                </w:rPr>
                <w:delText>Size</w:delText>
              </w:r>
            </w:del>
          </w:p>
        </w:tc>
        <w:tc>
          <w:tcPr>
            <w:tcW w:w="0" w:type="auto"/>
          </w:tcPr>
          <w:p w14:paraId="1D5988CA" w14:textId="77777777" w:rsidR="00115830" w:rsidRPr="008E46FB" w:rsidRDefault="00115830" w:rsidP="004A4F1E">
            <w:pPr>
              <w:cnfStyle w:val="100000000000" w:firstRow="1" w:lastRow="0" w:firstColumn="0" w:lastColumn="0" w:oddVBand="0" w:evenVBand="0" w:oddHBand="0" w:evenHBand="0" w:firstRowFirstColumn="0" w:firstRowLastColumn="0" w:lastRowFirstColumn="0" w:lastRowLastColumn="0"/>
              <w:rPr>
                <w:lang w:val="en-US"/>
              </w:rPr>
            </w:pPr>
            <w:r w:rsidRPr="008E46FB">
              <w:rPr>
                <w:lang w:val="en-US"/>
              </w:rPr>
              <w:t>Valid Type</w:t>
            </w:r>
          </w:p>
        </w:tc>
        <w:tc>
          <w:tcPr>
            <w:tcW w:w="0" w:type="auto"/>
          </w:tcPr>
          <w:p w14:paraId="0EE15C97" w14:textId="77777777" w:rsidR="00115830" w:rsidRPr="008E46FB" w:rsidRDefault="00115830" w:rsidP="004A4F1E">
            <w:pPr>
              <w:cnfStyle w:val="100000000000" w:firstRow="1" w:lastRow="0" w:firstColumn="0" w:lastColumn="0" w:oddVBand="0" w:evenVBand="0" w:oddHBand="0" w:evenHBand="0" w:firstRowFirstColumn="0" w:firstRowLastColumn="0" w:lastRowFirstColumn="0" w:lastRowLastColumn="0"/>
              <w:rPr>
                <w:lang w:val="en-US"/>
              </w:rPr>
            </w:pPr>
            <w:r w:rsidRPr="008E46FB">
              <w:rPr>
                <w:lang w:val="en-US"/>
              </w:rPr>
              <w:t>Error Flag</w:t>
            </w:r>
          </w:p>
        </w:tc>
      </w:tr>
      <w:tr w:rsidR="00115830" w:rsidRPr="008E46FB" w14:paraId="5DEFFBAD"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BC271D7" w14:textId="77777777" w:rsidR="00115830" w:rsidRPr="008E46FB" w:rsidRDefault="00115830" w:rsidP="004A4F1E">
            <w:pPr>
              <w:rPr>
                <w:b w:val="0"/>
                <w:bCs w:val="0"/>
                <w:lang w:val="en-US"/>
              </w:rPr>
            </w:pPr>
            <w:r w:rsidRPr="00125421">
              <w:rPr>
                <w:rFonts w:eastAsia="Arial"/>
                <w:b w:val="0"/>
                <w:bCs w:val="0"/>
              </w:rPr>
              <w:t>Name</w:t>
            </w:r>
          </w:p>
        </w:tc>
        <w:tc>
          <w:tcPr>
            <w:tcW w:w="0" w:type="auto"/>
          </w:tcPr>
          <w:p w14:paraId="1D962457"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A32D1E">
              <w:rPr>
                <w:rFonts w:eastAsia="Arial"/>
              </w:rPr>
              <w:t>1</w:t>
            </w:r>
          </w:p>
        </w:tc>
        <w:tc>
          <w:tcPr>
            <w:tcW w:w="0" w:type="auto"/>
            <w:cellIns w:id="1120" w:author="Stuart McLarnon (NESO)" w:date="2024-11-19T13:05:00Z"/>
          </w:tcPr>
          <w:p w14:paraId="23FCF25A"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ins w:id="1121" w:author="Stuart McLarnon (NESO)" w:date="2024-11-19T13:05:00Z">
              <w:r>
                <w:rPr>
                  <w:lang w:val="en-US"/>
                </w:rPr>
                <w:t>9</w:t>
              </w:r>
            </w:ins>
          </w:p>
        </w:tc>
        <w:tc>
          <w:tcPr>
            <w:tcW w:w="4637" w:type="dxa"/>
          </w:tcPr>
          <w:p w14:paraId="39EA2AE1" w14:textId="5F5B0EEF" w:rsidR="00115830" w:rsidRPr="008E46FB"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1122" w:author="Stuart McLarnon (NESO)" w:date="2024-11-19T13:05:00Z">
              <w:r>
                <w:rPr>
                  <w:rFonts w:ascii="Arial" w:eastAsia="Arial" w:hAnsi="Arial"/>
                  <w:color w:val="626361"/>
                  <w:sz w:val="20"/>
                  <w:lang w:val="en-US"/>
                </w:rPr>
                <w:delText>9</w:delText>
              </w:r>
              <w:r>
                <w:rPr>
                  <w:rFonts w:ascii="Arial" w:eastAsia="Arial" w:hAnsi="Arial"/>
                  <w:color w:val="626361"/>
                  <w:sz w:val="20"/>
                  <w:lang w:val="en-US"/>
                </w:rPr>
                <w:tab/>
              </w:r>
            </w:del>
            <w:r w:rsidR="00115830" w:rsidRPr="00145D56">
              <w:rPr>
                <w:lang w:val="en-US"/>
              </w:rPr>
              <w:t>BM Unit Name</w:t>
            </w:r>
          </w:p>
        </w:tc>
        <w:tc>
          <w:tcPr>
            <w:tcW w:w="0" w:type="auto"/>
          </w:tcPr>
          <w:p w14:paraId="677BDED1"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All</w:t>
            </w:r>
          </w:p>
        </w:tc>
        <w:tc>
          <w:tcPr>
            <w:tcW w:w="0" w:type="auto"/>
          </w:tcPr>
          <w:p w14:paraId="161FD30B"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p>
        </w:tc>
      </w:tr>
      <w:tr w:rsidR="00115830" w:rsidRPr="008E46FB" w14:paraId="785A5340" w14:textId="77777777" w:rsidTr="00186A2A">
        <w:tc>
          <w:tcPr>
            <w:cnfStyle w:val="001000000000" w:firstRow="0" w:lastRow="0" w:firstColumn="1" w:lastColumn="0" w:oddVBand="0" w:evenVBand="0" w:oddHBand="0" w:evenHBand="0" w:firstRowFirstColumn="0" w:firstRowLastColumn="0" w:lastRowFirstColumn="0" w:lastRowLastColumn="0"/>
            <w:tcW w:w="0" w:type="auto"/>
          </w:tcPr>
          <w:p w14:paraId="5A96FBE8" w14:textId="77777777" w:rsidR="00115830" w:rsidRPr="008E46FB" w:rsidRDefault="00115830" w:rsidP="004A4F1E">
            <w:pPr>
              <w:rPr>
                <w:b w:val="0"/>
                <w:bCs w:val="0"/>
                <w:lang w:val="en-US"/>
              </w:rPr>
            </w:pPr>
            <w:r w:rsidRPr="00125421">
              <w:rPr>
                <w:rFonts w:eastAsia="Arial"/>
                <w:b w:val="0"/>
                <w:bCs w:val="0"/>
              </w:rPr>
              <w:t>Ref Number</w:t>
            </w:r>
          </w:p>
        </w:tc>
        <w:tc>
          <w:tcPr>
            <w:tcW w:w="0" w:type="auto"/>
          </w:tcPr>
          <w:p w14:paraId="6D4AC7DF"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A32D1E">
              <w:rPr>
                <w:rFonts w:eastAsia="Arial"/>
              </w:rPr>
              <w:t>11</w:t>
            </w:r>
          </w:p>
        </w:tc>
        <w:tc>
          <w:tcPr>
            <w:tcW w:w="0" w:type="auto"/>
            <w:cellIns w:id="1123" w:author="Stuart McLarnon (NESO)" w:date="2024-11-19T13:05:00Z"/>
          </w:tcPr>
          <w:p w14:paraId="68E2B8FC"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ins w:id="1124" w:author="Stuart McLarnon (NESO)" w:date="2024-11-19T13:05:00Z">
              <w:r>
                <w:rPr>
                  <w:lang w:val="en-US"/>
                </w:rPr>
                <w:t>10</w:t>
              </w:r>
            </w:ins>
          </w:p>
        </w:tc>
        <w:tc>
          <w:tcPr>
            <w:tcW w:w="4637" w:type="dxa"/>
          </w:tcPr>
          <w:p w14:paraId="5CDF88DE" w14:textId="4358CC6D" w:rsidR="00115830" w:rsidRPr="008E46FB"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1125" w:author="Stuart McLarnon (NESO)" w:date="2024-11-19T13:05:00Z">
              <w:r>
                <w:rPr>
                  <w:rFonts w:ascii="Arial" w:eastAsia="Arial" w:hAnsi="Arial"/>
                  <w:color w:val="626361"/>
                  <w:sz w:val="20"/>
                  <w:lang w:val="en-US"/>
                </w:rPr>
                <w:delText>10</w:delText>
              </w:r>
              <w:r>
                <w:rPr>
                  <w:rFonts w:ascii="Arial" w:eastAsia="Arial" w:hAnsi="Arial"/>
                  <w:color w:val="626361"/>
                  <w:sz w:val="20"/>
                  <w:lang w:val="en-US"/>
                </w:rPr>
                <w:tab/>
              </w:r>
            </w:del>
            <w:r w:rsidR="00115830" w:rsidRPr="00145D56">
              <w:rPr>
                <w:lang w:val="en-US"/>
              </w:rPr>
              <w:t>Instruction Reference Number</w:t>
            </w:r>
          </w:p>
        </w:tc>
        <w:tc>
          <w:tcPr>
            <w:tcW w:w="0" w:type="auto"/>
          </w:tcPr>
          <w:p w14:paraId="06928704"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6D0A6E">
              <w:rPr>
                <w:lang w:val="en-US"/>
              </w:rPr>
              <w:t>All</w:t>
            </w:r>
          </w:p>
        </w:tc>
        <w:tc>
          <w:tcPr>
            <w:tcW w:w="0" w:type="auto"/>
          </w:tcPr>
          <w:p w14:paraId="3E525A2D"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p>
        </w:tc>
      </w:tr>
      <w:tr w:rsidR="00115830" w:rsidRPr="008E46FB" w14:paraId="210C1206"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C38B576" w14:textId="77777777" w:rsidR="00115830" w:rsidRPr="008E46FB" w:rsidRDefault="00115830" w:rsidP="004A4F1E">
            <w:pPr>
              <w:rPr>
                <w:b w:val="0"/>
                <w:bCs w:val="0"/>
                <w:lang w:val="en-US"/>
              </w:rPr>
            </w:pPr>
            <w:r w:rsidRPr="00125421">
              <w:rPr>
                <w:rFonts w:eastAsia="Arial"/>
                <w:b w:val="0"/>
                <w:bCs w:val="0"/>
              </w:rPr>
              <w:t>Log Time</w:t>
            </w:r>
          </w:p>
        </w:tc>
        <w:tc>
          <w:tcPr>
            <w:tcW w:w="0" w:type="auto"/>
          </w:tcPr>
          <w:p w14:paraId="66964968"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A32D1E">
              <w:rPr>
                <w:rFonts w:eastAsia="Arial"/>
              </w:rPr>
              <w:t>22</w:t>
            </w:r>
          </w:p>
        </w:tc>
        <w:tc>
          <w:tcPr>
            <w:tcW w:w="0" w:type="auto"/>
            <w:cellIns w:id="1126" w:author="Stuart McLarnon (NESO)" w:date="2024-11-19T13:05:00Z"/>
          </w:tcPr>
          <w:p w14:paraId="2E8AF6F2"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ins w:id="1127" w:author="Stuart McLarnon (NESO)" w:date="2024-11-19T13:05:00Z">
              <w:r>
                <w:rPr>
                  <w:lang w:val="en-US"/>
                </w:rPr>
                <w:t xml:space="preserve">17 </w:t>
              </w:r>
            </w:ins>
          </w:p>
        </w:tc>
        <w:tc>
          <w:tcPr>
            <w:tcW w:w="4637" w:type="dxa"/>
          </w:tcPr>
          <w:p w14:paraId="2430656D" w14:textId="40A75720" w:rsidR="00115830" w:rsidRPr="008E46FB"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1128" w:author="Stuart McLarnon (NESO)" w:date="2024-11-19T13:05:00Z">
              <w:r>
                <w:rPr>
                  <w:rFonts w:ascii="Arial" w:eastAsia="Arial" w:hAnsi="Arial"/>
                  <w:color w:val="626361"/>
                  <w:sz w:val="20"/>
                  <w:lang w:val="en-US"/>
                </w:rPr>
                <w:delText>17</w:delText>
              </w:r>
              <w:r>
                <w:rPr>
                  <w:rFonts w:ascii="Arial" w:eastAsia="Arial" w:hAnsi="Arial"/>
                  <w:color w:val="626361"/>
                  <w:sz w:val="20"/>
                  <w:lang w:val="en-US"/>
                </w:rPr>
                <w:tab/>
              </w:r>
            </w:del>
            <w:r w:rsidR="00115830" w:rsidRPr="00845EE0">
              <w:rPr>
                <w:lang w:val="en-US"/>
              </w:rPr>
              <w:t>Time message logged by originating process</w:t>
            </w:r>
          </w:p>
        </w:tc>
        <w:tc>
          <w:tcPr>
            <w:tcW w:w="0" w:type="auto"/>
          </w:tcPr>
          <w:p w14:paraId="6FAFD352"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6D0A6E">
              <w:rPr>
                <w:lang w:val="en-US"/>
              </w:rPr>
              <w:t>All</w:t>
            </w:r>
          </w:p>
        </w:tc>
        <w:tc>
          <w:tcPr>
            <w:tcW w:w="0" w:type="auto"/>
          </w:tcPr>
          <w:p w14:paraId="474AF0FE"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p>
        </w:tc>
      </w:tr>
      <w:tr w:rsidR="00115830" w:rsidRPr="008E46FB" w14:paraId="3FE006C6" w14:textId="77777777" w:rsidTr="00186A2A">
        <w:tc>
          <w:tcPr>
            <w:cnfStyle w:val="001000000000" w:firstRow="0" w:lastRow="0" w:firstColumn="1" w:lastColumn="0" w:oddVBand="0" w:evenVBand="0" w:oddHBand="0" w:evenHBand="0" w:firstRowFirstColumn="0" w:firstRowLastColumn="0" w:lastRowFirstColumn="0" w:lastRowLastColumn="0"/>
            <w:tcW w:w="0" w:type="auto"/>
          </w:tcPr>
          <w:p w14:paraId="671C2A2C" w14:textId="5AA9E8D8" w:rsidR="00115830" w:rsidRPr="00125421" w:rsidDel="0089316B" w:rsidRDefault="00115830" w:rsidP="00BA34FC">
            <w:pPr>
              <w:spacing w:before="41" w:line="229" w:lineRule="exact"/>
              <w:mirrorIndents/>
              <w:textAlignment w:val="baseline"/>
              <w:rPr>
                <w:del w:id="1129" w:author="Stuart McLarnon (NESO)" w:date="2025-01-22T11:38:00Z" w16du:dateUtc="2025-01-22T11:38:00Z"/>
                <w:rFonts w:eastAsia="Arial"/>
                <w:b w:val="0"/>
                <w:bCs w:val="0"/>
              </w:rPr>
            </w:pPr>
            <w:r w:rsidRPr="00125421">
              <w:rPr>
                <w:rFonts w:eastAsia="Arial"/>
                <w:b w:val="0"/>
                <w:bCs w:val="0"/>
              </w:rPr>
              <w:lastRenderedPageBreak/>
              <w:t>Start</w:t>
            </w:r>
          </w:p>
          <w:p w14:paraId="3E8ACA74" w14:textId="6B6C9288" w:rsidR="00115830" w:rsidRPr="008E46FB" w:rsidRDefault="0089316B">
            <w:pPr>
              <w:spacing w:before="41" w:line="229" w:lineRule="exact"/>
              <w:mirrorIndents/>
              <w:textAlignment w:val="baseline"/>
              <w:rPr>
                <w:b w:val="0"/>
                <w:bCs w:val="0"/>
                <w:lang w:val="en-US"/>
              </w:rPr>
              <w:pPrChange w:id="1130" w:author="Stuart McLarnon (NESO)" w:date="2025-01-22T11:38:00Z" w16du:dateUtc="2025-01-22T11:38:00Z">
                <w:pPr/>
              </w:pPrChange>
            </w:pPr>
            <w:ins w:id="1131" w:author="Stuart McLarnon (NESO)" w:date="2025-01-22T11:38:00Z" w16du:dateUtc="2025-01-22T11:38:00Z">
              <w:r>
                <w:rPr>
                  <w:rFonts w:eastAsia="Arial"/>
                  <w:b w:val="0"/>
                  <w:bCs w:val="0"/>
                </w:rPr>
                <w:t xml:space="preserve"> </w:t>
              </w:r>
            </w:ins>
            <w:r w:rsidR="00115830" w:rsidRPr="00125421">
              <w:rPr>
                <w:rFonts w:eastAsia="Arial"/>
                <w:b w:val="0"/>
                <w:bCs w:val="0"/>
              </w:rPr>
              <w:t>Instruction Code</w:t>
            </w:r>
          </w:p>
        </w:tc>
        <w:tc>
          <w:tcPr>
            <w:tcW w:w="0" w:type="auto"/>
          </w:tcPr>
          <w:p w14:paraId="6D859044"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A32D1E">
              <w:rPr>
                <w:rFonts w:eastAsia="Arial"/>
              </w:rPr>
              <w:t>40</w:t>
            </w:r>
          </w:p>
        </w:tc>
        <w:tc>
          <w:tcPr>
            <w:tcW w:w="0" w:type="auto"/>
            <w:cellIns w:id="1132" w:author="Stuart McLarnon (NESO)" w:date="2024-11-19T13:05:00Z"/>
          </w:tcPr>
          <w:p w14:paraId="37FC6F86"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ins w:id="1133" w:author="Stuart McLarnon (NESO)" w:date="2024-11-19T13:05:00Z">
              <w:r>
                <w:rPr>
                  <w:lang w:val="en-US"/>
                </w:rPr>
                <w:t>5</w:t>
              </w:r>
            </w:ins>
          </w:p>
        </w:tc>
        <w:tc>
          <w:tcPr>
            <w:tcW w:w="4637" w:type="dxa"/>
          </w:tcPr>
          <w:p w14:paraId="6A4F3408" w14:textId="6EC6452F" w:rsidR="00115830" w:rsidRPr="008E46FB"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1134" w:author="Stuart McLarnon (NESO)" w:date="2024-11-19T13:05:00Z">
              <w:r>
                <w:rPr>
                  <w:rFonts w:ascii="Arial" w:eastAsia="Arial" w:hAnsi="Arial"/>
                  <w:color w:val="626361"/>
                  <w:sz w:val="20"/>
                  <w:lang w:val="en-US"/>
                </w:rPr>
                <w:delText>5</w:delText>
              </w:r>
              <w:r>
                <w:rPr>
                  <w:rFonts w:ascii="Arial" w:eastAsia="Arial" w:hAnsi="Arial"/>
                  <w:color w:val="626361"/>
                  <w:sz w:val="20"/>
                  <w:lang w:val="en-US"/>
                </w:rPr>
                <w:tab/>
              </w:r>
            </w:del>
            <w:r w:rsidR="00115830" w:rsidRPr="00845EE0">
              <w:rPr>
                <w:lang w:val="en-US"/>
              </w:rPr>
              <w:t>This may be one of the following codes SYN, HTS or the numeric value 0.</w:t>
            </w:r>
          </w:p>
        </w:tc>
        <w:tc>
          <w:tcPr>
            <w:tcW w:w="0" w:type="auto"/>
          </w:tcPr>
          <w:p w14:paraId="7B8BF443"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N, T</w:t>
            </w:r>
          </w:p>
        </w:tc>
        <w:tc>
          <w:tcPr>
            <w:tcW w:w="0" w:type="auto"/>
          </w:tcPr>
          <w:p w14:paraId="4326BAFB"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p>
        </w:tc>
      </w:tr>
      <w:tr w:rsidR="00115830" w:rsidRPr="008E46FB" w14:paraId="5589EB18"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70C0BC" w14:textId="77777777" w:rsidR="00115830" w:rsidRPr="008E46FB" w:rsidRDefault="00115830" w:rsidP="004A4F1E">
            <w:pPr>
              <w:rPr>
                <w:b w:val="0"/>
                <w:bCs w:val="0"/>
                <w:lang w:val="en-US"/>
              </w:rPr>
            </w:pPr>
            <w:r w:rsidRPr="00125421">
              <w:rPr>
                <w:rFonts w:eastAsia="Arial"/>
                <w:b w:val="0"/>
                <w:bCs w:val="0"/>
                <w:spacing w:val="-2"/>
              </w:rPr>
              <w:t>Start Reserve</w:t>
            </w:r>
          </w:p>
        </w:tc>
        <w:tc>
          <w:tcPr>
            <w:tcW w:w="0" w:type="auto"/>
          </w:tcPr>
          <w:p w14:paraId="509EA7DD"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A32D1E">
              <w:rPr>
                <w:rFonts w:eastAsia="Arial"/>
              </w:rPr>
              <w:t>46</w:t>
            </w:r>
          </w:p>
        </w:tc>
        <w:tc>
          <w:tcPr>
            <w:tcW w:w="0" w:type="auto"/>
            <w:cellIns w:id="1135" w:author="Stuart McLarnon (NESO)" w:date="2024-11-19T13:05:00Z"/>
          </w:tcPr>
          <w:p w14:paraId="719AB2A2"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ins w:id="1136" w:author="Stuart McLarnon (NESO)" w:date="2024-11-19T13:05:00Z">
              <w:r>
                <w:rPr>
                  <w:lang w:val="en-US"/>
                </w:rPr>
                <w:t>3</w:t>
              </w:r>
            </w:ins>
          </w:p>
        </w:tc>
        <w:tc>
          <w:tcPr>
            <w:tcW w:w="4637" w:type="dxa"/>
          </w:tcPr>
          <w:p w14:paraId="56C3D986" w14:textId="4758FEC1" w:rsidR="00115830" w:rsidRPr="008E46FB"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1137" w:author="Stuart McLarnon (NESO)" w:date="2024-11-19T13:05:00Z">
              <w:r>
                <w:rPr>
                  <w:rFonts w:ascii="Arial" w:eastAsia="Arial" w:hAnsi="Arial"/>
                  <w:color w:val="626361"/>
                  <w:sz w:val="20"/>
                  <w:lang w:val="en-US"/>
                </w:rPr>
                <w:delText>3</w:delText>
              </w:r>
              <w:r>
                <w:rPr>
                  <w:rFonts w:ascii="Arial" w:eastAsia="Arial" w:hAnsi="Arial"/>
                  <w:color w:val="626361"/>
                  <w:sz w:val="20"/>
                  <w:lang w:val="en-US"/>
                </w:rPr>
                <w:tab/>
              </w:r>
            </w:del>
            <w:r w:rsidR="00115830">
              <w:t>Not used.</w:t>
            </w:r>
          </w:p>
        </w:tc>
        <w:tc>
          <w:tcPr>
            <w:tcW w:w="0" w:type="auto"/>
          </w:tcPr>
          <w:p w14:paraId="327CE071"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6D0A6E">
              <w:rPr>
                <w:lang w:val="en-US"/>
              </w:rPr>
              <w:t>N, T</w:t>
            </w:r>
          </w:p>
        </w:tc>
        <w:tc>
          <w:tcPr>
            <w:tcW w:w="0" w:type="auto"/>
          </w:tcPr>
          <w:p w14:paraId="7BBB2511"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p>
        </w:tc>
      </w:tr>
      <w:tr w:rsidR="00115830" w:rsidRPr="008E46FB" w14:paraId="1D16D448" w14:textId="77777777" w:rsidTr="00186A2A">
        <w:tc>
          <w:tcPr>
            <w:cnfStyle w:val="001000000000" w:firstRow="0" w:lastRow="0" w:firstColumn="1" w:lastColumn="0" w:oddVBand="0" w:evenVBand="0" w:oddHBand="0" w:evenHBand="0" w:firstRowFirstColumn="0" w:firstRowLastColumn="0" w:lastRowFirstColumn="0" w:lastRowLastColumn="0"/>
            <w:tcW w:w="0" w:type="auto"/>
          </w:tcPr>
          <w:p w14:paraId="270CE38B" w14:textId="77777777" w:rsidR="00115830" w:rsidRPr="008E46FB" w:rsidRDefault="00115830" w:rsidP="004A4F1E">
            <w:pPr>
              <w:rPr>
                <w:b w:val="0"/>
                <w:bCs w:val="0"/>
                <w:lang w:val="en-US"/>
              </w:rPr>
            </w:pPr>
            <w:r w:rsidRPr="00125421">
              <w:rPr>
                <w:rFonts w:eastAsia="Arial"/>
                <w:b w:val="0"/>
                <w:bCs w:val="0"/>
              </w:rPr>
              <w:t>Start Time</w:t>
            </w:r>
          </w:p>
        </w:tc>
        <w:tc>
          <w:tcPr>
            <w:tcW w:w="0" w:type="auto"/>
          </w:tcPr>
          <w:p w14:paraId="34820D95"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A32D1E">
              <w:rPr>
                <w:rFonts w:eastAsia="Arial"/>
              </w:rPr>
              <w:t>50</w:t>
            </w:r>
          </w:p>
        </w:tc>
        <w:tc>
          <w:tcPr>
            <w:tcW w:w="0" w:type="auto"/>
            <w:cellIns w:id="1138" w:author="Stuart McLarnon (NESO)" w:date="2024-11-19T13:05:00Z"/>
          </w:tcPr>
          <w:p w14:paraId="7C4FEEE8"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ins w:id="1139" w:author="Stuart McLarnon (NESO)" w:date="2024-11-19T13:05:00Z">
              <w:r>
                <w:rPr>
                  <w:lang w:val="en-US"/>
                </w:rPr>
                <w:t>17</w:t>
              </w:r>
            </w:ins>
          </w:p>
        </w:tc>
        <w:tc>
          <w:tcPr>
            <w:tcW w:w="4637" w:type="dxa"/>
          </w:tcPr>
          <w:p w14:paraId="218D3C0F" w14:textId="3C32147F" w:rsidR="00115830" w:rsidRPr="008E46FB"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1140" w:author="Stuart McLarnon (NESO)" w:date="2024-11-19T13:05:00Z">
              <w:r>
                <w:rPr>
                  <w:rFonts w:ascii="Arial" w:eastAsia="Arial" w:hAnsi="Arial"/>
                  <w:color w:val="626361"/>
                  <w:sz w:val="20"/>
                  <w:lang w:val="en-US"/>
                </w:rPr>
                <w:delText>17</w:delText>
              </w:r>
              <w:r>
                <w:rPr>
                  <w:rFonts w:ascii="Arial" w:eastAsia="Arial" w:hAnsi="Arial"/>
                  <w:color w:val="626361"/>
                  <w:sz w:val="20"/>
                  <w:lang w:val="en-US"/>
                </w:rPr>
                <w:tab/>
              </w:r>
            </w:del>
            <w:r w:rsidR="00115830">
              <w:t>Start time of the instruction.</w:t>
            </w:r>
          </w:p>
        </w:tc>
        <w:tc>
          <w:tcPr>
            <w:tcW w:w="0" w:type="auto"/>
          </w:tcPr>
          <w:p w14:paraId="4245D601"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6D0A6E">
              <w:rPr>
                <w:lang w:val="en-US"/>
              </w:rPr>
              <w:t>N, T</w:t>
            </w:r>
          </w:p>
        </w:tc>
        <w:tc>
          <w:tcPr>
            <w:tcW w:w="0" w:type="auto"/>
          </w:tcPr>
          <w:p w14:paraId="0C2FB3F1"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p>
        </w:tc>
      </w:tr>
      <w:tr w:rsidR="00115830" w:rsidRPr="008E46FB" w14:paraId="31339296"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FDA9CAF" w14:textId="77777777" w:rsidR="00115830" w:rsidRPr="008E46FB" w:rsidRDefault="00115830" w:rsidP="004A4F1E">
            <w:pPr>
              <w:rPr>
                <w:b w:val="0"/>
                <w:bCs w:val="0"/>
                <w:lang w:val="en-US"/>
              </w:rPr>
            </w:pPr>
            <w:r w:rsidRPr="00125421">
              <w:rPr>
                <w:rFonts w:eastAsia="Arial"/>
                <w:b w:val="0"/>
                <w:bCs w:val="0"/>
              </w:rPr>
              <w:t>Reason Code</w:t>
            </w:r>
          </w:p>
        </w:tc>
        <w:tc>
          <w:tcPr>
            <w:tcW w:w="0" w:type="auto"/>
          </w:tcPr>
          <w:p w14:paraId="50B9A6D6"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A32D1E">
              <w:rPr>
                <w:rFonts w:eastAsia="Arial"/>
              </w:rPr>
              <w:t>68</w:t>
            </w:r>
          </w:p>
        </w:tc>
        <w:tc>
          <w:tcPr>
            <w:tcW w:w="0" w:type="auto"/>
            <w:cellIns w:id="1141" w:author="Stuart McLarnon (NESO)" w:date="2024-11-19T13:05:00Z"/>
          </w:tcPr>
          <w:p w14:paraId="7D424198"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ins w:id="1142" w:author="Stuart McLarnon (NESO)" w:date="2024-11-19T13:05:00Z">
              <w:r>
                <w:rPr>
                  <w:lang w:val="en-US"/>
                </w:rPr>
                <w:t>3</w:t>
              </w:r>
            </w:ins>
          </w:p>
        </w:tc>
        <w:tc>
          <w:tcPr>
            <w:tcW w:w="4637" w:type="dxa"/>
          </w:tcPr>
          <w:p w14:paraId="71DB6CF6" w14:textId="68491291" w:rsidR="00115830" w:rsidRPr="008E46FB"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1143" w:author="Stuart McLarnon (NESO)" w:date="2024-11-19T13:05:00Z">
              <w:r>
                <w:rPr>
                  <w:rFonts w:ascii="Arial" w:eastAsia="Arial" w:hAnsi="Arial"/>
                  <w:color w:val="626361"/>
                  <w:sz w:val="20"/>
                  <w:lang w:val="en-US"/>
                </w:rPr>
                <w:delText>3</w:delText>
              </w:r>
              <w:r>
                <w:rPr>
                  <w:rFonts w:ascii="Arial" w:eastAsia="Arial" w:hAnsi="Arial"/>
                  <w:color w:val="626361"/>
                  <w:sz w:val="20"/>
                  <w:lang w:val="en-US"/>
                </w:rPr>
                <w:tab/>
              </w:r>
            </w:del>
            <w:r w:rsidR="00115830">
              <w:t>Three character reason code applied to steam plant; the first character explains why the instruction was issued, the second character indicates whether the BM Unit is in frequency response mode.</w:t>
            </w:r>
          </w:p>
        </w:tc>
        <w:tc>
          <w:tcPr>
            <w:tcW w:w="0" w:type="auto"/>
          </w:tcPr>
          <w:p w14:paraId="09F0063E"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6D0A6E">
              <w:rPr>
                <w:lang w:val="en-US"/>
              </w:rPr>
              <w:t>N, T</w:t>
            </w:r>
          </w:p>
        </w:tc>
        <w:tc>
          <w:tcPr>
            <w:tcW w:w="0" w:type="auto"/>
          </w:tcPr>
          <w:p w14:paraId="582C2927"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p>
        </w:tc>
      </w:tr>
      <w:tr w:rsidR="00115830" w:rsidRPr="008E46FB" w14:paraId="5528541B" w14:textId="77777777" w:rsidTr="00186A2A">
        <w:tc>
          <w:tcPr>
            <w:cnfStyle w:val="001000000000" w:firstRow="0" w:lastRow="0" w:firstColumn="1" w:lastColumn="0" w:oddVBand="0" w:evenVBand="0" w:oddHBand="0" w:evenHBand="0" w:firstRowFirstColumn="0" w:firstRowLastColumn="0" w:lastRowFirstColumn="0" w:lastRowLastColumn="0"/>
            <w:tcW w:w="0" w:type="auto"/>
          </w:tcPr>
          <w:p w14:paraId="228B6108" w14:textId="77777777" w:rsidR="00115830" w:rsidRPr="00125421" w:rsidRDefault="00115830" w:rsidP="004A4F1E">
            <w:pPr>
              <w:rPr>
                <w:rFonts w:eastAsia="Arial"/>
                <w:b w:val="0"/>
                <w:bCs w:val="0"/>
              </w:rPr>
            </w:pPr>
            <w:r w:rsidRPr="00125421">
              <w:rPr>
                <w:rFonts w:eastAsia="Arial"/>
                <w:b w:val="0"/>
                <w:bCs w:val="0"/>
              </w:rPr>
              <w:t>Target Instruction Code</w:t>
            </w:r>
          </w:p>
        </w:tc>
        <w:tc>
          <w:tcPr>
            <w:tcW w:w="0" w:type="auto"/>
          </w:tcPr>
          <w:p w14:paraId="58162FE5" w14:textId="77777777" w:rsidR="00115830" w:rsidRPr="00A32D1E"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A32D1E">
              <w:rPr>
                <w:rFonts w:eastAsia="Arial"/>
              </w:rPr>
              <w:t>72</w:t>
            </w:r>
          </w:p>
        </w:tc>
        <w:tc>
          <w:tcPr>
            <w:tcW w:w="0" w:type="auto"/>
            <w:cellIns w:id="1144" w:author="Stuart McLarnon (NESO)" w:date="2024-11-19T13:05:00Z"/>
          </w:tcPr>
          <w:p w14:paraId="663842AD"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ins w:id="1145" w:author="Stuart McLarnon (NESO)" w:date="2024-11-19T13:05:00Z">
              <w:r>
                <w:rPr>
                  <w:lang w:val="en-US"/>
                </w:rPr>
                <w:t>5</w:t>
              </w:r>
            </w:ins>
          </w:p>
        </w:tc>
        <w:tc>
          <w:tcPr>
            <w:tcW w:w="4637" w:type="dxa"/>
          </w:tcPr>
          <w:p w14:paraId="1762C290" w14:textId="565A3AFD" w:rsidR="00115830" w:rsidRPr="008E46FB"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1146" w:author="Stuart McLarnon (NESO)" w:date="2024-11-19T13:05:00Z">
              <w:r>
                <w:rPr>
                  <w:rFonts w:ascii="Arial" w:eastAsia="Arial" w:hAnsi="Arial"/>
                  <w:color w:val="626361"/>
                  <w:sz w:val="20"/>
                  <w:lang w:val="en-US"/>
                </w:rPr>
                <w:delText>5</w:delText>
              </w:r>
              <w:r>
                <w:rPr>
                  <w:rFonts w:ascii="Arial" w:eastAsia="Arial" w:hAnsi="Arial"/>
                  <w:color w:val="626361"/>
                  <w:sz w:val="20"/>
                  <w:lang w:val="en-US"/>
                </w:rPr>
                <w:tab/>
              </w:r>
            </w:del>
            <w:r w:rsidR="00115830">
              <w:t>This may be one of the following codes OFF, HTS, CHS or the numeric value 0.</w:t>
            </w:r>
          </w:p>
        </w:tc>
        <w:tc>
          <w:tcPr>
            <w:tcW w:w="0" w:type="auto"/>
          </w:tcPr>
          <w:p w14:paraId="42CECE60"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6D0A6E">
              <w:rPr>
                <w:lang w:val="en-US"/>
              </w:rPr>
              <w:t>N, T</w:t>
            </w:r>
          </w:p>
        </w:tc>
        <w:tc>
          <w:tcPr>
            <w:tcW w:w="0" w:type="auto"/>
          </w:tcPr>
          <w:p w14:paraId="12D01E55"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p>
        </w:tc>
      </w:tr>
      <w:tr w:rsidR="00115830" w:rsidRPr="008E46FB" w14:paraId="3D8F142E"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72F769D" w14:textId="77777777" w:rsidR="00115830" w:rsidRPr="00125421" w:rsidRDefault="00115830" w:rsidP="004A4F1E">
            <w:pPr>
              <w:rPr>
                <w:rFonts w:eastAsia="Arial"/>
                <w:b w:val="0"/>
                <w:bCs w:val="0"/>
              </w:rPr>
            </w:pPr>
            <w:r w:rsidRPr="00125421">
              <w:rPr>
                <w:rFonts w:eastAsia="Arial"/>
                <w:b w:val="0"/>
                <w:bCs w:val="0"/>
              </w:rPr>
              <w:t>Target Reserve</w:t>
            </w:r>
          </w:p>
        </w:tc>
        <w:tc>
          <w:tcPr>
            <w:tcW w:w="0" w:type="auto"/>
          </w:tcPr>
          <w:p w14:paraId="42E6209A" w14:textId="77777777" w:rsidR="00115830" w:rsidRPr="00A32D1E"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A32D1E">
              <w:rPr>
                <w:lang w:val="en-US"/>
              </w:rPr>
              <w:t>78</w:t>
            </w:r>
          </w:p>
        </w:tc>
        <w:tc>
          <w:tcPr>
            <w:tcW w:w="0" w:type="auto"/>
            <w:cellIns w:id="1147" w:author="Stuart McLarnon (NESO)" w:date="2024-11-19T13:05:00Z"/>
          </w:tcPr>
          <w:p w14:paraId="117D9D4C"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ins w:id="1148" w:author="Stuart McLarnon (NESO)" w:date="2024-11-19T13:05:00Z">
              <w:r>
                <w:rPr>
                  <w:lang w:val="en-US"/>
                </w:rPr>
                <w:t>3</w:t>
              </w:r>
            </w:ins>
          </w:p>
        </w:tc>
        <w:tc>
          <w:tcPr>
            <w:tcW w:w="4637" w:type="dxa"/>
          </w:tcPr>
          <w:p w14:paraId="1B082EEC" w14:textId="5E95CE7B" w:rsidR="00115830" w:rsidRPr="008E46FB"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1149" w:author="Stuart McLarnon (NESO)" w:date="2024-11-19T13:05:00Z">
              <w:r>
                <w:rPr>
                  <w:rFonts w:ascii="Arial" w:eastAsia="Arial" w:hAnsi="Arial"/>
                  <w:color w:val="626361"/>
                  <w:sz w:val="20"/>
                  <w:lang w:val="en-US"/>
                </w:rPr>
                <w:delText>3</w:delText>
              </w:r>
              <w:r>
                <w:rPr>
                  <w:rFonts w:ascii="Arial" w:eastAsia="Arial" w:hAnsi="Arial"/>
                  <w:color w:val="626361"/>
                  <w:sz w:val="20"/>
                  <w:lang w:val="en-US"/>
                </w:rPr>
                <w:tab/>
              </w:r>
            </w:del>
            <w:r w:rsidR="00115830">
              <w:t>Not used.</w:t>
            </w:r>
          </w:p>
        </w:tc>
        <w:tc>
          <w:tcPr>
            <w:tcW w:w="0" w:type="auto"/>
          </w:tcPr>
          <w:p w14:paraId="23FCE40F"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r w:rsidRPr="006D0A6E">
              <w:rPr>
                <w:lang w:val="en-US"/>
              </w:rPr>
              <w:t>N, T</w:t>
            </w:r>
          </w:p>
        </w:tc>
        <w:tc>
          <w:tcPr>
            <w:tcW w:w="0" w:type="auto"/>
          </w:tcPr>
          <w:p w14:paraId="37C5E280"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lang w:val="en-US"/>
              </w:rPr>
            </w:pPr>
          </w:p>
        </w:tc>
      </w:tr>
      <w:tr w:rsidR="00115830" w:rsidRPr="008E46FB" w14:paraId="42342D14" w14:textId="77777777" w:rsidTr="00186A2A">
        <w:tc>
          <w:tcPr>
            <w:cnfStyle w:val="001000000000" w:firstRow="0" w:lastRow="0" w:firstColumn="1" w:lastColumn="0" w:oddVBand="0" w:evenVBand="0" w:oddHBand="0" w:evenHBand="0" w:firstRowFirstColumn="0" w:firstRowLastColumn="0" w:lastRowFirstColumn="0" w:lastRowLastColumn="0"/>
            <w:tcW w:w="0" w:type="auto"/>
            <w:vAlign w:val="center"/>
          </w:tcPr>
          <w:p w14:paraId="3505EDB9" w14:textId="77777777" w:rsidR="00115830" w:rsidRPr="00125421" w:rsidRDefault="00115830" w:rsidP="004A4F1E">
            <w:pPr>
              <w:rPr>
                <w:rFonts w:eastAsia="Arial"/>
                <w:b w:val="0"/>
                <w:bCs w:val="0"/>
              </w:rPr>
            </w:pPr>
            <w:r w:rsidRPr="00125421">
              <w:rPr>
                <w:rFonts w:eastAsia="Arial"/>
                <w:b w:val="0"/>
                <w:bCs w:val="0"/>
              </w:rPr>
              <w:t>Target Time</w:t>
            </w:r>
          </w:p>
        </w:tc>
        <w:tc>
          <w:tcPr>
            <w:tcW w:w="0" w:type="auto"/>
          </w:tcPr>
          <w:p w14:paraId="3F7D90D9" w14:textId="77777777" w:rsidR="00115830" w:rsidRPr="00A32D1E"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A32D1E">
              <w:rPr>
                <w:lang w:val="en-US"/>
              </w:rPr>
              <w:t>82</w:t>
            </w:r>
          </w:p>
        </w:tc>
        <w:tc>
          <w:tcPr>
            <w:tcW w:w="0" w:type="auto"/>
            <w:cellIns w:id="1150" w:author="Stuart McLarnon (NESO)" w:date="2024-11-19T13:05:00Z"/>
          </w:tcPr>
          <w:p w14:paraId="4F2AA8FA"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ins w:id="1151" w:author="Stuart McLarnon (NESO)" w:date="2024-11-19T13:05:00Z">
              <w:r>
                <w:rPr>
                  <w:lang w:val="en-US"/>
                </w:rPr>
                <w:t>17</w:t>
              </w:r>
            </w:ins>
          </w:p>
        </w:tc>
        <w:tc>
          <w:tcPr>
            <w:tcW w:w="4637" w:type="dxa"/>
          </w:tcPr>
          <w:p w14:paraId="32A157FC" w14:textId="341F24F8" w:rsidR="00115830" w:rsidRPr="008E46FB"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1152" w:author="Stuart McLarnon (NESO)" w:date="2024-11-19T13:05:00Z">
              <w:r>
                <w:rPr>
                  <w:rFonts w:ascii="Arial" w:eastAsia="Arial" w:hAnsi="Arial"/>
                  <w:color w:val="626361"/>
                  <w:sz w:val="20"/>
                  <w:lang w:val="en-US"/>
                </w:rPr>
                <w:delText>17</w:delText>
              </w:r>
              <w:r>
                <w:rPr>
                  <w:rFonts w:ascii="Arial" w:eastAsia="Arial" w:hAnsi="Arial"/>
                  <w:color w:val="626361"/>
                  <w:sz w:val="20"/>
                  <w:lang w:val="en-US"/>
                </w:rPr>
                <w:tab/>
              </w:r>
            </w:del>
            <w:r w:rsidR="00115830">
              <w:t>Target time of the instruction.</w:t>
            </w:r>
          </w:p>
        </w:tc>
        <w:tc>
          <w:tcPr>
            <w:tcW w:w="0" w:type="auto"/>
          </w:tcPr>
          <w:p w14:paraId="72B93E3A"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r w:rsidRPr="006D0A6E">
              <w:rPr>
                <w:lang w:val="en-US"/>
              </w:rPr>
              <w:t>N, T</w:t>
            </w:r>
          </w:p>
        </w:tc>
        <w:tc>
          <w:tcPr>
            <w:tcW w:w="0" w:type="auto"/>
          </w:tcPr>
          <w:p w14:paraId="4795358D"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lang w:val="en-US"/>
              </w:rPr>
            </w:pPr>
          </w:p>
        </w:tc>
      </w:tr>
      <w:tr w:rsidR="00115830" w:rsidRPr="008E46FB" w14:paraId="5A82F219" w14:textId="77777777" w:rsidTr="00186A2A">
        <w:trPr>
          <w:cnfStyle w:val="000000100000" w:firstRow="0" w:lastRow="0" w:firstColumn="0" w:lastColumn="0" w:oddVBand="0" w:evenVBand="0" w:oddHBand="1" w:evenHBand="0" w:firstRowFirstColumn="0" w:firstRowLastColumn="0" w:lastRowFirstColumn="0" w:lastRowLastColumn="0"/>
          <w:ins w:id="115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vAlign w:val="center"/>
          </w:tcPr>
          <w:p w14:paraId="66B21D59" w14:textId="77777777" w:rsidR="00115830" w:rsidRPr="00125421" w:rsidRDefault="00115830" w:rsidP="004A4F1E">
            <w:pPr>
              <w:rPr>
                <w:ins w:id="1154" w:author="Stuart McLarnon (NESO)" w:date="2024-11-19T13:05:00Z"/>
                <w:rFonts w:eastAsia="Arial"/>
                <w:b w:val="0"/>
                <w:bCs w:val="0"/>
              </w:rPr>
            </w:pPr>
            <w:ins w:id="1155" w:author="Stuart McLarnon (NESO)" w:date="2024-11-19T13:05:00Z">
              <w:r w:rsidRPr="00BE7E5B">
                <w:rPr>
                  <w:rFonts w:eastAsia="Arial"/>
                  <w:b w:val="0"/>
                  <w:bCs w:val="0"/>
                </w:rPr>
                <w:t>Error Code</w:t>
              </w:r>
            </w:ins>
          </w:p>
        </w:tc>
        <w:tc>
          <w:tcPr>
            <w:tcW w:w="0" w:type="auto"/>
          </w:tcPr>
          <w:p w14:paraId="5A1CCB4D" w14:textId="77777777" w:rsidR="00115830" w:rsidRPr="00A32D1E" w:rsidRDefault="00115830" w:rsidP="004A4F1E">
            <w:pPr>
              <w:cnfStyle w:val="000000100000" w:firstRow="0" w:lastRow="0" w:firstColumn="0" w:lastColumn="0" w:oddVBand="0" w:evenVBand="0" w:oddHBand="1" w:evenHBand="0" w:firstRowFirstColumn="0" w:firstRowLastColumn="0" w:lastRowFirstColumn="0" w:lastRowLastColumn="0"/>
              <w:rPr>
                <w:ins w:id="1156" w:author="Stuart McLarnon (NESO)" w:date="2024-11-19T13:05:00Z"/>
                <w:lang w:val="en-US"/>
              </w:rPr>
            </w:pPr>
            <w:ins w:id="1157" w:author="Stuart McLarnon (NESO)" w:date="2024-11-19T13:05:00Z">
              <w:r>
                <w:rPr>
                  <w:lang w:val="en-US"/>
                </w:rPr>
                <w:t>40, 100</w:t>
              </w:r>
            </w:ins>
          </w:p>
        </w:tc>
        <w:tc>
          <w:tcPr>
            <w:tcW w:w="0" w:type="auto"/>
          </w:tcPr>
          <w:p w14:paraId="1DB03F5D" w14:textId="77777777" w:rsidR="00115830" w:rsidRDefault="00115830" w:rsidP="004A4F1E">
            <w:pPr>
              <w:cnfStyle w:val="000000100000" w:firstRow="0" w:lastRow="0" w:firstColumn="0" w:lastColumn="0" w:oddVBand="0" w:evenVBand="0" w:oddHBand="1" w:evenHBand="0" w:firstRowFirstColumn="0" w:firstRowLastColumn="0" w:lastRowFirstColumn="0" w:lastRowLastColumn="0"/>
              <w:rPr>
                <w:ins w:id="1158" w:author="Stuart McLarnon (NESO)" w:date="2024-11-19T13:05:00Z"/>
                <w:lang w:val="en-US"/>
              </w:rPr>
            </w:pPr>
            <w:ins w:id="1159" w:author="Stuart McLarnon (NESO)" w:date="2024-11-19T13:05:00Z">
              <w:r>
                <w:rPr>
                  <w:lang w:val="en-US"/>
                </w:rPr>
                <w:t>4</w:t>
              </w:r>
            </w:ins>
          </w:p>
        </w:tc>
        <w:tc>
          <w:tcPr>
            <w:tcW w:w="4637" w:type="dxa"/>
          </w:tcPr>
          <w:p w14:paraId="0D7B85F7" w14:textId="77777777" w:rsidR="00115830" w:rsidRDefault="00115830" w:rsidP="004A4F1E">
            <w:pPr>
              <w:cnfStyle w:val="000000100000" w:firstRow="0" w:lastRow="0" w:firstColumn="0" w:lastColumn="0" w:oddVBand="0" w:evenVBand="0" w:oddHBand="1" w:evenHBand="0" w:firstRowFirstColumn="0" w:firstRowLastColumn="0" w:lastRowFirstColumn="0" w:lastRowLastColumn="0"/>
              <w:rPr>
                <w:ins w:id="1160" w:author="Stuart McLarnon (NESO)" w:date="2024-11-19T13:05:00Z"/>
              </w:rPr>
            </w:pPr>
            <w:ins w:id="1161" w:author="Stuart McLarnon (NESO)" w:date="2024-11-19T13:05:00Z">
              <w:r>
                <w:t>See Table 21 for meaning</w:t>
              </w:r>
            </w:ins>
          </w:p>
        </w:tc>
        <w:tc>
          <w:tcPr>
            <w:tcW w:w="0" w:type="auto"/>
          </w:tcPr>
          <w:p w14:paraId="56CF0A87"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ins w:id="1162" w:author="Stuart McLarnon (NESO)" w:date="2024-11-19T13:05:00Z"/>
                <w:lang w:val="en-US"/>
              </w:rPr>
            </w:pPr>
            <w:ins w:id="1163" w:author="Stuart McLarnon (NESO)" w:date="2024-11-19T13:05:00Z">
              <w:r>
                <w:rPr>
                  <w:lang w:val="en-US"/>
                </w:rPr>
                <w:t>Any</w:t>
              </w:r>
            </w:ins>
          </w:p>
        </w:tc>
        <w:tc>
          <w:tcPr>
            <w:tcW w:w="0" w:type="auto"/>
          </w:tcPr>
          <w:p w14:paraId="5FD3C6EA" w14:textId="77777777" w:rsidR="00115830" w:rsidRPr="008E46FB" w:rsidRDefault="00115830" w:rsidP="004A4F1E">
            <w:pPr>
              <w:cnfStyle w:val="000000100000" w:firstRow="0" w:lastRow="0" w:firstColumn="0" w:lastColumn="0" w:oddVBand="0" w:evenVBand="0" w:oddHBand="1" w:evenHBand="0" w:firstRowFirstColumn="0" w:firstRowLastColumn="0" w:lastRowFirstColumn="0" w:lastRowLastColumn="0"/>
              <w:rPr>
                <w:ins w:id="1164" w:author="Stuart McLarnon (NESO)" w:date="2024-11-19T13:05:00Z"/>
                <w:lang w:val="en-US"/>
              </w:rPr>
            </w:pPr>
            <w:ins w:id="1165" w:author="Stuart McLarnon (NESO)" w:date="2024-11-19T13:05:00Z">
              <w:r>
                <w:rPr>
                  <w:lang w:val="en-US"/>
                </w:rPr>
                <w:t>E, X</w:t>
              </w:r>
            </w:ins>
          </w:p>
        </w:tc>
      </w:tr>
      <w:tr w:rsidR="00115830" w:rsidRPr="008E46FB" w14:paraId="31FB4008" w14:textId="77777777" w:rsidTr="00186A2A">
        <w:trPr>
          <w:ins w:id="116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vAlign w:val="center"/>
          </w:tcPr>
          <w:p w14:paraId="6C8E82EB" w14:textId="77777777" w:rsidR="00115830" w:rsidRPr="00125421" w:rsidRDefault="00115830" w:rsidP="004A4F1E">
            <w:pPr>
              <w:rPr>
                <w:ins w:id="1167" w:author="Stuart McLarnon (NESO)" w:date="2024-11-19T13:05:00Z"/>
                <w:rFonts w:eastAsia="Arial"/>
                <w:b w:val="0"/>
                <w:bCs w:val="0"/>
              </w:rPr>
            </w:pPr>
            <w:ins w:id="1168" w:author="Stuart McLarnon (NESO)" w:date="2024-11-19T13:05:00Z">
              <w:r w:rsidRPr="00BE7E5B">
                <w:rPr>
                  <w:rFonts w:eastAsia="Arial"/>
                  <w:b w:val="0"/>
                  <w:bCs w:val="0"/>
                </w:rPr>
                <w:t>Terminator</w:t>
              </w:r>
            </w:ins>
          </w:p>
        </w:tc>
        <w:tc>
          <w:tcPr>
            <w:tcW w:w="0" w:type="auto"/>
          </w:tcPr>
          <w:p w14:paraId="32416968" w14:textId="77777777" w:rsidR="00115830" w:rsidRPr="00A32D1E" w:rsidRDefault="00115830" w:rsidP="004A4F1E">
            <w:pPr>
              <w:cnfStyle w:val="000000000000" w:firstRow="0" w:lastRow="0" w:firstColumn="0" w:lastColumn="0" w:oddVBand="0" w:evenVBand="0" w:oddHBand="0" w:evenHBand="0" w:firstRowFirstColumn="0" w:firstRowLastColumn="0" w:lastRowFirstColumn="0" w:lastRowLastColumn="0"/>
              <w:rPr>
                <w:ins w:id="1169" w:author="Stuart McLarnon (NESO)" w:date="2024-11-19T13:05:00Z"/>
                <w:lang w:val="en-US"/>
              </w:rPr>
            </w:pPr>
            <w:ins w:id="1170" w:author="Stuart McLarnon (NESO)" w:date="2024-11-19T13:05:00Z">
              <w:r>
                <w:rPr>
                  <w:lang w:val="en-US"/>
                </w:rPr>
                <w:t>39, 44, 99 or 104</w:t>
              </w:r>
            </w:ins>
          </w:p>
        </w:tc>
        <w:tc>
          <w:tcPr>
            <w:tcW w:w="0" w:type="auto"/>
          </w:tcPr>
          <w:p w14:paraId="12759453" w14:textId="77777777" w:rsidR="00115830" w:rsidRDefault="00115830" w:rsidP="004A4F1E">
            <w:pPr>
              <w:cnfStyle w:val="000000000000" w:firstRow="0" w:lastRow="0" w:firstColumn="0" w:lastColumn="0" w:oddVBand="0" w:evenVBand="0" w:oddHBand="0" w:evenHBand="0" w:firstRowFirstColumn="0" w:firstRowLastColumn="0" w:lastRowFirstColumn="0" w:lastRowLastColumn="0"/>
              <w:rPr>
                <w:ins w:id="1171" w:author="Stuart McLarnon (NESO)" w:date="2024-11-19T13:05:00Z"/>
                <w:lang w:val="en-US"/>
              </w:rPr>
            </w:pPr>
            <w:ins w:id="1172" w:author="Stuart McLarnon (NESO)" w:date="2024-11-19T13:05:00Z">
              <w:r>
                <w:rPr>
                  <w:lang w:val="en-US"/>
                </w:rPr>
                <w:t>1</w:t>
              </w:r>
            </w:ins>
          </w:p>
        </w:tc>
        <w:tc>
          <w:tcPr>
            <w:tcW w:w="4637" w:type="dxa"/>
          </w:tcPr>
          <w:p w14:paraId="43C7E9F3" w14:textId="77777777" w:rsidR="00115830" w:rsidRDefault="00115830" w:rsidP="004A4F1E">
            <w:pPr>
              <w:cnfStyle w:val="000000000000" w:firstRow="0" w:lastRow="0" w:firstColumn="0" w:lastColumn="0" w:oddVBand="0" w:evenVBand="0" w:oddHBand="0" w:evenHBand="0" w:firstRowFirstColumn="0" w:firstRowLastColumn="0" w:lastRowFirstColumn="0" w:lastRowLastColumn="0"/>
              <w:rPr>
                <w:ins w:id="1173" w:author="Stuart McLarnon (NESO)" w:date="2024-11-19T13:05:00Z"/>
              </w:rPr>
            </w:pPr>
            <w:ins w:id="1174" w:author="Stuart McLarnon (NESO)" w:date="2024-11-19T13:05:00Z">
              <w:r>
                <w:t>Part terminator character "^"</w:t>
              </w:r>
            </w:ins>
          </w:p>
        </w:tc>
        <w:tc>
          <w:tcPr>
            <w:tcW w:w="0" w:type="auto"/>
          </w:tcPr>
          <w:p w14:paraId="6766F926"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ins w:id="1175" w:author="Stuart McLarnon (NESO)" w:date="2024-11-19T13:05:00Z"/>
                <w:lang w:val="en-US"/>
              </w:rPr>
            </w:pPr>
            <w:ins w:id="1176" w:author="Stuart McLarnon (NESO)" w:date="2024-11-19T13:05:00Z">
              <w:r w:rsidRPr="006D0A6E">
                <w:rPr>
                  <w:lang w:val="en-US"/>
                </w:rPr>
                <w:t>All</w:t>
              </w:r>
            </w:ins>
          </w:p>
        </w:tc>
        <w:tc>
          <w:tcPr>
            <w:tcW w:w="0" w:type="auto"/>
          </w:tcPr>
          <w:p w14:paraId="747119E4" w14:textId="77777777" w:rsidR="00115830" w:rsidRPr="008E46FB" w:rsidRDefault="00115830" w:rsidP="004A4F1E">
            <w:pPr>
              <w:cnfStyle w:val="000000000000" w:firstRow="0" w:lastRow="0" w:firstColumn="0" w:lastColumn="0" w:oddVBand="0" w:evenVBand="0" w:oddHBand="0" w:evenHBand="0" w:firstRowFirstColumn="0" w:firstRowLastColumn="0" w:lastRowFirstColumn="0" w:lastRowLastColumn="0"/>
              <w:rPr>
                <w:ins w:id="1177" w:author="Stuart McLarnon (NESO)" w:date="2024-11-19T13:05:00Z"/>
                <w:lang w:val="en-US"/>
              </w:rPr>
            </w:pPr>
          </w:p>
        </w:tc>
      </w:tr>
    </w:tbl>
    <w:p w14:paraId="36B675A8" w14:textId="77777777" w:rsidR="00E1101E" w:rsidRDefault="00E1101E">
      <w:pPr>
        <w:spacing w:after="52" w:line="20" w:lineRule="exact"/>
        <w:rPr>
          <w:del w:id="1178" w:author="Stuart McLarnon (NESO)" w:date="2024-11-19T13:05:00Z"/>
        </w:rPr>
      </w:pPr>
    </w:p>
    <w:p w14:paraId="10CC7DD5" w14:textId="77777777" w:rsidR="00E1101E" w:rsidRDefault="00000000">
      <w:pPr>
        <w:spacing w:before="14" w:after="558"/>
        <w:ind w:left="917" w:right="7819"/>
        <w:textAlignment w:val="baseline"/>
        <w:rPr>
          <w:del w:id="1179" w:author="Stuart McLarnon (NESO)" w:date="2024-11-19T13:05:00Z"/>
        </w:rPr>
      </w:pPr>
      <w:del w:id="1180" w:author="Stuart McLarnon (NESO)" w:date="2024-11-19T13:05:00Z">
        <w:r>
          <w:rPr>
            <w:noProof/>
          </w:rPr>
          <w:drawing>
            <wp:inline distT="0" distB="0" distL="0" distR="0" wp14:anchorId="6667AB8A" wp14:editId="322CB67C">
              <wp:extent cx="1996440" cy="390525"/>
              <wp:effectExtent l="0" t="0" r="0" b="0"/>
              <wp:docPr id="39" name="Picture"/>
              <wp:cNvGraphicFramePr/>
              <a:graphic xmlns:a="http://schemas.openxmlformats.org/drawingml/2006/main">
                <a:graphicData uri="http://schemas.openxmlformats.org/drawingml/2006/picture">
                  <pic:pic xmlns:pic="http://schemas.openxmlformats.org/drawingml/2006/picture">
                    <pic:nvPicPr>
                      <pic:cNvPr id="40"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10041904" w14:textId="77777777" w:rsidR="00E1101E" w:rsidRDefault="00000000">
      <w:pPr>
        <w:rPr>
          <w:del w:id="1181" w:author="Stuart McLarnon (NESO)" w:date="2024-11-19T13:05:00Z"/>
          <w:sz w:val="2"/>
        </w:rPr>
      </w:pPr>
      <w:del w:id="1182" w:author="Stuart McLarnon (NESO)" w:date="2024-11-19T13:05:00Z">
        <w:r>
          <w:pict w14:anchorId="29DA013B">
            <v:line id="_x0000_s2213" style="position:absolute;z-index:251852800;mso-position-horizontal-relative:page;mso-position-vertical-relative:page" from="53.75pt,89.75pt" to="490.6pt,89.75pt" strokecolor="#ffbe21" strokeweight=".7pt">
              <w10:wrap anchorx="page" anchory="page"/>
            </v:line>
          </w:pict>
        </w:r>
      </w:del>
    </w:p>
    <w:tbl>
      <w:tblPr>
        <w:tblW w:w="0" w:type="auto"/>
        <w:tblInd w:w="1044" w:type="dxa"/>
        <w:tblLayout w:type="fixed"/>
        <w:tblCellMar>
          <w:left w:w="0" w:type="dxa"/>
          <w:right w:w="0" w:type="dxa"/>
        </w:tblCellMar>
        <w:tblLook w:val="04A0" w:firstRow="1" w:lastRow="0" w:firstColumn="1" w:lastColumn="0" w:noHBand="0" w:noVBand="1"/>
      </w:tblPr>
      <w:tblGrid>
        <w:gridCol w:w="1303"/>
        <w:gridCol w:w="1022"/>
        <w:gridCol w:w="4205"/>
        <w:gridCol w:w="1579"/>
        <w:gridCol w:w="675"/>
      </w:tblGrid>
      <w:tr w:rsidR="00E1101E" w14:paraId="0E3716C4" w14:textId="77777777">
        <w:trPr>
          <w:trHeight w:hRule="exact" w:val="656"/>
          <w:del w:id="1183" w:author="Stuart McLarnon (NESO)" w:date="2024-11-19T13:05:00Z"/>
        </w:trPr>
        <w:tc>
          <w:tcPr>
            <w:tcW w:w="1303" w:type="dxa"/>
            <w:tcBorders>
              <w:top w:val="none" w:sz="0" w:space="0" w:color="000000"/>
              <w:left w:val="none" w:sz="0" w:space="0" w:color="000000"/>
              <w:bottom w:val="single" w:sz="4" w:space="0" w:color="000000"/>
              <w:right w:val="none" w:sz="0" w:space="0" w:color="000000"/>
            </w:tcBorders>
          </w:tcPr>
          <w:p w14:paraId="0840709E" w14:textId="77777777" w:rsidR="00E1101E" w:rsidRDefault="00000000">
            <w:pPr>
              <w:spacing w:before="53" w:after="363" w:line="230" w:lineRule="exact"/>
              <w:ind w:right="153"/>
              <w:jc w:val="right"/>
              <w:textAlignment w:val="baseline"/>
              <w:rPr>
                <w:del w:id="1184" w:author="Stuart McLarnon (NESO)" w:date="2024-11-19T13:05:00Z"/>
                <w:rFonts w:ascii="Arial" w:eastAsia="Arial" w:hAnsi="Arial"/>
                <w:b/>
                <w:color w:val="626361"/>
                <w:sz w:val="20"/>
              </w:rPr>
            </w:pPr>
            <w:del w:id="1185" w:author="Stuart McLarnon (NESO)" w:date="2024-11-19T13:05:00Z">
              <w:r>
                <w:rPr>
                  <w:rFonts w:ascii="Arial" w:eastAsia="Arial" w:hAnsi="Arial"/>
                  <w:b/>
                  <w:color w:val="626361"/>
                  <w:sz w:val="20"/>
                  <w:lang w:val="en-US"/>
                </w:rPr>
                <w:delText>Field Name</w:delText>
              </w:r>
            </w:del>
          </w:p>
        </w:tc>
        <w:tc>
          <w:tcPr>
            <w:tcW w:w="1022" w:type="dxa"/>
            <w:tcBorders>
              <w:top w:val="none" w:sz="0" w:space="0" w:color="000000"/>
              <w:left w:val="none" w:sz="0" w:space="0" w:color="000000"/>
              <w:bottom w:val="single" w:sz="4" w:space="0" w:color="000000"/>
              <w:right w:val="none" w:sz="0" w:space="0" w:color="000000"/>
            </w:tcBorders>
          </w:tcPr>
          <w:p w14:paraId="2B2D1FC9" w14:textId="77777777" w:rsidR="00E1101E" w:rsidRDefault="00000000">
            <w:pPr>
              <w:spacing w:before="53" w:after="133" w:line="230" w:lineRule="exact"/>
              <w:jc w:val="center"/>
              <w:textAlignment w:val="baseline"/>
              <w:rPr>
                <w:del w:id="1186" w:author="Stuart McLarnon (NESO)" w:date="2024-11-19T13:05:00Z"/>
                <w:rFonts w:ascii="Arial" w:eastAsia="Arial" w:hAnsi="Arial"/>
                <w:b/>
                <w:color w:val="626361"/>
                <w:sz w:val="20"/>
              </w:rPr>
            </w:pPr>
            <w:del w:id="1187" w:author="Stuart McLarnon (NESO)" w:date="2024-11-19T13:05:00Z">
              <w:r>
                <w:rPr>
                  <w:rFonts w:ascii="Arial" w:eastAsia="Arial" w:hAnsi="Arial"/>
                  <w:b/>
                  <w:color w:val="626361"/>
                  <w:sz w:val="20"/>
                  <w:lang w:val="en-US"/>
                </w:rPr>
                <w:delText xml:space="preserve">Start </w:delText>
              </w:r>
              <w:r>
                <w:rPr>
                  <w:rFonts w:ascii="Arial" w:eastAsia="Arial" w:hAnsi="Arial"/>
                  <w:b/>
                  <w:color w:val="626361"/>
                  <w:sz w:val="20"/>
                  <w:lang w:val="en-US"/>
                </w:rPr>
                <w:br/>
                <w:delText>Position</w:delText>
              </w:r>
            </w:del>
          </w:p>
        </w:tc>
        <w:tc>
          <w:tcPr>
            <w:tcW w:w="4205" w:type="dxa"/>
            <w:tcBorders>
              <w:top w:val="none" w:sz="0" w:space="0" w:color="000000"/>
              <w:left w:val="none" w:sz="0" w:space="0" w:color="000000"/>
              <w:bottom w:val="single" w:sz="4" w:space="0" w:color="000000"/>
              <w:right w:val="none" w:sz="0" w:space="0" w:color="000000"/>
            </w:tcBorders>
          </w:tcPr>
          <w:p w14:paraId="7D29394F" w14:textId="77777777" w:rsidR="00E1101E" w:rsidRDefault="00000000">
            <w:pPr>
              <w:tabs>
                <w:tab w:val="left" w:pos="720"/>
              </w:tabs>
              <w:spacing w:before="53" w:line="230" w:lineRule="exact"/>
              <w:ind w:left="144"/>
              <w:textAlignment w:val="baseline"/>
              <w:rPr>
                <w:del w:id="1188" w:author="Stuart McLarnon (NESO)" w:date="2024-11-19T13:05:00Z"/>
                <w:rFonts w:ascii="Arial" w:eastAsia="Arial" w:hAnsi="Arial"/>
                <w:b/>
                <w:color w:val="626361"/>
                <w:sz w:val="20"/>
              </w:rPr>
            </w:pPr>
            <w:del w:id="1189" w:author="Stuart McLarnon (NESO)" w:date="2024-11-19T13:05:00Z">
              <w:r>
                <w:rPr>
                  <w:rFonts w:ascii="Arial" w:eastAsia="Arial" w:hAnsi="Arial"/>
                  <w:b/>
                  <w:color w:val="626361"/>
                  <w:sz w:val="20"/>
                  <w:lang w:val="en-US"/>
                </w:rPr>
                <w:delText>Field</w:delText>
              </w:r>
              <w:r>
                <w:rPr>
                  <w:rFonts w:ascii="Arial" w:eastAsia="Arial" w:hAnsi="Arial"/>
                  <w:b/>
                  <w:color w:val="626361"/>
                  <w:sz w:val="20"/>
                  <w:lang w:val="en-US"/>
                </w:rPr>
                <w:tab/>
                <w:delText>Description</w:delText>
              </w:r>
            </w:del>
          </w:p>
          <w:p w14:paraId="31887CFE" w14:textId="77777777" w:rsidR="00E1101E" w:rsidRDefault="00000000">
            <w:pPr>
              <w:spacing w:after="133" w:line="230" w:lineRule="exact"/>
              <w:ind w:left="144"/>
              <w:textAlignment w:val="baseline"/>
              <w:rPr>
                <w:del w:id="1190" w:author="Stuart McLarnon (NESO)" w:date="2024-11-19T13:05:00Z"/>
                <w:rFonts w:ascii="Arial" w:eastAsia="Arial" w:hAnsi="Arial"/>
                <w:b/>
                <w:color w:val="626361"/>
                <w:sz w:val="20"/>
              </w:rPr>
            </w:pPr>
            <w:del w:id="1191" w:author="Stuart McLarnon (NESO)" w:date="2024-11-19T13:05:00Z">
              <w:r>
                <w:rPr>
                  <w:rFonts w:ascii="Arial" w:eastAsia="Arial" w:hAnsi="Arial"/>
                  <w:b/>
                  <w:color w:val="626361"/>
                  <w:sz w:val="20"/>
                  <w:lang w:val="en-US"/>
                </w:rPr>
                <w:delText>Size</w:delText>
              </w:r>
            </w:del>
          </w:p>
        </w:tc>
        <w:tc>
          <w:tcPr>
            <w:tcW w:w="1579" w:type="dxa"/>
            <w:tcBorders>
              <w:top w:val="none" w:sz="0" w:space="0" w:color="000000"/>
              <w:left w:val="none" w:sz="0" w:space="0" w:color="000000"/>
              <w:bottom w:val="single" w:sz="4" w:space="0" w:color="000000"/>
              <w:right w:val="none" w:sz="0" w:space="0" w:color="000000"/>
            </w:tcBorders>
          </w:tcPr>
          <w:p w14:paraId="5C2FE853" w14:textId="77777777" w:rsidR="00E1101E" w:rsidRDefault="00000000">
            <w:pPr>
              <w:spacing w:before="53" w:after="133" w:line="230" w:lineRule="exact"/>
              <w:ind w:left="1008"/>
              <w:textAlignment w:val="baseline"/>
              <w:rPr>
                <w:del w:id="1192" w:author="Stuart McLarnon (NESO)" w:date="2024-11-19T13:05:00Z"/>
                <w:rFonts w:ascii="Arial" w:eastAsia="Arial" w:hAnsi="Arial"/>
                <w:b/>
                <w:color w:val="626361"/>
                <w:sz w:val="20"/>
              </w:rPr>
            </w:pPr>
            <w:del w:id="1193" w:author="Stuart McLarnon (NESO)" w:date="2024-11-19T13:05:00Z">
              <w:r>
                <w:rPr>
                  <w:rFonts w:ascii="Arial" w:eastAsia="Arial" w:hAnsi="Arial"/>
                  <w:b/>
                  <w:color w:val="626361"/>
                  <w:sz w:val="20"/>
                  <w:lang w:val="en-US"/>
                </w:rPr>
                <w:delText>Valid Type</w:delText>
              </w:r>
            </w:del>
          </w:p>
        </w:tc>
        <w:tc>
          <w:tcPr>
            <w:tcW w:w="675" w:type="dxa"/>
            <w:tcBorders>
              <w:top w:val="none" w:sz="0" w:space="0" w:color="000000"/>
              <w:left w:val="none" w:sz="0" w:space="0" w:color="000000"/>
              <w:bottom w:val="single" w:sz="4" w:space="0" w:color="000000"/>
              <w:right w:val="none" w:sz="0" w:space="0" w:color="000000"/>
            </w:tcBorders>
          </w:tcPr>
          <w:p w14:paraId="34F0A001" w14:textId="77777777" w:rsidR="00E1101E" w:rsidRDefault="00000000">
            <w:pPr>
              <w:spacing w:before="53" w:after="133" w:line="230" w:lineRule="exact"/>
              <w:ind w:left="108"/>
              <w:textAlignment w:val="baseline"/>
              <w:rPr>
                <w:del w:id="1194" w:author="Stuart McLarnon (NESO)" w:date="2024-11-19T13:05:00Z"/>
                <w:rFonts w:ascii="Arial" w:eastAsia="Arial" w:hAnsi="Arial"/>
                <w:b/>
                <w:color w:val="626361"/>
                <w:sz w:val="20"/>
              </w:rPr>
            </w:pPr>
            <w:del w:id="1195" w:author="Stuart McLarnon (NESO)" w:date="2024-11-19T13:05:00Z">
              <w:r>
                <w:rPr>
                  <w:rFonts w:ascii="Arial" w:eastAsia="Arial" w:hAnsi="Arial"/>
                  <w:b/>
                  <w:color w:val="626361"/>
                  <w:sz w:val="20"/>
                  <w:lang w:val="en-US"/>
                </w:rPr>
                <w:delText>Error Flag</w:delText>
              </w:r>
            </w:del>
          </w:p>
        </w:tc>
      </w:tr>
      <w:tr w:rsidR="00E1101E" w14:paraId="61BF93F4" w14:textId="77777777">
        <w:trPr>
          <w:trHeight w:hRule="exact" w:val="413"/>
          <w:del w:id="1196" w:author="Stuart McLarnon (NESO)" w:date="2024-11-19T13:05:00Z"/>
        </w:trPr>
        <w:tc>
          <w:tcPr>
            <w:tcW w:w="1303" w:type="dxa"/>
            <w:tcBorders>
              <w:top w:val="single" w:sz="4" w:space="0" w:color="000000"/>
              <w:left w:val="none" w:sz="0" w:space="0" w:color="000000"/>
              <w:bottom w:val="single" w:sz="4" w:space="0" w:color="000000"/>
              <w:right w:val="none" w:sz="0" w:space="0" w:color="000000"/>
            </w:tcBorders>
          </w:tcPr>
          <w:p w14:paraId="72710CDB" w14:textId="77777777" w:rsidR="00E1101E" w:rsidRDefault="00000000">
            <w:pPr>
              <w:spacing w:before="41" w:after="138" w:line="229" w:lineRule="exact"/>
              <w:ind w:right="153"/>
              <w:jc w:val="right"/>
              <w:textAlignment w:val="baseline"/>
              <w:rPr>
                <w:del w:id="1197" w:author="Stuart McLarnon (NESO)" w:date="2024-11-19T13:05:00Z"/>
                <w:rFonts w:ascii="Arial" w:eastAsia="Arial" w:hAnsi="Arial"/>
                <w:color w:val="626361"/>
                <w:sz w:val="20"/>
              </w:rPr>
            </w:pPr>
            <w:del w:id="1198" w:author="Stuart McLarnon (NESO)" w:date="2024-11-19T13:05:00Z">
              <w:r>
                <w:rPr>
                  <w:rFonts w:ascii="Arial" w:eastAsia="Arial" w:hAnsi="Arial"/>
                  <w:color w:val="626361"/>
                  <w:sz w:val="20"/>
                  <w:lang w:val="en-US"/>
                </w:rPr>
                <w:delText>Error Code</w:delText>
              </w:r>
            </w:del>
          </w:p>
        </w:tc>
        <w:tc>
          <w:tcPr>
            <w:tcW w:w="1022" w:type="dxa"/>
            <w:tcBorders>
              <w:top w:val="single" w:sz="4" w:space="0" w:color="000000"/>
              <w:left w:val="none" w:sz="0" w:space="0" w:color="000000"/>
              <w:bottom w:val="single" w:sz="4" w:space="0" w:color="000000"/>
              <w:right w:val="none" w:sz="0" w:space="0" w:color="000000"/>
            </w:tcBorders>
          </w:tcPr>
          <w:p w14:paraId="76071B7A" w14:textId="77777777" w:rsidR="00E1101E" w:rsidRDefault="00000000">
            <w:pPr>
              <w:spacing w:before="41" w:after="138" w:line="229" w:lineRule="exact"/>
              <w:jc w:val="center"/>
              <w:textAlignment w:val="baseline"/>
              <w:rPr>
                <w:del w:id="1199" w:author="Stuart McLarnon (NESO)" w:date="2024-11-19T13:05:00Z"/>
                <w:rFonts w:ascii="Arial" w:eastAsia="Arial" w:hAnsi="Arial"/>
                <w:color w:val="626361"/>
                <w:sz w:val="20"/>
              </w:rPr>
            </w:pPr>
            <w:del w:id="1200" w:author="Stuart McLarnon (NESO)" w:date="2024-11-19T13:05:00Z">
              <w:r>
                <w:rPr>
                  <w:rFonts w:ascii="Arial" w:eastAsia="Arial" w:hAnsi="Arial"/>
                  <w:color w:val="626361"/>
                  <w:sz w:val="20"/>
                  <w:lang w:val="en-US"/>
                </w:rPr>
                <w:delText>40, 100</w:delText>
              </w:r>
            </w:del>
          </w:p>
        </w:tc>
        <w:tc>
          <w:tcPr>
            <w:tcW w:w="4205" w:type="dxa"/>
            <w:tcBorders>
              <w:top w:val="single" w:sz="4" w:space="0" w:color="000000"/>
              <w:left w:val="none" w:sz="0" w:space="0" w:color="000000"/>
              <w:bottom w:val="single" w:sz="4" w:space="0" w:color="000000"/>
              <w:right w:val="none" w:sz="0" w:space="0" w:color="000000"/>
            </w:tcBorders>
          </w:tcPr>
          <w:p w14:paraId="09B60325" w14:textId="77777777" w:rsidR="00E1101E" w:rsidRDefault="00000000">
            <w:pPr>
              <w:tabs>
                <w:tab w:val="left" w:pos="648"/>
              </w:tabs>
              <w:spacing w:before="41" w:after="138" w:line="229" w:lineRule="exact"/>
              <w:ind w:right="1183"/>
              <w:jc w:val="right"/>
              <w:textAlignment w:val="baseline"/>
              <w:rPr>
                <w:del w:id="1201" w:author="Stuart McLarnon (NESO)" w:date="2024-11-19T13:05:00Z"/>
                <w:rFonts w:ascii="Arial" w:eastAsia="Arial" w:hAnsi="Arial"/>
                <w:color w:val="626361"/>
                <w:sz w:val="20"/>
              </w:rPr>
            </w:pPr>
            <w:del w:id="1202" w:author="Stuart McLarnon (NESO)" w:date="2024-11-19T13:05:00Z">
              <w:r>
                <w:rPr>
                  <w:rFonts w:ascii="Arial" w:eastAsia="Arial" w:hAnsi="Arial"/>
                  <w:color w:val="626361"/>
                  <w:sz w:val="20"/>
                  <w:lang w:val="en-US"/>
                </w:rPr>
                <w:delText>4</w:delText>
              </w:r>
              <w:r>
                <w:rPr>
                  <w:rFonts w:ascii="Arial" w:eastAsia="Arial" w:hAnsi="Arial"/>
                  <w:color w:val="626361"/>
                  <w:sz w:val="20"/>
                  <w:lang w:val="en-US"/>
                </w:rPr>
                <w:tab/>
                <w:delText>See Table 21 for meaning</w:delText>
              </w:r>
            </w:del>
          </w:p>
        </w:tc>
        <w:tc>
          <w:tcPr>
            <w:tcW w:w="1579" w:type="dxa"/>
            <w:tcBorders>
              <w:top w:val="single" w:sz="4" w:space="0" w:color="000000"/>
              <w:left w:val="none" w:sz="0" w:space="0" w:color="000000"/>
              <w:bottom w:val="single" w:sz="4" w:space="0" w:color="000000"/>
              <w:right w:val="none" w:sz="0" w:space="0" w:color="000000"/>
            </w:tcBorders>
          </w:tcPr>
          <w:p w14:paraId="26A3649B" w14:textId="77777777" w:rsidR="00E1101E" w:rsidRDefault="00000000">
            <w:pPr>
              <w:spacing w:before="41" w:after="138" w:line="229" w:lineRule="exact"/>
              <w:ind w:right="100"/>
              <w:jc w:val="right"/>
              <w:textAlignment w:val="baseline"/>
              <w:rPr>
                <w:del w:id="1203" w:author="Stuart McLarnon (NESO)" w:date="2024-11-19T13:05:00Z"/>
                <w:rFonts w:ascii="Arial" w:eastAsia="Arial" w:hAnsi="Arial"/>
                <w:color w:val="626361"/>
                <w:sz w:val="20"/>
              </w:rPr>
            </w:pPr>
            <w:del w:id="1204" w:author="Stuart McLarnon (NESO)" w:date="2024-11-19T13:05:00Z">
              <w:r>
                <w:rPr>
                  <w:rFonts w:ascii="Arial" w:eastAsia="Arial" w:hAnsi="Arial"/>
                  <w:color w:val="626361"/>
                  <w:sz w:val="20"/>
                  <w:lang w:val="en-US"/>
                </w:rPr>
                <w:delText>Any</w:delText>
              </w:r>
            </w:del>
          </w:p>
        </w:tc>
        <w:tc>
          <w:tcPr>
            <w:tcW w:w="675" w:type="dxa"/>
            <w:tcBorders>
              <w:top w:val="single" w:sz="4" w:space="0" w:color="000000"/>
              <w:left w:val="none" w:sz="0" w:space="0" w:color="000000"/>
              <w:bottom w:val="single" w:sz="4" w:space="0" w:color="000000"/>
              <w:right w:val="none" w:sz="0" w:space="0" w:color="000000"/>
            </w:tcBorders>
          </w:tcPr>
          <w:p w14:paraId="655750B1" w14:textId="77777777" w:rsidR="00E1101E" w:rsidRDefault="00000000">
            <w:pPr>
              <w:spacing w:before="41" w:after="138" w:line="229" w:lineRule="exact"/>
              <w:jc w:val="center"/>
              <w:textAlignment w:val="baseline"/>
              <w:rPr>
                <w:del w:id="1205" w:author="Stuart McLarnon (NESO)" w:date="2024-11-19T13:05:00Z"/>
                <w:rFonts w:ascii="Arial" w:eastAsia="Arial" w:hAnsi="Arial"/>
                <w:color w:val="626361"/>
                <w:sz w:val="20"/>
              </w:rPr>
            </w:pPr>
            <w:del w:id="1206" w:author="Stuart McLarnon (NESO)" w:date="2024-11-19T13:05:00Z">
              <w:r>
                <w:rPr>
                  <w:rFonts w:ascii="Arial" w:eastAsia="Arial" w:hAnsi="Arial"/>
                  <w:color w:val="626361"/>
                  <w:sz w:val="20"/>
                  <w:lang w:val="en-US"/>
                </w:rPr>
                <w:delText>E, X</w:delText>
              </w:r>
            </w:del>
          </w:p>
        </w:tc>
      </w:tr>
      <w:tr w:rsidR="00E1101E" w14:paraId="06150598" w14:textId="77777777">
        <w:trPr>
          <w:trHeight w:hRule="exact" w:val="293"/>
          <w:del w:id="1207" w:author="Stuart McLarnon (NESO)" w:date="2024-11-19T13:05:00Z"/>
        </w:trPr>
        <w:tc>
          <w:tcPr>
            <w:tcW w:w="1303" w:type="dxa"/>
            <w:tcBorders>
              <w:top w:val="single" w:sz="4" w:space="0" w:color="000000"/>
              <w:left w:val="none" w:sz="0" w:space="0" w:color="000000"/>
              <w:bottom w:val="none" w:sz="0" w:space="0" w:color="000000"/>
              <w:right w:val="none" w:sz="0" w:space="0" w:color="000000"/>
            </w:tcBorders>
            <w:vAlign w:val="center"/>
          </w:tcPr>
          <w:p w14:paraId="0D9BE8F0" w14:textId="77777777" w:rsidR="00E1101E" w:rsidRDefault="00000000">
            <w:pPr>
              <w:spacing w:before="41" w:after="13" w:line="229" w:lineRule="exact"/>
              <w:ind w:right="153"/>
              <w:jc w:val="right"/>
              <w:textAlignment w:val="baseline"/>
              <w:rPr>
                <w:del w:id="1208" w:author="Stuart McLarnon (NESO)" w:date="2024-11-19T13:05:00Z"/>
                <w:rFonts w:ascii="Arial" w:eastAsia="Arial" w:hAnsi="Arial"/>
                <w:color w:val="626361"/>
                <w:sz w:val="20"/>
              </w:rPr>
            </w:pPr>
            <w:del w:id="1209" w:author="Stuart McLarnon (NESO)" w:date="2024-11-19T13:05:00Z">
              <w:r>
                <w:rPr>
                  <w:rFonts w:ascii="Arial" w:eastAsia="Arial" w:hAnsi="Arial"/>
                  <w:color w:val="626361"/>
                  <w:sz w:val="20"/>
                  <w:lang w:val="en-US"/>
                </w:rPr>
                <w:delText>Terminator</w:delText>
              </w:r>
            </w:del>
          </w:p>
        </w:tc>
        <w:tc>
          <w:tcPr>
            <w:tcW w:w="1022" w:type="dxa"/>
            <w:tcBorders>
              <w:top w:val="single" w:sz="4" w:space="0" w:color="000000"/>
              <w:left w:val="none" w:sz="0" w:space="0" w:color="000000"/>
              <w:bottom w:val="none" w:sz="0" w:space="0" w:color="000000"/>
              <w:right w:val="none" w:sz="0" w:space="0" w:color="000000"/>
            </w:tcBorders>
            <w:vAlign w:val="center"/>
          </w:tcPr>
          <w:p w14:paraId="3143E4E1" w14:textId="77777777" w:rsidR="00E1101E" w:rsidRDefault="00000000">
            <w:pPr>
              <w:spacing w:before="41" w:after="13" w:line="229" w:lineRule="exact"/>
              <w:jc w:val="center"/>
              <w:textAlignment w:val="baseline"/>
              <w:rPr>
                <w:del w:id="1210" w:author="Stuart McLarnon (NESO)" w:date="2024-11-19T13:05:00Z"/>
                <w:rFonts w:ascii="Arial" w:eastAsia="Arial" w:hAnsi="Arial"/>
                <w:color w:val="626361"/>
                <w:sz w:val="20"/>
              </w:rPr>
            </w:pPr>
            <w:del w:id="1211" w:author="Stuart McLarnon (NESO)" w:date="2024-11-19T13:05:00Z">
              <w:r>
                <w:rPr>
                  <w:rFonts w:ascii="Arial" w:eastAsia="Arial" w:hAnsi="Arial"/>
                  <w:color w:val="626361"/>
                  <w:sz w:val="20"/>
                  <w:lang w:val="en-US"/>
                </w:rPr>
                <w:delText>39, 44,</w:delText>
              </w:r>
            </w:del>
          </w:p>
        </w:tc>
        <w:tc>
          <w:tcPr>
            <w:tcW w:w="4205" w:type="dxa"/>
            <w:tcBorders>
              <w:top w:val="single" w:sz="4" w:space="0" w:color="000000"/>
              <w:left w:val="none" w:sz="0" w:space="0" w:color="000000"/>
              <w:bottom w:val="none" w:sz="0" w:space="0" w:color="000000"/>
              <w:right w:val="none" w:sz="0" w:space="0" w:color="000000"/>
            </w:tcBorders>
            <w:vAlign w:val="center"/>
          </w:tcPr>
          <w:p w14:paraId="14B04D3B" w14:textId="77777777" w:rsidR="00E1101E" w:rsidRDefault="00000000">
            <w:pPr>
              <w:tabs>
                <w:tab w:val="left" w:pos="720"/>
              </w:tabs>
              <w:spacing w:before="41" w:after="13" w:line="229" w:lineRule="exact"/>
              <w:ind w:right="1003"/>
              <w:jc w:val="right"/>
              <w:textAlignment w:val="baseline"/>
              <w:rPr>
                <w:del w:id="1212" w:author="Stuart McLarnon (NESO)" w:date="2024-11-19T13:05:00Z"/>
                <w:rFonts w:ascii="Arial" w:eastAsia="Arial" w:hAnsi="Arial"/>
                <w:color w:val="626361"/>
                <w:spacing w:val="-6"/>
                <w:sz w:val="20"/>
              </w:rPr>
            </w:pPr>
            <w:del w:id="1213" w:author="Stuart McLarnon (NESO)" w:date="2024-11-19T13:05:00Z">
              <w:r>
                <w:rPr>
                  <w:rFonts w:ascii="Arial" w:eastAsia="Arial" w:hAnsi="Arial"/>
                  <w:color w:val="626361"/>
                  <w:spacing w:val="-6"/>
                  <w:sz w:val="20"/>
                  <w:lang w:val="en-US"/>
                </w:rPr>
                <w:delText>1</w:delText>
              </w:r>
              <w:r>
                <w:rPr>
                  <w:rFonts w:ascii="Arial" w:eastAsia="Arial" w:hAnsi="Arial"/>
                  <w:color w:val="626361"/>
                  <w:spacing w:val="-6"/>
                  <w:sz w:val="20"/>
                  <w:lang w:val="en-US"/>
                </w:rPr>
                <w:tab/>
                <w:delText>Part terminator character "^"</w:delText>
              </w:r>
            </w:del>
          </w:p>
        </w:tc>
        <w:tc>
          <w:tcPr>
            <w:tcW w:w="1579" w:type="dxa"/>
            <w:tcBorders>
              <w:top w:val="single" w:sz="4" w:space="0" w:color="000000"/>
              <w:left w:val="none" w:sz="0" w:space="0" w:color="000000"/>
              <w:bottom w:val="none" w:sz="0" w:space="0" w:color="000000"/>
              <w:right w:val="none" w:sz="0" w:space="0" w:color="000000"/>
            </w:tcBorders>
            <w:vAlign w:val="center"/>
          </w:tcPr>
          <w:p w14:paraId="4A8F7A78" w14:textId="77777777" w:rsidR="00E1101E" w:rsidRDefault="00000000">
            <w:pPr>
              <w:spacing w:before="41" w:after="13" w:line="229" w:lineRule="exact"/>
              <w:ind w:right="190"/>
              <w:jc w:val="right"/>
              <w:textAlignment w:val="baseline"/>
              <w:rPr>
                <w:del w:id="1214" w:author="Stuart McLarnon (NESO)" w:date="2024-11-19T13:05:00Z"/>
                <w:rFonts w:ascii="Arial" w:eastAsia="Arial" w:hAnsi="Arial"/>
                <w:color w:val="626361"/>
                <w:sz w:val="20"/>
              </w:rPr>
            </w:pPr>
            <w:del w:id="1215" w:author="Stuart McLarnon (NESO)" w:date="2024-11-19T13:05:00Z">
              <w:r>
                <w:rPr>
                  <w:rFonts w:ascii="Arial" w:eastAsia="Arial" w:hAnsi="Arial"/>
                  <w:color w:val="626361"/>
                  <w:sz w:val="20"/>
                  <w:lang w:val="en-US"/>
                </w:rPr>
                <w:delText>All</w:delText>
              </w:r>
            </w:del>
          </w:p>
        </w:tc>
        <w:tc>
          <w:tcPr>
            <w:tcW w:w="675" w:type="dxa"/>
            <w:tcBorders>
              <w:top w:val="single" w:sz="4" w:space="0" w:color="000000"/>
              <w:left w:val="none" w:sz="0" w:space="0" w:color="000000"/>
              <w:bottom w:val="none" w:sz="0" w:space="0" w:color="000000"/>
              <w:right w:val="none" w:sz="0" w:space="0" w:color="000000"/>
            </w:tcBorders>
          </w:tcPr>
          <w:p w14:paraId="7D5A239C" w14:textId="77777777" w:rsidR="00E1101E" w:rsidRDefault="00E1101E">
            <w:pPr>
              <w:textAlignment w:val="baseline"/>
              <w:rPr>
                <w:del w:id="1216" w:author="Stuart McLarnon (NESO)" w:date="2024-11-19T13:05:00Z"/>
                <w:rFonts w:ascii="Arial" w:eastAsia="Arial" w:hAnsi="Arial"/>
                <w:color w:val="000000"/>
                <w:sz w:val="24"/>
              </w:rPr>
            </w:pPr>
          </w:p>
        </w:tc>
      </w:tr>
    </w:tbl>
    <w:p w14:paraId="6F845DAD" w14:textId="77777777" w:rsidR="00E1101E" w:rsidRDefault="00000000">
      <w:pPr>
        <w:spacing w:after="128" w:line="207" w:lineRule="exact"/>
        <w:ind w:left="2448"/>
        <w:textAlignment w:val="baseline"/>
        <w:rPr>
          <w:del w:id="1217" w:author="Stuart McLarnon (NESO)" w:date="2024-11-19T13:05:00Z"/>
          <w:rFonts w:ascii="Arial" w:eastAsia="Arial" w:hAnsi="Arial"/>
          <w:color w:val="626361"/>
          <w:spacing w:val="-1"/>
          <w:sz w:val="20"/>
        </w:rPr>
      </w:pPr>
      <w:del w:id="1218" w:author="Stuart McLarnon (NESO)" w:date="2024-11-19T13:05:00Z">
        <w:r>
          <w:rPr>
            <w:rFonts w:ascii="Arial" w:eastAsia="Arial" w:hAnsi="Arial"/>
            <w:color w:val="626361"/>
            <w:spacing w:val="-1"/>
            <w:sz w:val="20"/>
            <w:lang w:val="en-US"/>
          </w:rPr>
          <w:delText>99 or 104</w:delText>
        </w:r>
      </w:del>
    </w:p>
    <w:p w14:paraId="440A9E4C" w14:textId="32FBC39E" w:rsidR="00E1101E" w:rsidDel="004124FA" w:rsidRDefault="00000000" w:rsidP="00186A2A">
      <w:pPr>
        <w:pStyle w:val="Heading3"/>
        <w:ind w:left="1134" w:right="1532"/>
        <w:rPr>
          <w:del w:id="1219" w:author="Stuart McLarnon (NESO)" w:date="2024-11-19T13:05:00Z"/>
          <w:rFonts w:ascii="Arial" w:eastAsia="Arial" w:hAnsi="Arial"/>
          <w:color w:val="626361"/>
          <w:sz w:val="20"/>
          <w:lang w:val="en-US"/>
        </w:rPr>
      </w:pPr>
      <w:del w:id="1220" w:author="Stuart McLarnon (NESO)" w:date="2025-01-30T14:03:00Z" w16du:dateUtc="2025-01-30T14:03:00Z">
        <w:r>
          <w:rPr>
            <w:rFonts w:ascii="Times New Roman" w:eastAsia="PMingLiU" w:hAnsi="Times New Roman"/>
            <w:color w:val="auto"/>
            <w:sz w:val="22"/>
          </w:rPr>
          <w:pict w14:anchorId="2B6E04AF">
            <v:line id="_x0000_s2214" style="position:absolute;left:0;text-align:left;z-index:251853824;mso-position-horizontal-relative:page;mso-position-vertical-relative:page" from="53.05pt,175.2pt" to="490.6pt,175.2pt" strokecolor="#ffbe21" strokeweight=".7pt">
              <w10:wrap anchorx="page" anchory="page"/>
            </v:line>
          </w:pict>
        </w:r>
      </w:del>
      <w:r>
        <w:rPr>
          <w:rFonts w:ascii="Arial" w:eastAsia="Arial" w:hAnsi="Arial"/>
          <w:color w:val="626361"/>
          <w:sz w:val="20"/>
          <w:lang w:val="en-US"/>
        </w:rPr>
        <w:t>Participants and Vendors should contact NGC for an up-to-date list of reason codes and an accompanying explanation.</w:t>
      </w:r>
    </w:p>
    <w:p w14:paraId="1A8644EA" w14:textId="77777777" w:rsidR="004124FA" w:rsidRPr="004124FA" w:rsidRDefault="004124FA">
      <w:pPr>
        <w:pStyle w:val="BodyText"/>
        <w:rPr>
          <w:ins w:id="1221" w:author="Stuart McLarnon (NESO)" w:date="2025-01-30T14:04:00Z" w16du:dateUtc="2025-01-30T14:04:00Z"/>
          <w:lang w:val="en-US"/>
          <w:rPrChange w:id="1222" w:author="Stuart McLarnon (NESO)" w:date="2025-01-30T14:04:00Z" w16du:dateUtc="2025-01-30T14:04:00Z">
            <w:rPr>
              <w:ins w:id="1223" w:author="Stuart McLarnon (NESO)" w:date="2025-01-30T14:04:00Z" w16du:dateUtc="2025-01-30T14:04:00Z"/>
              <w:rFonts w:ascii="Arial" w:eastAsia="Arial" w:hAnsi="Arial"/>
              <w:color w:val="626361"/>
              <w:sz w:val="20"/>
            </w:rPr>
          </w:rPrChange>
        </w:rPr>
        <w:pPrChange w:id="1224" w:author="Stuart McLarnon (NESO)" w:date="2025-01-30T14:04:00Z" w16du:dateUtc="2025-01-30T14:04:00Z">
          <w:pPr>
            <w:spacing w:before="368" w:line="231" w:lineRule="exact"/>
            <w:ind w:left="1080" w:right="1368"/>
            <w:textAlignment w:val="baseline"/>
          </w:pPr>
        </w:pPrChange>
      </w:pPr>
    </w:p>
    <w:p w14:paraId="21B8B9EB" w14:textId="77777777" w:rsidR="00530280" w:rsidRDefault="00530280" w:rsidP="00186A2A">
      <w:pPr>
        <w:pStyle w:val="Heading3"/>
        <w:ind w:left="1134" w:right="1532"/>
      </w:pPr>
      <w:bookmarkStart w:id="1225" w:name="_Toc182497860"/>
      <w:r>
        <w:t xml:space="preserve">2.6.2. </w:t>
      </w:r>
      <w:r>
        <w:tab/>
        <w:t>Bid / Offer Acceptance and Deemed Instruction Message</w:t>
      </w:r>
      <w:bookmarkEnd w:id="1225"/>
    </w:p>
    <w:p w14:paraId="46C11F66" w14:textId="77777777" w:rsidR="00530280" w:rsidRDefault="00530280" w:rsidP="00186A2A">
      <w:pPr>
        <w:ind w:left="1134" w:right="1532"/>
      </w:pPr>
      <w:r w:rsidRPr="00A93D86">
        <w:t xml:space="preserve">A Bid Offer Acceptance will be sent to either accept BM Bids/Offers in the Balancing Mechanism or the conversion of a Replacement Reserve Acceptance in the RR Market. The closed instruction must contain at least two MW / time value pairs up to a maximum of five value pairs that describe a closed volume of energy (in conjunction with the physical notification and any relevant previously accepted BOAs). </w:t>
      </w:r>
    </w:p>
    <w:p w14:paraId="79DE7148" w14:textId="77777777" w:rsidR="00530280" w:rsidRDefault="00530280" w:rsidP="00186A2A">
      <w:pPr>
        <w:ind w:left="1134" w:right="1532"/>
      </w:pPr>
      <w:r w:rsidRPr="00A93D86">
        <w:t>The message Data Part for an instruction is a maximum of 183 characters in length.</w:t>
      </w:r>
    </w:p>
    <w:p w14:paraId="0351061F" w14:textId="368A2F58" w:rsidR="006F5047" w:rsidRDefault="00000000" w:rsidP="00186A2A">
      <w:pPr>
        <w:pStyle w:val="Caption"/>
        <w:keepNext/>
        <w:ind w:left="1134"/>
      </w:pPr>
      <w:del w:id="1226" w:author="Stuart McLarnon (NESO)" w:date="2024-11-19T13:05:00Z">
        <w:r>
          <w:rPr>
            <w:rFonts w:ascii="Times New Roman" w:eastAsia="PMingLiU" w:hAnsi="Times New Roman"/>
            <w:i w:val="0"/>
            <w:color w:val="auto"/>
            <w:sz w:val="22"/>
          </w:rPr>
          <w:pict w14:anchorId="7861755B">
            <v:shape id="_x0000_s2215" type="#_x0000_t202" style="position:absolute;left:0;text-align:left;margin-left:0;margin-top:362.7pt;width:594pt;height:474.2pt;z-index:-251460608;mso-wrap-distance-left:0;mso-wrap-distance-right:0;mso-position-horizontal-relative:page;mso-position-vertical-relative:page" filled="f" stroked="f">
              <v:textbox style="mso-next-textbox:#_x0000_s2215" inset="0,0,0,0">
                <w:txbxContent>
                  <w:p w14:paraId="0AFE068A" w14:textId="77777777" w:rsidR="00E1101E" w:rsidRDefault="00E1101E">
                    <w:pPr>
                      <w:rPr>
                        <w:del w:id="1227"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4DE01ABF">
            <v:shape id="_x0000_s2216" type="#_x0000_t202" style="position:absolute;left:0;text-align:left;margin-left:0;margin-top:362.7pt;width:594pt;height:473pt;z-index:-251459584;mso-wrap-distance-left:0;mso-wrap-distance-right:0;mso-position-horizontal-relative:page;mso-position-vertical-relative:page" filled="f" stroked="f">
              <v:textbox style="mso-next-textbox:#_x0000_s2216" inset="0,0,0,0">
                <w:txbxContent>
                  <w:p w14:paraId="0FB0AF2D" w14:textId="77777777" w:rsidR="00E1101E" w:rsidRDefault="00000000">
                    <w:pPr>
                      <w:textAlignment w:val="baseline"/>
                      <w:rPr>
                        <w:del w:id="1228" w:author="Stuart McLarnon (NESO)" w:date="2024-11-19T13:05:00Z"/>
                      </w:rPr>
                    </w:pPr>
                    <w:del w:id="1229" w:author="Stuart McLarnon (NESO)" w:date="2024-11-19T13:05:00Z">
                      <w:r>
                        <w:rPr>
                          <w:noProof/>
                        </w:rPr>
                        <w:drawing>
                          <wp:inline distT="0" distB="0" distL="0" distR="0" wp14:anchorId="28CF1A3D" wp14:editId="2C2E6104">
                            <wp:extent cx="7543800" cy="600710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42" name="test1"/>
                                    <pic:cNvPicPr preferRelativeResize="0"/>
                                  </pic:nvPicPr>
                                  <pic:blipFill>
                                    <a:blip r:embed="rId17"/>
                                    <a:stretch>
                                      <a:fillRect/>
                                    </a:stretch>
                                  </pic:blipFill>
                                  <pic:spPr>
                                    <a:xfrm>
                                      <a:off x="0" y="0"/>
                                      <a:ext cx="7543800" cy="6007100"/>
                                    </a:xfrm>
                                    <a:prstGeom prst="rect">
                                      <a:avLst/>
                                    </a:prstGeom>
                                  </pic:spPr>
                                </pic:pic>
                              </a:graphicData>
                            </a:graphic>
                          </wp:inline>
                        </w:drawing>
                      </w:r>
                    </w:del>
                  </w:p>
                </w:txbxContent>
              </v:textbox>
              <w10:wrap anchorx="page" anchory="page"/>
            </v:shape>
          </w:pict>
        </w:r>
        <w:r>
          <w:rPr>
            <w:rFonts w:ascii="Times New Roman" w:eastAsia="PMingLiU" w:hAnsi="Times New Roman"/>
            <w:i w:val="0"/>
            <w:color w:val="auto"/>
            <w:sz w:val="22"/>
          </w:rPr>
          <w:pict w14:anchorId="296EE070">
            <v:shape id="_x0000_s2217" type="#_x0000_t202" style="position:absolute;left:0;text-align:left;margin-left:53.75pt;margin-top:366pt;width:439.7pt;height:392.15pt;z-index:-251458560;mso-wrap-distance-left:0;mso-wrap-distance-right:0;mso-position-horizontal-relative:page;mso-position-vertical-relative:page" filled="f" stroked="f">
              <v:textbox style="mso-next-textbox:#_x0000_s2217" inset="0,0,0,0">
                <w:txbxContent>
                  <w:tbl>
                    <w:tblPr>
                      <w:tblW w:w="0" w:type="auto"/>
                      <w:tblLayout w:type="fixed"/>
                      <w:tblCellMar>
                        <w:left w:w="0" w:type="dxa"/>
                        <w:right w:w="0" w:type="dxa"/>
                      </w:tblCellMar>
                      <w:tblLook w:val="04A0" w:firstRow="1" w:lastRow="0" w:firstColumn="1" w:lastColumn="0" w:noHBand="0" w:noVBand="1"/>
                    </w:tblPr>
                    <w:tblGrid>
                      <w:gridCol w:w="1392"/>
                      <w:gridCol w:w="941"/>
                      <w:gridCol w:w="633"/>
                      <w:gridCol w:w="4416"/>
                      <w:gridCol w:w="682"/>
                      <w:gridCol w:w="730"/>
                    </w:tblGrid>
                    <w:tr w:rsidR="00E1101E" w14:paraId="2A1044DD" w14:textId="77777777">
                      <w:trPr>
                        <w:trHeight w:hRule="exact" w:val="591"/>
                        <w:del w:id="1230" w:author="Stuart McLarnon (NESO)" w:date="2024-11-19T13:05:00Z"/>
                      </w:trPr>
                      <w:tc>
                        <w:tcPr>
                          <w:tcW w:w="1392" w:type="dxa"/>
                          <w:tcBorders>
                            <w:top w:val="none" w:sz="0" w:space="0" w:color="000000"/>
                            <w:left w:val="none" w:sz="0" w:space="0" w:color="000000"/>
                            <w:bottom w:val="single" w:sz="4" w:space="0" w:color="000000"/>
                            <w:right w:val="none" w:sz="0" w:space="0" w:color="000000"/>
                          </w:tcBorders>
                        </w:tcPr>
                        <w:p w14:paraId="0A4C9B8A" w14:textId="77777777" w:rsidR="00E1101E" w:rsidRDefault="00000000">
                          <w:pPr>
                            <w:spacing w:before="45" w:after="310" w:line="230" w:lineRule="exact"/>
                            <w:ind w:left="58"/>
                            <w:textAlignment w:val="baseline"/>
                            <w:rPr>
                              <w:del w:id="1231" w:author="Stuart McLarnon (NESO)" w:date="2024-11-19T13:05:00Z"/>
                              <w:rFonts w:ascii="Arial" w:eastAsia="Arial" w:hAnsi="Arial"/>
                              <w:b/>
                              <w:color w:val="626361"/>
                              <w:sz w:val="20"/>
                            </w:rPr>
                          </w:pPr>
                          <w:del w:id="1232" w:author="Stuart McLarnon (NESO)" w:date="2024-11-19T13:05:00Z">
                            <w:r>
                              <w:rPr>
                                <w:rFonts w:ascii="Arial" w:eastAsia="Arial" w:hAnsi="Arial"/>
                                <w:b/>
                                <w:color w:val="626361"/>
                                <w:sz w:val="20"/>
                                <w:lang w:val="en-US"/>
                              </w:rPr>
                              <w:delText>Field Name</w:delText>
                            </w:r>
                          </w:del>
                        </w:p>
                      </w:tc>
                      <w:tc>
                        <w:tcPr>
                          <w:tcW w:w="941" w:type="dxa"/>
                          <w:tcBorders>
                            <w:top w:val="none" w:sz="0" w:space="0" w:color="000000"/>
                            <w:left w:val="none" w:sz="0" w:space="0" w:color="000000"/>
                            <w:bottom w:val="single" w:sz="4" w:space="0" w:color="000000"/>
                            <w:right w:val="none" w:sz="0" w:space="0" w:color="000000"/>
                          </w:tcBorders>
                        </w:tcPr>
                        <w:p w14:paraId="37F7C2BE" w14:textId="77777777" w:rsidR="00E1101E" w:rsidRDefault="00000000">
                          <w:pPr>
                            <w:spacing w:before="45" w:after="80" w:line="230" w:lineRule="exact"/>
                            <w:jc w:val="center"/>
                            <w:textAlignment w:val="baseline"/>
                            <w:rPr>
                              <w:del w:id="1233" w:author="Stuart McLarnon (NESO)" w:date="2024-11-19T13:05:00Z"/>
                              <w:rFonts w:ascii="Arial" w:eastAsia="Arial" w:hAnsi="Arial"/>
                              <w:b/>
                              <w:color w:val="626361"/>
                              <w:sz w:val="20"/>
                            </w:rPr>
                          </w:pPr>
                          <w:del w:id="1234" w:author="Stuart McLarnon (NESO)" w:date="2024-11-19T13:05:00Z">
                            <w:r>
                              <w:rPr>
                                <w:rFonts w:ascii="Arial" w:eastAsia="Arial" w:hAnsi="Arial"/>
                                <w:b/>
                                <w:color w:val="626361"/>
                                <w:sz w:val="20"/>
                                <w:lang w:val="en-US"/>
                              </w:rPr>
                              <w:delText xml:space="preserve">Start </w:delText>
                            </w:r>
                            <w:r>
                              <w:rPr>
                                <w:rFonts w:ascii="Arial" w:eastAsia="Arial" w:hAnsi="Arial"/>
                                <w:b/>
                                <w:color w:val="626361"/>
                                <w:sz w:val="20"/>
                                <w:lang w:val="en-US"/>
                              </w:rPr>
                              <w:br/>
                              <w:delText>Position</w:delText>
                            </w:r>
                          </w:del>
                        </w:p>
                      </w:tc>
                      <w:tc>
                        <w:tcPr>
                          <w:tcW w:w="633" w:type="dxa"/>
                          <w:tcBorders>
                            <w:top w:val="none" w:sz="0" w:space="0" w:color="000000"/>
                            <w:left w:val="none" w:sz="0" w:space="0" w:color="000000"/>
                            <w:bottom w:val="single" w:sz="4" w:space="0" w:color="000000"/>
                            <w:right w:val="none" w:sz="0" w:space="0" w:color="000000"/>
                          </w:tcBorders>
                        </w:tcPr>
                        <w:p w14:paraId="36F6C30C" w14:textId="77777777" w:rsidR="00E1101E" w:rsidRDefault="00000000">
                          <w:pPr>
                            <w:spacing w:before="45" w:after="80" w:line="230" w:lineRule="exact"/>
                            <w:ind w:left="108"/>
                            <w:textAlignment w:val="baseline"/>
                            <w:rPr>
                              <w:del w:id="1235" w:author="Stuart McLarnon (NESO)" w:date="2024-11-19T13:05:00Z"/>
                              <w:rFonts w:ascii="Arial" w:eastAsia="Arial" w:hAnsi="Arial"/>
                              <w:b/>
                              <w:color w:val="626361"/>
                              <w:sz w:val="20"/>
                            </w:rPr>
                          </w:pPr>
                          <w:del w:id="1236" w:author="Stuart McLarnon (NESO)" w:date="2024-11-19T13:05:00Z">
                            <w:r>
                              <w:rPr>
                                <w:rFonts w:ascii="Arial" w:eastAsia="Arial" w:hAnsi="Arial"/>
                                <w:b/>
                                <w:color w:val="626361"/>
                                <w:sz w:val="20"/>
                                <w:lang w:val="en-US"/>
                              </w:rPr>
                              <w:delText>Field Size</w:delText>
                            </w:r>
                          </w:del>
                        </w:p>
                      </w:tc>
                      <w:tc>
                        <w:tcPr>
                          <w:tcW w:w="4416" w:type="dxa"/>
                          <w:tcBorders>
                            <w:top w:val="none" w:sz="0" w:space="0" w:color="000000"/>
                            <w:left w:val="none" w:sz="0" w:space="0" w:color="000000"/>
                            <w:bottom w:val="single" w:sz="4" w:space="0" w:color="000000"/>
                            <w:right w:val="none" w:sz="0" w:space="0" w:color="000000"/>
                          </w:tcBorders>
                        </w:tcPr>
                        <w:p w14:paraId="33A57CE6" w14:textId="77777777" w:rsidR="00E1101E" w:rsidRDefault="00000000">
                          <w:pPr>
                            <w:spacing w:before="45" w:after="310" w:line="230" w:lineRule="exact"/>
                            <w:ind w:left="87"/>
                            <w:textAlignment w:val="baseline"/>
                            <w:rPr>
                              <w:del w:id="1237" w:author="Stuart McLarnon (NESO)" w:date="2024-11-19T13:05:00Z"/>
                              <w:rFonts w:ascii="Arial" w:eastAsia="Arial" w:hAnsi="Arial"/>
                              <w:b/>
                              <w:color w:val="626361"/>
                              <w:sz w:val="20"/>
                            </w:rPr>
                          </w:pPr>
                          <w:del w:id="1238" w:author="Stuart McLarnon (NESO)" w:date="2024-11-19T13:05:00Z">
                            <w:r>
                              <w:rPr>
                                <w:rFonts w:ascii="Arial" w:eastAsia="Arial" w:hAnsi="Arial"/>
                                <w:b/>
                                <w:color w:val="626361"/>
                                <w:sz w:val="20"/>
                                <w:lang w:val="en-US"/>
                              </w:rPr>
                              <w:delText>Description</w:delText>
                            </w:r>
                          </w:del>
                        </w:p>
                      </w:tc>
                      <w:tc>
                        <w:tcPr>
                          <w:tcW w:w="682" w:type="dxa"/>
                          <w:tcBorders>
                            <w:top w:val="none" w:sz="0" w:space="0" w:color="000000"/>
                            <w:left w:val="none" w:sz="0" w:space="0" w:color="000000"/>
                            <w:bottom w:val="single" w:sz="4" w:space="0" w:color="000000"/>
                            <w:right w:val="none" w:sz="0" w:space="0" w:color="000000"/>
                          </w:tcBorders>
                        </w:tcPr>
                        <w:p w14:paraId="6EB55FB7" w14:textId="77777777" w:rsidR="00E1101E" w:rsidRDefault="00000000">
                          <w:pPr>
                            <w:spacing w:before="45" w:after="80" w:line="230" w:lineRule="exact"/>
                            <w:ind w:left="72"/>
                            <w:textAlignment w:val="baseline"/>
                            <w:rPr>
                              <w:del w:id="1239" w:author="Stuart McLarnon (NESO)" w:date="2024-11-19T13:05:00Z"/>
                              <w:rFonts w:ascii="Arial" w:eastAsia="Arial" w:hAnsi="Arial"/>
                              <w:b/>
                              <w:color w:val="626361"/>
                              <w:sz w:val="20"/>
                            </w:rPr>
                          </w:pPr>
                          <w:del w:id="1240" w:author="Stuart McLarnon (NESO)" w:date="2024-11-19T13:05:00Z">
                            <w:r>
                              <w:rPr>
                                <w:rFonts w:ascii="Arial" w:eastAsia="Arial" w:hAnsi="Arial"/>
                                <w:b/>
                                <w:color w:val="626361"/>
                                <w:sz w:val="20"/>
                                <w:lang w:val="en-US"/>
                              </w:rPr>
                              <w:delText>Valid Type</w:delText>
                            </w:r>
                          </w:del>
                        </w:p>
                      </w:tc>
                      <w:tc>
                        <w:tcPr>
                          <w:tcW w:w="730" w:type="dxa"/>
                          <w:tcBorders>
                            <w:top w:val="none" w:sz="0" w:space="0" w:color="000000"/>
                            <w:left w:val="none" w:sz="0" w:space="0" w:color="000000"/>
                            <w:bottom w:val="single" w:sz="4" w:space="0" w:color="000000"/>
                            <w:right w:val="none" w:sz="0" w:space="0" w:color="000000"/>
                          </w:tcBorders>
                        </w:tcPr>
                        <w:p w14:paraId="3F25D95B" w14:textId="77777777" w:rsidR="00E1101E" w:rsidRDefault="00000000">
                          <w:pPr>
                            <w:spacing w:before="45" w:after="80" w:line="230" w:lineRule="exact"/>
                            <w:ind w:left="144"/>
                            <w:textAlignment w:val="baseline"/>
                            <w:rPr>
                              <w:del w:id="1241" w:author="Stuart McLarnon (NESO)" w:date="2024-11-19T13:05:00Z"/>
                              <w:rFonts w:ascii="Arial" w:eastAsia="Arial" w:hAnsi="Arial"/>
                              <w:b/>
                              <w:color w:val="000000"/>
                              <w:sz w:val="20"/>
                            </w:rPr>
                          </w:pPr>
                          <w:del w:id="1242" w:author="Stuart McLarnon (NESO)" w:date="2024-11-19T13:05:00Z">
                            <w:r>
                              <w:rPr>
                                <w:rFonts w:ascii="Arial" w:eastAsia="Arial" w:hAnsi="Arial"/>
                                <w:b/>
                                <w:color w:val="000000"/>
                                <w:sz w:val="20"/>
                                <w:lang w:val="en-US"/>
                              </w:rPr>
                              <w:delText>Error Flag</w:delText>
                            </w:r>
                          </w:del>
                        </w:p>
                      </w:tc>
                    </w:tr>
                    <w:tr w:rsidR="00E1101E" w14:paraId="092BC08C" w14:textId="77777777">
                      <w:trPr>
                        <w:trHeight w:hRule="exact" w:val="413"/>
                        <w:del w:id="1243"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4D2E8CBB" w14:textId="77777777" w:rsidR="00E1101E" w:rsidRDefault="00000000">
                          <w:pPr>
                            <w:spacing w:before="98" w:after="85" w:line="229" w:lineRule="exact"/>
                            <w:ind w:left="58"/>
                            <w:textAlignment w:val="baseline"/>
                            <w:rPr>
                              <w:del w:id="1244" w:author="Stuart McLarnon (NESO)" w:date="2024-11-19T13:05:00Z"/>
                              <w:rFonts w:ascii="Arial" w:eastAsia="Arial" w:hAnsi="Arial"/>
                              <w:color w:val="626361"/>
                              <w:sz w:val="20"/>
                            </w:rPr>
                          </w:pPr>
                          <w:del w:id="1245" w:author="Stuart McLarnon (NESO)" w:date="2024-11-19T13:05:00Z">
                            <w:r>
                              <w:rPr>
                                <w:rFonts w:ascii="Arial" w:eastAsia="Arial" w:hAnsi="Arial"/>
                                <w:color w:val="626361"/>
                                <w:sz w:val="20"/>
                                <w:lang w:val="en-US"/>
                              </w:rPr>
                              <w:delText>Name</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0DD9AF7D" w14:textId="77777777" w:rsidR="00E1101E" w:rsidRDefault="00000000">
                          <w:pPr>
                            <w:spacing w:before="98" w:after="85" w:line="229" w:lineRule="exact"/>
                            <w:jc w:val="center"/>
                            <w:textAlignment w:val="baseline"/>
                            <w:rPr>
                              <w:del w:id="1246" w:author="Stuart McLarnon (NESO)" w:date="2024-11-19T13:05:00Z"/>
                              <w:rFonts w:ascii="Arial" w:eastAsia="Arial" w:hAnsi="Arial"/>
                              <w:color w:val="626361"/>
                              <w:sz w:val="20"/>
                            </w:rPr>
                          </w:pPr>
                          <w:del w:id="1247" w:author="Stuart McLarnon (NESO)" w:date="2024-11-19T13:05:00Z">
                            <w:r>
                              <w:rPr>
                                <w:rFonts w:ascii="Arial" w:eastAsia="Arial" w:hAnsi="Arial"/>
                                <w:color w:val="626361"/>
                                <w:sz w:val="20"/>
                                <w:lang w:val="en-US"/>
                              </w:rPr>
                              <w:delText>1</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732E01CF" w14:textId="77777777" w:rsidR="00E1101E" w:rsidRDefault="00000000">
                          <w:pPr>
                            <w:spacing w:before="98" w:after="85" w:line="229" w:lineRule="exact"/>
                            <w:jc w:val="center"/>
                            <w:textAlignment w:val="baseline"/>
                            <w:rPr>
                              <w:del w:id="1248" w:author="Stuart McLarnon (NESO)" w:date="2024-11-19T13:05:00Z"/>
                              <w:rFonts w:ascii="Arial" w:eastAsia="Arial" w:hAnsi="Arial"/>
                              <w:color w:val="626361"/>
                              <w:sz w:val="20"/>
                            </w:rPr>
                          </w:pPr>
                          <w:del w:id="1249" w:author="Stuart McLarnon (NESO)" w:date="2024-11-19T13:05:00Z">
                            <w:r>
                              <w:rPr>
                                <w:rFonts w:ascii="Arial" w:eastAsia="Arial" w:hAnsi="Arial"/>
                                <w:color w:val="626361"/>
                                <w:sz w:val="20"/>
                                <w:lang w:val="en-US"/>
                              </w:rPr>
                              <w:delText>9</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47085344" w14:textId="77777777" w:rsidR="00E1101E" w:rsidRDefault="00000000">
                          <w:pPr>
                            <w:spacing w:before="98" w:after="85" w:line="229" w:lineRule="exact"/>
                            <w:ind w:left="87"/>
                            <w:textAlignment w:val="baseline"/>
                            <w:rPr>
                              <w:del w:id="1250" w:author="Stuart McLarnon (NESO)" w:date="2024-11-19T13:05:00Z"/>
                              <w:rFonts w:ascii="Arial" w:eastAsia="Arial" w:hAnsi="Arial"/>
                              <w:color w:val="626361"/>
                              <w:sz w:val="20"/>
                            </w:rPr>
                          </w:pPr>
                          <w:del w:id="1251" w:author="Stuart McLarnon (NESO)" w:date="2024-11-19T13:05:00Z">
                            <w:r>
                              <w:rPr>
                                <w:rFonts w:ascii="Arial" w:eastAsia="Arial" w:hAnsi="Arial"/>
                                <w:color w:val="626361"/>
                                <w:sz w:val="20"/>
                                <w:lang w:val="en-US"/>
                              </w:rPr>
                              <w:delText>BM Unit Name</w:delText>
                            </w:r>
                          </w:del>
                        </w:p>
                      </w:tc>
                      <w:tc>
                        <w:tcPr>
                          <w:tcW w:w="682" w:type="dxa"/>
                          <w:tcBorders>
                            <w:top w:val="single" w:sz="4" w:space="0" w:color="000000"/>
                            <w:left w:val="none" w:sz="0" w:space="0" w:color="000000"/>
                            <w:bottom w:val="single" w:sz="4" w:space="0" w:color="000000"/>
                            <w:right w:val="none" w:sz="0" w:space="0" w:color="000000"/>
                          </w:tcBorders>
                          <w:vAlign w:val="center"/>
                        </w:tcPr>
                        <w:p w14:paraId="256F354A" w14:textId="77777777" w:rsidR="00E1101E" w:rsidRDefault="00000000">
                          <w:pPr>
                            <w:spacing w:before="98" w:after="85" w:line="229" w:lineRule="exact"/>
                            <w:jc w:val="center"/>
                            <w:textAlignment w:val="baseline"/>
                            <w:rPr>
                              <w:del w:id="1252" w:author="Stuart McLarnon (NESO)" w:date="2024-11-19T13:05:00Z"/>
                              <w:rFonts w:ascii="Arial" w:eastAsia="Arial" w:hAnsi="Arial"/>
                              <w:color w:val="626361"/>
                              <w:sz w:val="20"/>
                            </w:rPr>
                          </w:pPr>
                          <w:del w:id="1253" w:author="Stuart McLarnon (NESO)" w:date="2024-11-19T13:05:00Z">
                            <w:r>
                              <w:rPr>
                                <w:rFonts w:ascii="Arial" w:eastAsia="Arial" w:hAnsi="Arial"/>
                                <w:color w:val="626361"/>
                                <w:sz w:val="20"/>
                                <w:lang w:val="en-US"/>
                              </w:rPr>
                              <w:delText>All</w:delText>
                            </w:r>
                          </w:del>
                        </w:p>
                      </w:tc>
                      <w:tc>
                        <w:tcPr>
                          <w:tcW w:w="730" w:type="dxa"/>
                          <w:tcBorders>
                            <w:top w:val="single" w:sz="4" w:space="0" w:color="000000"/>
                            <w:left w:val="none" w:sz="0" w:space="0" w:color="000000"/>
                            <w:bottom w:val="single" w:sz="4" w:space="0" w:color="000000"/>
                            <w:right w:val="none" w:sz="0" w:space="0" w:color="000000"/>
                          </w:tcBorders>
                        </w:tcPr>
                        <w:p w14:paraId="365C2CB4" w14:textId="77777777" w:rsidR="00E1101E" w:rsidRDefault="00E1101E">
                          <w:pPr>
                            <w:textAlignment w:val="baseline"/>
                            <w:rPr>
                              <w:del w:id="1254" w:author="Stuart McLarnon (NESO)" w:date="2024-11-19T13:05:00Z"/>
                              <w:rFonts w:ascii="Arial" w:eastAsia="Arial" w:hAnsi="Arial"/>
                              <w:color w:val="000000"/>
                              <w:sz w:val="24"/>
                            </w:rPr>
                          </w:pPr>
                        </w:p>
                      </w:tc>
                    </w:tr>
                    <w:tr w:rsidR="00E1101E" w14:paraId="3E9BD4B0" w14:textId="77777777">
                      <w:trPr>
                        <w:trHeight w:hRule="exact" w:val="417"/>
                        <w:del w:id="1255"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6E867573" w14:textId="77777777" w:rsidR="00E1101E" w:rsidRDefault="00000000">
                          <w:pPr>
                            <w:spacing w:before="102" w:after="85" w:line="229" w:lineRule="exact"/>
                            <w:ind w:left="58"/>
                            <w:textAlignment w:val="baseline"/>
                            <w:rPr>
                              <w:del w:id="1256" w:author="Stuart McLarnon (NESO)" w:date="2024-11-19T13:05:00Z"/>
                              <w:rFonts w:ascii="Arial" w:eastAsia="Arial" w:hAnsi="Arial"/>
                              <w:color w:val="626361"/>
                              <w:sz w:val="20"/>
                            </w:rPr>
                          </w:pPr>
                          <w:del w:id="1257" w:author="Stuart McLarnon (NESO)" w:date="2024-11-19T13:05:00Z">
                            <w:r>
                              <w:rPr>
                                <w:rFonts w:ascii="Arial" w:eastAsia="Arial" w:hAnsi="Arial"/>
                                <w:color w:val="626361"/>
                                <w:sz w:val="20"/>
                                <w:lang w:val="en-US"/>
                              </w:rPr>
                              <w:delText>Ref Number</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3754BEA1" w14:textId="77777777" w:rsidR="00E1101E" w:rsidRDefault="00000000">
                          <w:pPr>
                            <w:spacing w:before="102" w:after="85" w:line="229" w:lineRule="exact"/>
                            <w:jc w:val="center"/>
                            <w:textAlignment w:val="baseline"/>
                            <w:rPr>
                              <w:del w:id="1258" w:author="Stuart McLarnon (NESO)" w:date="2024-11-19T13:05:00Z"/>
                              <w:rFonts w:ascii="Arial" w:eastAsia="Arial" w:hAnsi="Arial"/>
                              <w:color w:val="626361"/>
                              <w:sz w:val="20"/>
                            </w:rPr>
                          </w:pPr>
                          <w:del w:id="1259" w:author="Stuart McLarnon (NESO)" w:date="2024-11-19T13:05:00Z">
                            <w:r>
                              <w:rPr>
                                <w:rFonts w:ascii="Arial" w:eastAsia="Arial" w:hAnsi="Arial"/>
                                <w:color w:val="626361"/>
                                <w:sz w:val="20"/>
                                <w:lang w:val="en-US"/>
                              </w:rPr>
                              <w:delText>11</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4921F816" w14:textId="77777777" w:rsidR="00E1101E" w:rsidRDefault="00000000">
                          <w:pPr>
                            <w:spacing w:before="102" w:after="85" w:line="229" w:lineRule="exact"/>
                            <w:jc w:val="center"/>
                            <w:textAlignment w:val="baseline"/>
                            <w:rPr>
                              <w:del w:id="1260" w:author="Stuart McLarnon (NESO)" w:date="2024-11-19T13:05:00Z"/>
                              <w:rFonts w:ascii="Arial" w:eastAsia="Arial" w:hAnsi="Arial"/>
                              <w:color w:val="626361"/>
                              <w:sz w:val="20"/>
                            </w:rPr>
                          </w:pPr>
                          <w:del w:id="1261" w:author="Stuart McLarnon (NESO)" w:date="2024-11-19T13:05:00Z">
                            <w:r>
                              <w:rPr>
                                <w:rFonts w:ascii="Arial" w:eastAsia="Arial" w:hAnsi="Arial"/>
                                <w:color w:val="626361"/>
                                <w:sz w:val="20"/>
                                <w:lang w:val="en-US"/>
                              </w:rPr>
                              <w:delText>10</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3737366A" w14:textId="77777777" w:rsidR="00E1101E" w:rsidRDefault="00000000">
                          <w:pPr>
                            <w:spacing w:before="102" w:after="85" w:line="229" w:lineRule="exact"/>
                            <w:ind w:left="87"/>
                            <w:textAlignment w:val="baseline"/>
                            <w:rPr>
                              <w:del w:id="1262" w:author="Stuart McLarnon (NESO)" w:date="2024-11-19T13:05:00Z"/>
                              <w:rFonts w:ascii="Arial" w:eastAsia="Arial" w:hAnsi="Arial"/>
                              <w:color w:val="626361"/>
                              <w:sz w:val="20"/>
                            </w:rPr>
                          </w:pPr>
                          <w:del w:id="1263" w:author="Stuart McLarnon (NESO)" w:date="2024-11-19T13:05:00Z">
                            <w:r>
                              <w:rPr>
                                <w:rFonts w:ascii="Arial" w:eastAsia="Arial" w:hAnsi="Arial"/>
                                <w:color w:val="626361"/>
                                <w:sz w:val="20"/>
                                <w:lang w:val="en-US"/>
                              </w:rPr>
                              <w:delText>Instruction Reference Number</w:delText>
                            </w:r>
                          </w:del>
                        </w:p>
                      </w:tc>
                      <w:tc>
                        <w:tcPr>
                          <w:tcW w:w="682" w:type="dxa"/>
                          <w:tcBorders>
                            <w:top w:val="single" w:sz="4" w:space="0" w:color="000000"/>
                            <w:left w:val="none" w:sz="0" w:space="0" w:color="000000"/>
                            <w:bottom w:val="single" w:sz="4" w:space="0" w:color="000000"/>
                            <w:right w:val="none" w:sz="0" w:space="0" w:color="000000"/>
                          </w:tcBorders>
                          <w:vAlign w:val="center"/>
                        </w:tcPr>
                        <w:p w14:paraId="5C2F52DA" w14:textId="77777777" w:rsidR="00E1101E" w:rsidRDefault="00000000">
                          <w:pPr>
                            <w:spacing w:before="102" w:after="85" w:line="229" w:lineRule="exact"/>
                            <w:jc w:val="center"/>
                            <w:textAlignment w:val="baseline"/>
                            <w:rPr>
                              <w:del w:id="1264" w:author="Stuart McLarnon (NESO)" w:date="2024-11-19T13:05:00Z"/>
                              <w:rFonts w:ascii="Arial" w:eastAsia="Arial" w:hAnsi="Arial"/>
                              <w:color w:val="626361"/>
                              <w:sz w:val="20"/>
                            </w:rPr>
                          </w:pPr>
                          <w:del w:id="1265" w:author="Stuart McLarnon (NESO)" w:date="2024-11-19T13:05:00Z">
                            <w:r>
                              <w:rPr>
                                <w:rFonts w:ascii="Arial" w:eastAsia="Arial" w:hAnsi="Arial"/>
                                <w:color w:val="626361"/>
                                <w:sz w:val="20"/>
                                <w:lang w:val="en-US"/>
                              </w:rPr>
                              <w:delText>All</w:delText>
                            </w:r>
                          </w:del>
                        </w:p>
                      </w:tc>
                      <w:tc>
                        <w:tcPr>
                          <w:tcW w:w="730" w:type="dxa"/>
                          <w:tcBorders>
                            <w:top w:val="single" w:sz="4" w:space="0" w:color="000000"/>
                            <w:left w:val="none" w:sz="0" w:space="0" w:color="000000"/>
                            <w:bottom w:val="single" w:sz="4" w:space="0" w:color="000000"/>
                            <w:right w:val="none" w:sz="0" w:space="0" w:color="000000"/>
                          </w:tcBorders>
                        </w:tcPr>
                        <w:p w14:paraId="1E8A66F0" w14:textId="77777777" w:rsidR="00E1101E" w:rsidRDefault="00E1101E">
                          <w:pPr>
                            <w:textAlignment w:val="baseline"/>
                            <w:rPr>
                              <w:del w:id="1266" w:author="Stuart McLarnon (NESO)" w:date="2024-11-19T13:05:00Z"/>
                              <w:rFonts w:ascii="Arial" w:eastAsia="Arial" w:hAnsi="Arial"/>
                              <w:color w:val="000000"/>
                              <w:sz w:val="24"/>
                            </w:rPr>
                          </w:pPr>
                        </w:p>
                      </w:tc>
                    </w:tr>
                    <w:tr w:rsidR="00E1101E" w14:paraId="493D21D5" w14:textId="77777777">
                      <w:trPr>
                        <w:trHeight w:hRule="exact" w:val="418"/>
                        <w:del w:id="1267"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7B3B330F" w14:textId="77777777" w:rsidR="00E1101E" w:rsidRDefault="00000000">
                          <w:pPr>
                            <w:spacing w:before="98" w:after="90" w:line="229" w:lineRule="exact"/>
                            <w:ind w:left="58"/>
                            <w:textAlignment w:val="baseline"/>
                            <w:rPr>
                              <w:del w:id="1268" w:author="Stuart McLarnon (NESO)" w:date="2024-11-19T13:05:00Z"/>
                              <w:rFonts w:ascii="Arial" w:eastAsia="Arial" w:hAnsi="Arial"/>
                              <w:color w:val="626361"/>
                              <w:sz w:val="20"/>
                            </w:rPr>
                          </w:pPr>
                          <w:del w:id="1269" w:author="Stuart McLarnon (NESO)" w:date="2024-11-19T13:05:00Z">
                            <w:r>
                              <w:rPr>
                                <w:rFonts w:ascii="Arial" w:eastAsia="Arial" w:hAnsi="Arial"/>
                                <w:color w:val="626361"/>
                                <w:sz w:val="20"/>
                                <w:lang w:val="en-US"/>
                              </w:rPr>
                              <w:delText>Log Time</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2922BF76" w14:textId="77777777" w:rsidR="00E1101E" w:rsidRDefault="00000000">
                          <w:pPr>
                            <w:spacing w:before="98" w:after="90" w:line="229" w:lineRule="exact"/>
                            <w:jc w:val="center"/>
                            <w:textAlignment w:val="baseline"/>
                            <w:rPr>
                              <w:del w:id="1270" w:author="Stuart McLarnon (NESO)" w:date="2024-11-19T13:05:00Z"/>
                              <w:rFonts w:ascii="Arial" w:eastAsia="Arial" w:hAnsi="Arial"/>
                              <w:color w:val="626361"/>
                              <w:sz w:val="20"/>
                            </w:rPr>
                          </w:pPr>
                          <w:del w:id="1271" w:author="Stuart McLarnon (NESO)" w:date="2024-11-19T13:05:00Z">
                            <w:r>
                              <w:rPr>
                                <w:rFonts w:ascii="Arial" w:eastAsia="Arial" w:hAnsi="Arial"/>
                                <w:color w:val="626361"/>
                                <w:sz w:val="20"/>
                                <w:lang w:val="en-US"/>
                              </w:rPr>
                              <w:delText>22</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3517D2D5" w14:textId="77777777" w:rsidR="00E1101E" w:rsidRDefault="00000000">
                          <w:pPr>
                            <w:spacing w:before="98" w:after="90" w:line="229" w:lineRule="exact"/>
                            <w:jc w:val="center"/>
                            <w:textAlignment w:val="baseline"/>
                            <w:rPr>
                              <w:del w:id="1272" w:author="Stuart McLarnon (NESO)" w:date="2024-11-19T13:05:00Z"/>
                              <w:rFonts w:ascii="Arial" w:eastAsia="Arial" w:hAnsi="Arial"/>
                              <w:color w:val="626361"/>
                              <w:sz w:val="20"/>
                            </w:rPr>
                          </w:pPr>
                          <w:del w:id="1273" w:author="Stuart McLarnon (NESO)" w:date="2024-11-19T13:05:00Z">
                            <w:r>
                              <w:rPr>
                                <w:rFonts w:ascii="Arial" w:eastAsia="Arial" w:hAnsi="Arial"/>
                                <w:color w:val="626361"/>
                                <w:sz w:val="20"/>
                                <w:lang w:val="en-US"/>
                              </w:rPr>
                              <w:delText>17</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6DFFFB5C" w14:textId="77777777" w:rsidR="00E1101E" w:rsidRDefault="00000000">
                          <w:pPr>
                            <w:spacing w:before="98" w:after="90" w:line="229" w:lineRule="exact"/>
                            <w:ind w:left="87"/>
                            <w:textAlignment w:val="baseline"/>
                            <w:rPr>
                              <w:del w:id="1274" w:author="Stuart McLarnon (NESO)" w:date="2024-11-19T13:05:00Z"/>
                              <w:rFonts w:ascii="Arial" w:eastAsia="Arial" w:hAnsi="Arial"/>
                              <w:color w:val="626361"/>
                              <w:sz w:val="20"/>
                            </w:rPr>
                          </w:pPr>
                          <w:del w:id="1275" w:author="Stuart McLarnon (NESO)" w:date="2024-11-19T13:05:00Z">
                            <w:r>
                              <w:rPr>
                                <w:rFonts w:ascii="Arial" w:eastAsia="Arial" w:hAnsi="Arial"/>
                                <w:color w:val="626361"/>
                                <w:sz w:val="20"/>
                                <w:lang w:val="en-US"/>
                              </w:rPr>
                              <w:delText>Time message logged by originating process</w:delText>
                            </w:r>
                          </w:del>
                        </w:p>
                      </w:tc>
                      <w:tc>
                        <w:tcPr>
                          <w:tcW w:w="682" w:type="dxa"/>
                          <w:tcBorders>
                            <w:top w:val="single" w:sz="4" w:space="0" w:color="000000"/>
                            <w:left w:val="none" w:sz="0" w:space="0" w:color="000000"/>
                            <w:bottom w:val="single" w:sz="4" w:space="0" w:color="000000"/>
                            <w:right w:val="none" w:sz="0" w:space="0" w:color="000000"/>
                          </w:tcBorders>
                          <w:vAlign w:val="center"/>
                        </w:tcPr>
                        <w:p w14:paraId="105AEB4A" w14:textId="77777777" w:rsidR="00E1101E" w:rsidRDefault="00000000">
                          <w:pPr>
                            <w:spacing w:before="98" w:after="90" w:line="229" w:lineRule="exact"/>
                            <w:jc w:val="center"/>
                            <w:textAlignment w:val="baseline"/>
                            <w:rPr>
                              <w:del w:id="1276" w:author="Stuart McLarnon (NESO)" w:date="2024-11-19T13:05:00Z"/>
                              <w:rFonts w:ascii="Arial" w:eastAsia="Arial" w:hAnsi="Arial"/>
                              <w:color w:val="626361"/>
                              <w:sz w:val="20"/>
                            </w:rPr>
                          </w:pPr>
                          <w:del w:id="1277" w:author="Stuart McLarnon (NESO)" w:date="2024-11-19T13:05:00Z">
                            <w:r>
                              <w:rPr>
                                <w:rFonts w:ascii="Arial" w:eastAsia="Arial" w:hAnsi="Arial"/>
                                <w:color w:val="626361"/>
                                <w:sz w:val="20"/>
                                <w:lang w:val="en-US"/>
                              </w:rPr>
                              <w:delText>All</w:delText>
                            </w:r>
                          </w:del>
                        </w:p>
                      </w:tc>
                      <w:tc>
                        <w:tcPr>
                          <w:tcW w:w="730" w:type="dxa"/>
                          <w:tcBorders>
                            <w:top w:val="single" w:sz="4" w:space="0" w:color="000000"/>
                            <w:left w:val="none" w:sz="0" w:space="0" w:color="000000"/>
                            <w:bottom w:val="single" w:sz="4" w:space="0" w:color="000000"/>
                            <w:right w:val="none" w:sz="0" w:space="0" w:color="000000"/>
                          </w:tcBorders>
                        </w:tcPr>
                        <w:p w14:paraId="0B013AE5" w14:textId="77777777" w:rsidR="00E1101E" w:rsidRDefault="00E1101E">
                          <w:pPr>
                            <w:textAlignment w:val="baseline"/>
                            <w:rPr>
                              <w:del w:id="1278" w:author="Stuart McLarnon (NESO)" w:date="2024-11-19T13:05:00Z"/>
                              <w:rFonts w:ascii="Arial" w:eastAsia="Arial" w:hAnsi="Arial"/>
                              <w:color w:val="000000"/>
                              <w:sz w:val="24"/>
                            </w:rPr>
                          </w:pPr>
                        </w:p>
                      </w:tc>
                    </w:tr>
                    <w:tr w:rsidR="00E1101E" w14:paraId="1E917421" w14:textId="77777777">
                      <w:trPr>
                        <w:trHeight w:hRule="exact" w:val="413"/>
                        <w:del w:id="1279"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4947BC86" w14:textId="77777777" w:rsidR="00E1101E" w:rsidRDefault="00000000">
                          <w:pPr>
                            <w:spacing w:before="98" w:after="75" w:line="229" w:lineRule="exact"/>
                            <w:ind w:left="58"/>
                            <w:textAlignment w:val="baseline"/>
                            <w:rPr>
                              <w:del w:id="1280" w:author="Stuart McLarnon (NESO)" w:date="2024-11-19T13:05:00Z"/>
                              <w:rFonts w:ascii="Arial" w:eastAsia="Arial" w:hAnsi="Arial"/>
                              <w:color w:val="626361"/>
                              <w:sz w:val="20"/>
                            </w:rPr>
                          </w:pPr>
                          <w:del w:id="1281" w:author="Stuart McLarnon (NESO)" w:date="2024-11-19T13:05:00Z">
                            <w:r>
                              <w:rPr>
                                <w:rFonts w:ascii="Arial" w:eastAsia="Arial" w:hAnsi="Arial"/>
                                <w:color w:val="626361"/>
                                <w:sz w:val="20"/>
                                <w:lang w:val="en-US"/>
                              </w:rPr>
                              <w:delText>Type</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601839D8" w14:textId="77777777" w:rsidR="00E1101E" w:rsidRDefault="00000000">
                          <w:pPr>
                            <w:spacing w:before="98" w:after="75" w:line="229" w:lineRule="exact"/>
                            <w:jc w:val="center"/>
                            <w:textAlignment w:val="baseline"/>
                            <w:rPr>
                              <w:del w:id="1282" w:author="Stuart McLarnon (NESO)" w:date="2024-11-19T13:05:00Z"/>
                              <w:rFonts w:ascii="Arial" w:eastAsia="Arial" w:hAnsi="Arial"/>
                              <w:color w:val="626361"/>
                              <w:sz w:val="20"/>
                            </w:rPr>
                          </w:pPr>
                          <w:del w:id="1283" w:author="Stuart McLarnon (NESO)" w:date="2024-11-19T13:05:00Z">
                            <w:r>
                              <w:rPr>
                                <w:rFonts w:ascii="Arial" w:eastAsia="Arial" w:hAnsi="Arial"/>
                                <w:color w:val="626361"/>
                                <w:sz w:val="20"/>
                                <w:lang w:val="en-US"/>
                              </w:rPr>
                              <w:delText>40</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1C6FF328" w14:textId="77777777" w:rsidR="00E1101E" w:rsidRDefault="00000000">
                          <w:pPr>
                            <w:spacing w:before="98" w:after="75" w:line="229" w:lineRule="exact"/>
                            <w:jc w:val="center"/>
                            <w:textAlignment w:val="baseline"/>
                            <w:rPr>
                              <w:del w:id="1284" w:author="Stuart McLarnon (NESO)" w:date="2024-11-19T13:05:00Z"/>
                              <w:rFonts w:ascii="Arial" w:eastAsia="Arial" w:hAnsi="Arial"/>
                              <w:color w:val="626361"/>
                              <w:sz w:val="20"/>
                            </w:rPr>
                          </w:pPr>
                          <w:del w:id="1285" w:author="Stuart McLarnon (NESO)" w:date="2024-11-19T13:05:00Z">
                            <w:r>
                              <w:rPr>
                                <w:rFonts w:ascii="Arial" w:eastAsia="Arial" w:hAnsi="Arial"/>
                                <w:color w:val="626361"/>
                                <w:sz w:val="20"/>
                                <w:lang w:val="en-US"/>
                              </w:rPr>
                              <w:delText>4</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0DCFF749" w14:textId="77777777" w:rsidR="00E1101E" w:rsidRDefault="00000000">
                          <w:pPr>
                            <w:spacing w:before="98" w:after="75" w:line="229" w:lineRule="exact"/>
                            <w:ind w:left="87"/>
                            <w:textAlignment w:val="baseline"/>
                            <w:rPr>
                              <w:del w:id="1286" w:author="Stuart McLarnon (NESO)" w:date="2024-11-19T13:05:00Z"/>
                              <w:rFonts w:ascii="Arial" w:eastAsia="Arial" w:hAnsi="Arial"/>
                              <w:color w:val="626361"/>
                              <w:sz w:val="20"/>
                            </w:rPr>
                          </w:pPr>
                          <w:del w:id="1287" w:author="Stuart McLarnon (NESO)" w:date="2024-11-19T13:05:00Z">
                            <w:r>
                              <w:rPr>
                                <w:rFonts w:ascii="Arial" w:eastAsia="Arial" w:hAnsi="Arial"/>
                                <w:color w:val="626361"/>
                                <w:sz w:val="20"/>
                                <w:lang w:val="en-US"/>
                              </w:rPr>
                              <w:delText>Type of instruction. BOAI, DEEM or BOAR</w:delText>
                            </w:r>
                          </w:del>
                        </w:p>
                      </w:tc>
                      <w:tc>
                        <w:tcPr>
                          <w:tcW w:w="682" w:type="dxa"/>
                          <w:tcBorders>
                            <w:top w:val="single" w:sz="4" w:space="0" w:color="000000"/>
                            <w:left w:val="none" w:sz="0" w:space="0" w:color="000000"/>
                            <w:bottom w:val="single" w:sz="4" w:space="0" w:color="000000"/>
                            <w:right w:val="none" w:sz="0" w:space="0" w:color="000000"/>
                          </w:tcBorders>
                          <w:vAlign w:val="center"/>
                        </w:tcPr>
                        <w:p w14:paraId="7E4E765F" w14:textId="77777777" w:rsidR="00E1101E" w:rsidRDefault="00000000">
                          <w:pPr>
                            <w:spacing w:before="98" w:after="75" w:line="229" w:lineRule="exact"/>
                            <w:jc w:val="center"/>
                            <w:textAlignment w:val="baseline"/>
                            <w:rPr>
                              <w:del w:id="1288" w:author="Stuart McLarnon (NESO)" w:date="2024-11-19T13:05:00Z"/>
                              <w:rFonts w:ascii="Arial" w:eastAsia="Arial" w:hAnsi="Arial"/>
                              <w:color w:val="626361"/>
                              <w:sz w:val="20"/>
                            </w:rPr>
                          </w:pPr>
                          <w:del w:id="1289" w:author="Stuart McLarnon (NESO)" w:date="2024-11-19T13:05:00Z">
                            <w:r>
                              <w:rPr>
                                <w:rFonts w:ascii="Arial" w:eastAsia="Arial" w:hAnsi="Arial"/>
                                <w:color w:val="626361"/>
                                <w:sz w:val="20"/>
                                <w:lang w:val="en-US"/>
                              </w:rPr>
                              <w:delText>N, T</w:delText>
                            </w:r>
                          </w:del>
                        </w:p>
                      </w:tc>
                      <w:tc>
                        <w:tcPr>
                          <w:tcW w:w="730" w:type="dxa"/>
                          <w:tcBorders>
                            <w:top w:val="single" w:sz="4" w:space="0" w:color="000000"/>
                            <w:left w:val="none" w:sz="0" w:space="0" w:color="000000"/>
                            <w:bottom w:val="single" w:sz="4" w:space="0" w:color="000000"/>
                            <w:right w:val="none" w:sz="0" w:space="0" w:color="000000"/>
                          </w:tcBorders>
                        </w:tcPr>
                        <w:p w14:paraId="232005F6" w14:textId="77777777" w:rsidR="00E1101E" w:rsidRDefault="00E1101E">
                          <w:pPr>
                            <w:textAlignment w:val="baseline"/>
                            <w:rPr>
                              <w:del w:id="1290" w:author="Stuart McLarnon (NESO)" w:date="2024-11-19T13:05:00Z"/>
                              <w:rFonts w:ascii="Arial" w:eastAsia="Arial" w:hAnsi="Arial"/>
                              <w:color w:val="000000"/>
                              <w:sz w:val="24"/>
                            </w:rPr>
                          </w:pPr>
                        </w:p>
                      </w:tc>
                    </w:tr>
                    <w:tr w:rsidR="00E1101E" w14:paraId="36461741" w14:textId="77777777">
                      <w:trPr>
                        <w:trHeight w:hRule="exact" w:val="475"/>
                        <w:del w:id="1291"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4D20CD96" w14:textId="77777777" w:rsidR="00E1101E" w:rsidRDefault="00000000">
                          <w:pPr>
                            <w:spacing w:before="102" w:after="133" w:line="229" w:lineRule="exact"/>
                            <w:ind w:left="58"/>
                            <w:textAlignment w:val="baseline"/>
                            <w:rPr>
                              <w:del w:id="1292" w:author="Stuart McLarnon (NESO)" w:date="2024-11-19T13:05:00Z"/>
                              <w:rFonts w:ascii="Arial" w:eastAsia="Arial" w:hAnsi="Arial"/>
                              <w:color w:val="626361"/>
                              <w:sz w:val="20"/>
                            </w:rPr>
                          </w:pPr>
                          <w:del w:id="1293" w:author="Stuart McLarnon (NESO)" w:date="2024-11-19T13:05:00Z">
                            <w:r>
                              <w:rPr>
                                <w:rFonts w:ascii="Arial" w:eastAsia="Arial" w:hAnsi="Arial"/>
                                <w:color w:val="626361"/>
                                <w:sz w:val="20"/>
                                <w:lang w:val="en-US"/>
                              </w:rPr>
                              <w:delText>BOA Number</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7E7BC4C9" w14:textId="77777777" w:rsidR="00E1101E" w:rsidRDefault="00000000">
                          <w:pPr>
                            <w:spacing w:before="102" w:after="133" w:line="229" w:lineRule="exact"/>
                            <w:jc w:val="center"/>
                            <w:textAlignment w:val="baseline"/>
                            <w:rPr>
                              <w:del w:id="1294" w:author="Stuart McLarnon (NESO)" w:date="2024-11-19T13:05:00Z"/>
                              <w:rFonts w:ascii="Arial" w:eastAsia="Arial" w:hAnsi="Arial"/>
                              <w:color w:val="626361"/>
                              <w:sz w:val="20"/>
                            </w:rPr>
                          </w:pPr>
                          <w:del w:id="1295" w:author="Stuart McLarnon (NESO)" w:date="2024-11-19T13:05:00Z">
                            <w:r>
                              <w:rPr>
                                <w:rFonts w:ascii="Arial" w:eastAsia="Arial" w:hAnsi="Arial"/>
                                <w:color w:val="626361"/>
                                <w:sz w:val="20"/>
                                <w:lang w:val="en-US"/>
                              </w:rPr>
                              <w:delText>45</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6D39564B" w14:textId="77777777" w:rsidR="00E1101E" w:rsidRDefault="00000000">
                          <w:pPr>
                            <w:spacing w:before="102" w:after="133" w:line="229" w:lineRule="exact"/>
                            <w:jc w:val="center"/>
                            <w:textAlignment w:val="baseline"/>
                            <w:rPr>
                              <w:del w:id="1296" w:author="Stuart McLarnon (NESO)" w:date="2024-11-19T13:05:00Z"/>
                              <w:rFonts w:ascii="Arial" w:eastAsia="Arial" w:hAnsi="Arial"/>
                              <w:color w:val="626361"/>
                              <w:sz w:val="20"/>
                            </w:rPr>
                          </w:pPr>
                          <w:del w:id="1297" w:author="Stuart McLarnon (NESO)" w:date="2024-11-19T13:05:00Z">
                            <w:r>
                              <w:rPr>
                                <w:rFonts w:ascii="Arial" w:eastAsia="Arial" w:hAnsi="Arial"/>
                                <w:color w:val="626361"/>
                                <w:sz w:val="20"/>
                                <w:lang w:val="en-US"/>
                              </w:rPr>
                              <w:delText>10</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4BB05E13" w14:textId="77777777" w:rsidR="00E1101E" w:rsidRDefault="00000000">
                          <w:pPr>
                            <w:spacing w:before="102" w:after="133" w:line="229" w:lineRule="exact"/>
                            <w:ind w:left="87"/>
                            <w:textAlignment w:val="baseline"/>
                            <w:rPr>
                              <w:del w:id="1298" w:author="Stuart McLarnon (NESO)" w:date="2024-11-19T13:05:00Z"/>
                              <w:rFonts w:ascii="Arial" w:eastAsia="Arial" w:hAnsi="Arial"/>
                              <w:color w:val="626361"/>
                              <w:sz w:val="20"/>
                            </w:rPr>
                          </w:pPr>
                          <w:del w:id="1299" w:author="Stuart McLarnon (NESO)" w:date="2024-11-19T13:05:00Z">
                            <w:r>
                              <w:rPr>
                                <w:rFonts w:ascii="Arial" w:eastAsia="Arial" w:hAnsi="Arial"/>
                                <w:color w:val="626361"/>
                                <w:sz w:val="20"/>
                                <w:lang w:val="en-US"/>
                              </w:rPr>
                              <w:delText>BM Unit Bid/Offer Acceptance Number</w:delText>
                            </w:r>
                          </w:del>
                        </w:p>
                      </w:tc>
                      <w:tc>
                        <w:tcPr>
                          <w:tcW w:w="682" w:type="dxa"/>
                          <w:tcBorders>
                            <w:top w:val="single" w:sz="4" w:space="0" w:color="000000"/>
                            <w:left w:val="none" w:sz="0" w:space="0" w:color="000000"/>
                            <w:bottom w:val="single" w:sz="4" w:space="0" w:color="000000"/>
                            <w:right w:val="none" w:sz="0" w:space="0" w:color="000000"/>
                          </w:tcBorders>
                          <w:vAlign w:val="center"/>
                        </w:tcPr>
                        <w:p w14:paraId="4815EF38" w14:textId="77777777" w:rsidR="00E1101E" w:rsidRDefault="00000000">
                          <w:pPr>
                            <w:spacing w:before="102" w:after="133" w:line="229" w:lineRule="exact"/>
                            <w:jc w:val="center"/>
                            <w:textAlignment w:val="baseline"/>
                            <w:rPr>
                              <w:del w:id="1300" w:author="Stuart McLarnon (NESO)" w:date="2024-11-19T13:05:00Z"/>
                              <w:rFonts w:ascii="Arial" w:eastAsia="Arial" w:hAnsi="Arial"/>
                              <w:color w:val="626361"/>
                              <w:sz w:val="20"/>
                            </w:rPr>
                          </w:pPr>
                          <w:del w:id="1301" w:author="Stuart McLarnon (NESO)" w:date="2024-11-19T13:05:00Z">
                            <w:r>
                              <w:rPr>
                                <w:rFonts w:ascii="Arial" w:eastAsia="Arial" w:hAnsi="Arial"/>
                                <w:color w:val="626361"/>
                                <w:sz w:val="20"/>
                                <w:lang w:val="en-US"/>
                              </w:rPr>
                              <w:delText>N, T</w:delText>
                            </w:r>
                          </w:del>
                        </w:p>
                      </w:tc>
                      <w:tc>
                        <w:tcPr>
                          <w:tcW w:w="730" w:type="dxa"/>
                          <w:tcBorders>
                            <w:top w:val="single" w:sz="4" w:space="0" w:color="000000"/>
                            <w:left w:val="none" w:sz="0" w:space="0" w:color="000000"/>
                            <w:bottom w:val="single" w:sz="4" w:space="0" w:color="000000"/>
                            <w:right w:val="none" w:sz="0" w:space="0" w:color="000000"/>
                          </w:tcBorders>
                        </w:tcPr>
                        <w:p w14:paraId="0C871BE7" w14:textId="77777777" w:rsidR="00E1101E" w:rsidRDefault="00E1101E">
                          <w:pPr>
                            <w:textAlignment w:val="baseline"/>
                            <w:rPr>
                              <w:del w:id="1302" w:author="Stuart McLarnon (NESO)" w:date="2024-11-19T13:05:00Z"/>
                              <w:rFonts w:ascii="Arial" w:eastAsia="Arial" w:hAnsi="Arial"/>
                              <w:color w:val="000000"/>
                              <w:sz w:val="24"/>
                            </w:rPr>
                          </w:pPr>
                        </w:p>
                      </w:tc>
                    </w:tr>
                    <w:tr w:rsidR="00E1101E" w14:paraId="1D51D89C" w14:textId="77777777">
                      <w:trPr>
                        <w:trHeight w:hRule="exact" w:val="873"/>
                        <w:del w:id="1303"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tcPr>
                        <w:p w14:paraId="39F6E424" w14:textId="77777777" w:rsidR="00E1101E" w:rsidRDefault="00000000">
                          <w:pPr>
                            <w:tabs>
                              <w:tab w:val="right" w:pos="1296"/>
                            </w:tabs>
                            <w:spacing w:before="98" w:line="229" w:lineRule="exact"/>
                            <w:ind w:left="72"/>
                            <w:textAlignment w:val="baseline"/>
                            <w:rPr>
                              <w:del w:id="1304" w:author="Stuart McLarnon (NESO)" w:date="2024-11-19T13:05:00Z"/>
                              <w:rFonts w:ascii="Arial" w:eastAsia="Arial" w:hAnsi="Arial"/>
                              <w:color w:val="626361"/>
                              <w:sz w:val="20"/>
                            </w:rPr>
                          </w:pPr>
                          <w:del w:id="1305" w:author="Stuart McLarnon (NESO)" w:date="2024-11-19T13:05:00Z">
                            <w:r>
                              <w:rPr>
                                <w:rFonts w:ascii="Arial" w:eastAsia="Arial" w:hAnsi="Arial"/>
                                <w:color w:val="626361"/>
                                <w:sz w:val="20"/>
                                <w:lang w:val="en-US"/>
                              </w:rPr>
                              <w:delText>Number</w:delText>
                            </w:r>
                            <w:r>
                              <w:rPr>
                                <w:rFonts w:ascii="Arial" w:eastAsia="Arial" w:hAnsi="Arial"/>
                                <w:color w:val="626361"/>
                                <w:sz w:val="20"/>
                                <w:lang w:val="en-US"/>
                              </w:rPr>
                              <w:tab/>
                              <w:delText>of</w:delText>
                            </w:r>
                          </w:del>
                        </w:p>
                        <w:p w14:paraId="4F9B1683" w14:textId="77777777" w:rsidR="00E1101E" w:rsidRDefault="00000000">
                          <w:pPr>
                            <w:spacing w:before="1" w:after="311" w:line="229" w:lineRule="exact"/>
                            <w:ind w:left="72"/>
                            <w:textAlignment w:val="baseline"/>
                            <w:rPr>
                              <w:del w:id="1306" w:author="Stuart McLarnon (NESO)" w:date="2024-11-19T13:05:00Z"/>
                              <w:rFonts w:ascii="Arial" w:eastAsia="Arial" w:hAnsi="Arial"/>
                              <w:color w:val="626361"/>
                              <w:sz w:val="20"/>
                            </w:rPr>
                          </w:pPr>
                          <w:del w:id="1307" w:author="Stuart McLarnon (NESO)" w:date="2024-11-19T13:05:00Z">
                            <w:r>
                              <w:rPr>
                                <w:rFonts w:ascii="Arial" w:eastAsia="Arial" w:hAnsi="Arial"/>
                                <w:color w:val="626361"/>
                                <w:sz w:val="20"/>
                                <w:lang w:val="en-US"/>
                              </w:rPr>
                              <w:delText>Data Points</w:delText>
                            </w:r>
                          </w:del>
                        </w:p>
                      </w:tc>
                      <w:tc>
                        <w:tcPr>
                          <w:tcW w:w="941" w:type="dxa"/>
                          <w:tcBorders>
                            <w:top w:val="single" w:sz="4" w:space="0" w:color="000000"/>
                            <w:left w:val="none" w:sz="0" w:space="0" w:color="000000"/>
                            <w:bottom w:val="single" w:sz="4" w:space="0" w:color="000000"/>
                            <w:right w:val="none" w:sz="0" w:space="0" w:color="000000"/>
                          </w:tcBorders>
                        </w:tcPr>
                        <w:p w14:paraId="0BBB8CD7" w14:textId="77777777" w:rsidR="00E1101E" w:rsidRDefault="00000000">
                          <w:pPr>
                            <w:spacing w:before="98" w:after="541" w:line="229" w:lineRule="exact"/>
                            <w:jc w:val="center"/>
                            <w:textAlignment w:val="baseline"/>
                            <w:rPr>
                              <w:del w:id="1308" w:author="Stuart McLarnon (NESO)" w:date="2024-11-19T13:05:00Z"/>
                              <w:rFonts w:ascii="Arial" w:eastAsia="Arial" w:hAnsi="Arial"/>
                              <w:color w:val="626361"/>
                              <w:sz w:val="20"/>
                            </w:rPr>
                          </w:pPr>
                          <w:del w:id="1309" w:author="Stuart McLarnon (NESO)" w:date="2024-11-19T13:05:00Z">
                            <w:r>
                              <w:rPr>
                                <w:rFonts w:ascii="Arial" w:eastAsia="Arial" w:hAnsi="Arial"/>
                                <w:color w:val="626361"/>
                                <w:sz w:val="20"/>
                                <w:lang w:val="en-US"/>
                              </w:rPr>
                              <w:delText>56</w:delText>
                            </w:r>
                          </w:del>
                        </w:p>
                      </w:tc>
                      <w:tc>
                        <w:tcPr>
                          <w:tcW w:w="633" w:type="dxa"/>
                          <w:tcBorders>
                            <w:top w:val="single" w:sz="4" w:space="0" w:color="000000"/>
                            <w:left w:val="none" w:sz="0" w:space="0" w:color="000000"/>
                            <w:bottom w:val="single" w:sz="4" w:space="0" w:color="000000"/>
                            <w:right w:val="none" w:sz="0" w:space="0" w:color="000000"/>
                          </w:tcBorders>
                        </w:tcPr>
                        <w:p w14:paraId="3516C123" w14:textId="77777777" w:rsidR="00E1101E" w:rsidRDefault="00000000">
                          <w:pPr>
                            <w:spacing w:before="98" w:after="541" w:line="229" w:lineRule="exact"/>
                            <w:jc w:val="center"/>
                            <w:textAlignment w:val="baseline"/>
                            <w:rPr>
                              <w:del w:id="1310" w:author="Stuart McLarnon (NESO)" w:date="2024-11-19T13:05:00Z"/>
                              <w:rFonts w:ascii="Arial" w:eastAsia="Arial" w:hAnsi="Arial"/>
                              <w:color w:val="626361"/>
                              <w:sz w:val="20"/>
                            </w:rPr>
                          </w:pPr>
                          <w:del w:id="1311" w:author="Stuart McLarnon (NESO)" w:date="2024-11-19T13:05:00Z">
                            <w:r>
                              <w:rPr>
                                <w:rFonts w:ascii="Arial" w:eastAsia="Arial" w:hAnsi="Arial"/>
                                <w:color w:val="626361"/>
                                <w:sz w:val="20"/>
                                <w:lang w:val="en-US"/>
                              </w:rPr>
                              <w:delText>2</w:delText>
                            </w:r>
                          </w:del>
                        </w:p>
                      </w:tc>
                      <w:tc>
                        <w:tcPr>
                          <w:tcW w:w="4416" w:type="dxa"/>
                          <w:tcBorders>
                            <w:top w:val="single" w:sz="4" w:space="0" w:color="000000"/>
                            <w:left w:val="none" w:sz="0" w:space="0" w:color="000000"/>
                            <w:bottom w:val="single" w:sz="4" w:space="0" w:color="000000"/>
                            <w:right w:val="none" w:sz="0" w:space="0" w:color="000000"/>
                          </w:tcBorders>
                        </w:tcPr>
                        <w:p w14:paraId="44FC3BEC" w14:textId="77777777" w:rsidR="00E1101E" w:rsidRDefault="00000000">
                          <w:pPr>
                            <w:spacing w:before="98" w:after="80" w:line="230" w:lineRule="exact"/>
                            <w:ind w:left="72" w:right="72"/>
                            <w:jc w:val="both"/>
                            <w:textAlignment w:val="baseline"/>
                            <w:rPr>
                              <w:del w:id="1312" w:author="Stuart McLarnon (NESO)" w:date="2024-11-19T13:05:00Z"/>
                              <w:rFonts w:ascii="Arial" w:eastAsia="Arial" w:hAnsi="Arial"/>
                              <w:color w:val="626361"/>
                              <w:sz w:val="20"/>
                            </w:rPr>
                          </w:pPr>
                          <w:del w:id="1313" w:author="Stuart McLarnon (NESO)" w:date="2024-11-19T13:05:00Z">
                            <w:r>
                              <w:rPr>
                                <w:rFonts w:ascii="Arial" w:eastAsia="Arial" w:hAnsi="Arial"/>
                                <w:color w:val="626361"/>
                                <w:sz w:val="20"/>
                                <w:lang w:val="en-US"/>
                              </w:rPr>
                              <w:delText>Count of the number of MW / Time pairs that make up this closed instruction. There must be a minimum of 2 pairs and a maximum of 5.</w:delText>
                            </w:r>
                          </w:del>
                        </w:p>
                      </w:tc>
                      <w:tc>
                        <w:tcPr>
                          <w:tcW w:w="682" w:type="dxa"/>
                          <w:tcBorders>
                            <w:top w:val="single" w:sz="4" w:space="0" w:color="000000"/>
                            <w:left w:val="none" w:sz="0" w:space="0" w:color="000000"/>
                            <w:bottom w:val="single" w:sz="4" w:space="0" w:color="000000"/>
                            <w:right w:val="none" w:sz="0" w:space="0" w:color="000000"/>
                          </w:tcBorders>
                        </w:tcPr>
                        <w:p w14:paraId="1B93AF45" w14:textId="77777777" w:rsidR="00E1101E" w:rsidRDefault="00000000">
                          <w:pPr>
                            <w:spacing w:before="98" w:after="541" w:line="229" w:lineRule="exact"/>
                            <w:jc w:val="center"/>
                            <w:textAlignment w:val="baseline"/>
                            <w:rPr>
                              <w:del w:id="1314" w:author="Stuart McLarnon (NESO)" w:date="2024-11-19T13:05:00Z"/>
                              <w:rFonts w:ascii="Arial" w:eastAsia="Arial" w:hAnsi="Arial"/>
                              <w:color w:val="626361"/>
                              <w:sz w:val="20"/>
                            </w:rPr>
                          </w:pPr>
                          <w:del w:id="1315" w:author="Stuart McLarnon (NESO)" w:date="2024-11-19T13:05:00Z">
                            <w:r>
                              <w:rPr>
                                <w:rFonts w:ascii="Arial" w:eastAsia="Arial" w:hAnsi="Arial"/>
                                <w:color w:val="626361"/>
                                <w:sz w:val="20"/>
                                <w:lang w:val="en-US"/>
                              </w:rPr>
                              <w:delText>N, T</w:delText>
                            </w:r>
                          </w:del>
                        </w:p>
                      </w:tc>
                      <w:tc>
                        <w:tcPr>
                          <w:tcW w:w="730" w:type="dxa"/>
                          <w:tcBorders>
                            <w:top w:val="single" w:sz="4" w:space="0" w:color="000000"/>
                            <w:left w:val="none" w:sz="0" w:space="0" w:color="000000"/>
                            <w:bottom w:val="single" w:sz="4" w:space="0" w:color="000000"/>
                            <w:right w:val="none" w:sz="0" w:space="0" w:color="000000"/>
                          </w:tcBorders>
                        </w:tcPr>
                        <w:p w14:paraId="0BB79813" w14:textId="77777777" w:rsidR="00E1101E" w:rsidRDefault="00E1101E">
                          <w:pPr>
                            <w:textAlignment w:val="baseline"/>
                            <w:rPr>
                              <w:del w:id="1316" w:author="Stuart McLarnon (NESO)" w:date="2024-11-19T13:05:00Z"/>
                              <w:rFonts w:ascii="Arial" w:eastAsia="Arial" w:hAnsi="Arial"/>
                              <w:color w:val="000000"/>
                              <w:sz w:val="24"/>
                            </w:rPr>
                          </w:pPr>
                        </w:p>
                      </w:tc>
                    </w:tr>
                    <w:tr w:rsidR="00E1101E" w14:paraId="67E03A01" w14:textId="77777777">
                      <w:trPr>
                        <w:trHeight w:hRule="exact" w:val="418"/>
                        <w:del w:id="1317"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67EFABFD" w14:textId="77777777" w:rsidR="00E1101E" w:rsidRDefault="00000000">
                          <w:pPr>
                            <w:spacing w:before="103" w:after="80" w:line="229" w:lineRule="exact"/>
                            <w:ind w:left="58"/>
                            <w:textAlignment w:val="baseline"/>
                            <w:rPr>
                              <w:del w:id="1318" w:author="Stuart McLarnon (NESO)" w:date="2024-11-19T13:05:00Z"/>
                              <w:rFonts w:ascii="Arial" w:eastAsia="Arial" w:hAnsi="Arial"/>
                              <w:color w:val="626361"/>
                              <w:sz w:val="20"/>
                            </w:rPr>
                          </w:pPr>
                          <w:del w:id="1319" w:author="Stuart McLarnon (NESO)" w:date="2024-11-19T13:05:00Z">
                            <w:r>
                              <w:rPr>
                                <w:rFonts w:ascii="Arial" w:eastAsia="Arial" w:hAnsi="Arial"/>
                                <w:color w:val="626361"/>
                                <w:sz w:val="20"/>
                                <w:lang w:val="en-US"/>
                              </w:rPr>
                              <w:delText>MW1</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70A60883" w14:textId="77777777" w:rsidR="00E1101E" w:rsidRDefault="00000000">
                          <w:pPr>
                            <w:spacing w:before="103" w:after="80" w:line="229" w:lineRule="exact"/>
                            <w:jc w:val="center"/>
                            <w:textAlignment w:val="baseline"/>
                            <w:rPr>
                              <w:del w:id="1320" w:author="Stuart McLarnon (NESO)" w:date="2024-11-19T13:05:00Z"/>
                              <w:rFonts w:ascii="Arial" w:eastAsia="Arial" w:hAnsi="Arial"/>
                              <w:color w:val="626361"/>
                              <w:sz w:val="20"/>
                            </w:rPr>
                          </w:pPr>
                          <w:del w:id="1321" w:author="Stuart McLarnon (NESO)" w:date="2024-11-19T13:05:00Z">
                            <w:r>
                              <w:rPr>
                                <w:rFonts w:ascii="Arial" w:eastAsia="Arial" w:hAnsi="Arial"/>
                                <w:color w:val="626361"/>
                                <w:sz w:val="20"/>
                                <w:lang w:val="en-US"/>
                              </w:rPr>
                              <w:delText>59</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2CA1703E" w14:textId="77777777" w:rsidR="00E1101E" w:rsidRDefault="00000000">
                          <w:pPr>
                            <w:spacing w:before="103" w:after="80" w:line="229" w:lineRule="exact"/>
                            <w:jc w:val="center"/>
                            <w:textAlignment w:val="baseline"/>
                            <w:rPr>
                              <w:del w:id="1322" w:author="Stuart McLarnon (NESO)" w:date="2024-11-19T13:05:00Z"/>
                              <w:rFonts w:ascii="Arial" w:eastAsia="Arial" w:hAnsi="Arial"/>
                              <w:color w:val="626361"/>
                              <w:sz w:val="20"/>
                            </w:rPr>
                          </w:pPr>
                          <w:del w:id="1323" w:author="Stuart McLarnon (NESO)" w:date="2024-11-19T13:05:00Z">
                            <w:r>
                              <w:rPr>
                                <w:rFonts w:ascii="Arial" w:eastAsia="Arial" w:hAnsi="Arial"/>
                                <w:color w:val="626361"/>
                                <w:sz w:val="20"/>
                                <w:lang w:val="en-US"/>
                              </w:rPr>
                              <w:delText>5</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485BCEAB" w14:textId="77777777" w:rsidR="00E1101E" w:rsidRDefault="00000000">
                          <w:pPr>
                            <w:tabs>
                              <w:tab w:val="left" w:pos="1584"/>
                            </w:tabs>
                            <w:spacing w:before="108" w:after="75" w:line="229" w:lineRule="exact"/>
                            <w:ind w:left="87"/>
                            <w:textAlignment w:val="baseline"/>
                            <w:rPr>
                              <w:del w:id="1324" w:author="Stuart McLarnon (NESO)" w:date="2024-11-19T13:05:00Z"/>
                              <w:rFonts w:ascii="Arial" w:eastAsia="Arial" w:hAnsi="Arial"/>
                              <w:color w:val="626361"/>
                              <w:sz w:val="20"/>
                            </w:rPr>
                          </w:pPr>
                          <w:del w:id="1325" w:author="Stuart McLarnon (NESO)" w:date="2024-11-19T13:05:00Z">
                            <w:r>
                              <w:rPr>
                                <w:rFonts w:ascii="Arial" w:eastAsia="Arial" w:hAnsi="Arial"/>
                                <w:color w:val="626361"/>
                                <w:sz w:val="20"/>
                                <w:lang w:val="en-US"/>
                              </w:rPr>
                              <w:delText>MW Value 1</w:delText>
                            </w:r>
                            <w:r>
                              <w:rPr>
                                <w:rFonts w:ascii="Arial" w:eastAsia="Arial" w:hAnsi="Arial"/>
                                <w:color w:val="626361"/>
                                <w:sz w:val="20"/>
                                <w:lang w:val="en-US"/>
                              </w:rPr>
                              <w:tab/>
                            </w:r>
                            <w:r>
                              <w:rPr>
                                <w:rFonts w:ascii="Arial" w:eastAsia="Arial" w:hAnsi="Arial"/>
                                <w:color w:val="626361"/>
                                <w:sz w:val="18"/>
                                <w:lang w:val="en-US"/>
                              </w:rPr>
                              <w:delText></w:delText>
                            </w:r>
                            <w:r>
                              <w:rPr>
                                <w:rFonts w:ascii="Arial" w:eastAsia="Arial" w:hAnsi="Arial"/>
                                <w:color w:val="626361"/>
                                <w:sz w:val="20"/>
                                <w:lang w:val="en-US"/>
                              </w:rPr>
                              <w:delText>nnnn</w:delText>
                            </w:r>
                          </w:del>
                        </w:p>
                      </w:tc>
                      <w:tc>
                        <w:tcPr>
                          <w:tcW w:w="682" w:type="dxa"/>
                          <w:vMerge w:val="restart"/>
                          <w:tcBorders>
                            <w:top w:val="single" w:sz="4" w:space="0" w:color="000000"/>
                            <w:left w:val="none" w:sz="0" w:space="0" w:color="000000"/>
                            <w:bottom w:val="single" w:sz="0" w:space="0" w:color="000000"/>
                            <w:right w:val="none" w:sz="0" w:space="0" w:color="000000"/>
                          </w:tcBorders>
                        </w:tcPr>
                        <w:p w14:paraId="05144F4A" w14:textId="77777777" w:rsidR="00E1101E" w:rsidRDefault="00000000">
                          <w:pPr>
                            <w:spacing w:before="103" w:after="498" w:line="229" w:lineRule="exact"/>
                            <w:jc w:val="center"/>
                            <w:textAlignment w:val="baseline"/>
                            <w:rPr>
                              <w:del w:id="1326" w:author="Stuart McLarnon (NESO)" w:date="2024-11-19T13:05:00Z"/>
                              <w:rFonts w:ascii="Arial" w:eastAsia="Arial" w:hAnsi="Arial"/>
                              <w:color w:val="626361"/>
                              <w:sz w:val="20"/>
                            </w:rPr>
                          </w:pPr>
                          <w:del w:id="1327" w:author="Stuart McLarnon (NESO)" w:date="2024-11-19T13:05:00Z">
                            <w:r>
                              <w:rPr>
                                <w:rFonts w:ascii="Arial" w:eastAsia="Arial" w:hAnsi="Arial"/>
                                <w:color w:val="626361"/>
                                <w:sz w:val="20"/>
                                <w:lang w:val="en-US"/>
                              </w:rPr>
                              <w:delText>N,T</w:delText>
                            </w:r>
                          </w:del>
                        </w:p>
                      </w:tc>
                      <w:tc>
                        <w:tcPr>
                          <w:tcW w:w="730" w:type="dxa"/>
                          <w:vMerge w:val="restart"/>
                          <w:tcBorders>
                            <w:top w:val="single" w:sz="4" w:space="0" w:color="000000"/>
                            <w:left w:val="none" w:sz="0" w:space="0" w:color="000000"/>
                            <w:bottom w:val="single" w:sz="0" w:space="0" w:color="000000"/>
                            <w:right w:val="none" w:sz="0" w:space="0" w:color="000000"/>
                          </w:tcBorders>
                        </w:tcPr>
                        <w:p w14:paraId="77328333" w14:textId="77777777" w:rsidR="00E1101E" w:rsidRDefault="00E1101E">
                          <w:pPr>
                            <w:textAlignment w:val="baseline"/>
                            <w:rPr>
                              <w:del w:id="1328" w:author="Stuart McLarnon (NESO)" w:date="2024-11-19T13:05:00Z"/>
                              <w:rFonts w:ascii="Arial" w:eastAsia="Arial" w:hAnsi="Arial"/>
                              <w:color w:val="000000"/>
                              <w:sz w:val="24"/>
                            </w:rPr>
                          </w:pPr>
                        </w:p>
                      </w:tc>
                    </w:tr>
                    <w:tr w:rsidR="00E1101E" w14:paraId="23DE1F63" w14:textId="77777777">
                      <w:trPr>
                        <w:trHeight w:hRule="exact" w:val="418"/>
                        <w:del w:id="1329"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201E2995" w14:textId="77777777" w:rsidR="00E1101E" w:rsidRDefault="00000000">
                          <w:pPr>
                            <w:spacing w:before="103" w:after="80" w:line="229" w:lineRule="exact"/>
                            <w:ind w:left="58"/>
                            <w:textAlignment w:val="baseline"/>
                            <w:rPr>
                              <w:del w:id="1330" w:author="Stuart McLarnon (NESO)" w:date="2024-11-19T13:05:00Z"/>
                              <w:rFonts w:ascii="Arial" w:eastAsia="Arial" w:hAnsi="Arial"/>
                              <w:color w:val="626361"/>
                              <w:sz w:val="20"/>
                            </w:rPr>
                          </w:pPr>
                          <w:del w:id="1331" w:author="Stuart McLarnon (NESO)" w:date="2024-11-19T13:05:00Z">
                            <w:r>
                              <w:rPr>
                                <w:rFonts w:ascii="Arial" w:eastAsia="Arial" w:hAnsi="Arial"/>
                                <w:color w:val="626361"/>
                                <w:sz w:val="20"/>
                                <w:lang w:val="en-US"/>
                              </w:rPr>
                              <w:delText>T1</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402DFE37" w14:textId="77777777" w:rsidR="00E1101E" w:rsidRDefault="00000000">
                          <w:pPr>
                            <w:spacing w:before="103" w:after="80" w:line="229" w:lineRule="exact"/>
                            <w:jc w:val="center"/>
                            <w:textAlignment w:val="baseline"/>
                            <w:rPr>
                              <w:del w:id="1332" w:author="Stuart McLarnon (NESO)" w:date="2024-11-19T13:05:00Z"/>
                              <w:rFonts w:ascii="Arial" w:eastAsia="Arial" w:hAnsi="Arial"/>
                              <w:color w:val="626361"/>
                              <w:sz w:val="20"/>
                            </w:rPr>
                          </w:pPr>
                          <w:del w:id="1333" w:author="Stuart McLarnon (NESO)" w:date="2024-11-19T13:05:00Z">
                            <w:r>
                              <w:rPr>
                                <w:rFonts w:ascii="Arial" w:eastAsia="Arial" w:hAnsi="Arial"/>
                                <w:color w:val="626361"/>
                                <w:sz w:val="20"/>
                                <w:lang w:val="en-US"/>
                              </w:rPr>
                              <w:delText>65</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3F7E4997" w14:textId="77777777" w:rsidR="00E1101E" w:rsidRDefault="00000000">
                          <w:pPr>
                            <w:spacing w:before="103" w:after="80" w:line="229" w:lineRule="exact"/>
                            <w:jc w:val="center"/>
                            <w:textAlignment w:val="baseline"/>
                            <w:rPr>
                              <w:del w:id="1334" w:author="Stuart McLarnon (NESO)" w:date="2024-11-19T13:05:00Z"/>
                              <w:rFonts w:ascii="Arial" w:eastAsia="Arial" w:hAnsi="Arial"/>
                              <w:color w:val="626361"/>
                              <w:sz w:val="20"/>
                            </w:rPr>
                          </w:pPr>
                          <w:del w:id="1335" w:author="Stuart McLarnon (NESO)" w:date="2024-11-19T13:05:00Z">
                            <w:r>
                              <w:rPr>
                                <w:rFonts w:ascii="Arial" w:eastAsia="Arial" w:hAnsi="Arial"/>
                                <w:color w:val="626361"/>
                                <w:sz w:val="20"/>
                                <w:lang w:val="en-US"/>
                              </w:rPr>
                              <w:delText>17</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6AD9F5E0" w14:textId="77777777" w:rsidR="00E1101E" w:rsidRDefault="00000000">
                          <w:pPr>
                            <w:spacing w:before="103" w:after="80" w:line="229" w:lineRule="exact"/>
                            <w:ind w:left="87"/>
                            <w:textAlignment w:val="baseline"/>
                            <w:rPr>
                              <w:del w:id="1336" w:author="Stuart McLarnon (NESO)" w:date="2024-11-19T13:05:00Z"/>
                              <w:rFonts w:ascii="Arial" w:eastAsia="Arial" w:hAnsi="Arial"/>
                              <w:color w:val="626361"/>
                              <w:sz w:val="20"/>
                            </w:rPr>
                          </w:pPr>
                          <w:del w:id="1337" w:author="Stuart McLarnon (NESO)" w:date="2024-11-19T13:05:00Z">
                            <w:r>
                              <w:rPr>
                                <w:rFonts w:ascii="Arial" w:eastAsia="Arial" w:hAnsi="Arial"/>
                                <w:color w:val="626361"/>
                                <w:sz w:val="20"/>
                                <w:lang w:val="en-US"/>
                              </w:rPr>
                              <w:delText>Time value 1</w:delText>
                            </w:r>
                          </w:del>
                        </w:p>
                      </w:tc>
                      <w:tc>
                        <w:tcPr>
                          <w:tcW w:w="682" w:type="dxa"/>
                          <w:vMerge/>
                          <w:tcBorders>
                            <w:top w:val="single" w:sz="0" w:space="0" w:color="000000"/>
                            <w:left w:val="none" w:sz="0" w:space="0" w:color="000000"/>
                            <w:bottom w:val="single" w:sz="4" w:space="0" w:color="000000"/>
                            <w:right w:val="none" w:sz="0" w:space="0" w:color="000000"/>
                          </w:tcBorders>
                        </w:tcPr>
                        <w:p w14:paraId="46BA9247" w14:textId="77777777" w:rsidR="00E1101E" w:rsidRDefault="00E1101E">
                          <w:pPr>
                            <w:rPr>
                              <w:del w:id="1338" w:author="Stuart McLarnon (NESO)" w:date="2024-11-19T13:05:00Z"/>
                            </w:rPr>
                          </w:pPr>
                        </w:p>
                      </w:tc>
                      <w:tc>
                        <w:tcPr>
                          <w:tcW w:w="730" w:type="dxa"/>
                          <w:vMerge/>
                          <w:tcBorders>
                            <w:top w:val="single" w:sz="0" w:space="0" w:color="000000"/>
                            <w:left w:val="none" w:sz="0" w:space="0" w:color="000000"/>
                            <w:bottom w:val="single" w:sz="4" w:space="0" w:color="000000"/>
                            <w:right w:val="none" w:sz="0" w:space="0" w:color="000000"/>
                          </w:tcBorders>
                        </w:tcPr>
                        <w:p w14:paraId="7E8A8A07" w14:textId="77777777" w:rsidR="00E1101E" w:rsidRDefault="00E1101E">
                          <w:pPr>
                            <w:rPr>
                              <w:del w:id="1339" w:author="Stuart McLarnon (NESO)" w:date="2024-11-19T13:05:00Z"/>
                            </w:rPr>
                          </w:pPr>
                        </w:p>
                      </w:tc>
                    </w:tr>
                    <w:tr w:rsidR="00E1101E" w14:paraId="2CB2FB26" w14:textId="77777777">
                      <w:trPr>
                        <w:trHeight w:hRule="exact" w:val="412"/>
                        <w:del w:id="1340"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1B66E1B9" w14:textId="77777777" w:rsidR="00E1101E" w:rsidRDefault="00000000">
                          <w:pPr>
                            <w:spacing w:before="98" w:after="85" w:line="229" w:lineRule="exact"/>
                            <w:ind w:left="58"/>
                            <w:textAlignment w:val="baseline"/>
                            <w:rPr>
                              <w:del w:id="1341" w:author="Stuart McLarnon (NESO)" w:date="2024-11-19T13:05:00Z"/>
                              <w:rFonts w:ascii="Arial" w:eastAsia="Arial" w:hAnsi="Arial"/>
                              <w:color w:val="626361"/>
                              <w:sz w:val="20"/>
                            </w:rPr>
                          </w:pPr>
                          <w:del w:id="1342" w:author="Stuart McLarnon (NESO)" w:date="2024-11-19T13:05:00Z">
                            <w:r>
                              <w:rPr>
                                <w:rFonts w:ascii="Arial" w:eastAsia="Arial" w:hAnsi="Arial"/>
                                <w:color w:val="626361"/>
                                <w:sz w:val="20"/>
                                <w:lang w:val="en-US"/>
                              </w:rPr>
                              <w:delText>MW2</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54EE37FE" w14:textId="77777777" w:rsidR="00E1101E" w:rsidRDefault="00000000">
                          <w:pPr>
                            <w:spacing w:before="98" w:after="85" w:line="229" w:lineRule="exact"/>
                            <w:jc w:val="center"/>
                            <w:textAlignment w:val="baseline"/>
                            <w:rPr>
                              <w:del w:id="1343" w:author="Stuart McLarnon (NESO)" w:date="2024-11-19T13:05:00Z"/>
                              <w:rFonts w:ascii="Arial" w:eastAsia="Arial" w:hAnsi="Arial"/>
                              <w:color w:val="626361"/>
                              <w:sz w:val="20"/>
                            </w:rPr>
                          </w:pPr>
                          <w:del w:id="1344" w:author="Stuart McLarnon (NESO)" w:date="2024-11-19T13:05:00Z">
                            <w:r>
                              <w:rPr>
                                <w:rFonts w:ascii="Arial" w:eastAsia="Arial" w:hAnsi="Arial"/>
                                <w:color w:val="626361"/>
                                <w:sz w:val="20"/>
                                <w:lang w:val="en-US"/>
                              </w:rPr>
                              <w:delText>83</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51E6F78B" w14:textId="77777777" w:rsidR="00E1101E" w:rsidRDefault="00000000">
                          <w:pPr>
                            <w:spacing w:before="98" w:after="85" w:line="229" w:lineRule="exact"/>
                            <w:jc w:val="center"/>
                            <w:textAlignment w:val="baseline"/>
                            <w:rPr>
                              <w:del w:id="1345" w:author="Stuart McLarnon (NESO)" w:date="2024-11-19T13:05:00Z"/>
                              <w:rFonts w:ascii="Arial" w:eastAsia="Arial" w:hAnsi="Arial"/>
                              <w:color w:val="626361"/>
                              <w:sz w:val="20"/>
                            </w:rPr>
                          </w:pPr>
                          <w:del w:id="1346" w:author="Stuart McLarnon (NESO)" w:date="2024-11-19T13:05:00Z">
                            <w:r>
                              <w:rPr>
                                <w:rFonts w:ascii="Arial" w:eastAsia="Arial" w:hAnsi="Arial"/>
                                <w:color w:val="626361"/>
                                <w:sz w:val="20"/>
                                <w:lang w:val="en-US"/>
                              </w:rPr>
                              <w:delText>5</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24B37B65" w14:textId="77777777" w:rsidR="00E1101E" w:rsidRDefault="00000000">
                          <w:pPr>
                            <w:spacing w:before="98" w:after="85" w:line="229" w:lineRule="exact"/>
                            <w:ind w:left="87"/>
                            <w:textAlignment w:val="baseline"/>
                            <w:rPr>
                              <w:del w:id="1347" w:author="Stuart McLarnon (NESO)" w:date="2024-11-19T13:05:00Z"/>
                              <w:rFonts w:ascii="Arial" w:eastAsia="Arial" w:hAnsi="Arial"/>
                              <w:color w:val="626361"/>
                              <w:sz w:val="20"/>
                            </w:rPr>
                          </w:pPr>
                          <w:del w:id="1348" w:author="Stuart McLarnon (NESO)" w:date="2024-11-19T13:05:00Z">
                            <w:r>
                              <w:rPr>
                                <w:rFonts w:ascii="Arial" w:eastAsia="Arial" w:hAnsi="Arial"/>
                                <w:color w:val="626361"/>
                                <w:sz w:val="20"/>
                                <w:lang w:val="en-US"/>
                              </w:rPr>
                              <w:delText>MW Value 2</w:delText>
                            </w:r>
                          </w:del>
                        </w:p>
                      </w:tc>
                      <w:tc>
                        <w:tcPr>
                          <w:tcW w:w="682" w:type="dxa"/>
                          <w:vMerge w:val="restart"/>
                          <w:tcBorders>
                            <w:top w:val="single" w:sz="4" w:space="0" w:color="000000"/>
                            <w:left w:val="none" w:sz="0" w:space="0" w:color="000000"/>
                            <w:bottom w:val="single" w:sz="0" w:space="0" w:color="000000"/>
                            <w:right w:val="none" w:sz="0" w:space="0" w:color="000000"/>
                          </w:tcBorders>
                        </w:tcPr>
                        <w:p w14:paraId="14919AC0" w14:textId="77777777" w:rsidR="00E1101E" w:rsidRDefault="00000000">
                          <w:pPr>
                            <w:spacing w:before="98" w:after="661" w:line="229" w:lineRule="exact"/>
                            <w:jc w:val="center"/>
                            <w:textAlignment w:val="baseline"/>
                            <w:rPr>
                              <w:del w:id="1349" w:author="Stuart McLarnon (NESO)" w:date="2024-11-19T13:05:00Z"/>
                              <w:rFonts w:ascii="Arial" w:eastAsia="Arial" w:hAnsi="Arial"/>
                              <w:color w:val="626361"/>
                              <w:sz w:val="20"/>
                            </w:rPr>
                          </w:pPr>
                          <w:del w:id="1350" w:author="Stuart McLarnon (NESO)" w:date="2024-11-19T13:05:00Z">
                            <w:r>
                              <w:rPr>
                                <w:rFonts w:ascii="Arial" w:eastAsia="Arial" w:hAnsi="Arial"/>
                                <w:color w:val="626361"/>
                                <w:sz w:val="20"/>
                                <w:lang w:val="en-US"/>
                              </w:rPr>
                              <w:delText>N, T</w:delText>
                            </w:r>
                          </w:del>
                        </w:p>
                      </w:tc>
                      <w:tc>
                        <w:tcPr>
                          <w:tcW w:w="730" w:type="dxa"/>
                          <w:vMerge w:val="restart"/>
                          <w:tcBorders>
                            <w:top w:val="single" w:sz="4" w:space="0" w:color="000000"/>
                            <w:left w:val="none" w:sz="0" w:space="0" w:color="000000"/>
                            <w:bottom w:val="single" w:sz="0" w:space="0" w:color="000000"/>
                            <w:right w:val="none" w:sz="0" w:space="0" w:color="000000"/>
                          </w:tcBorders>
                        </w:tcPr>
                        <w:p w14:paraId="30EA6F0C" w14:textId="77777777" w:rsidR="00E1101E" w:rsidRDefault="00E1101E">
                          <w:pPr>
                            <w:textAlignment w:val="baseline"/>
                            <w:rPr>
                              <w:del w:id="1351" w:author="Stuart McLarnon (NESO)" w:date="2024-11-19T13:05:00Z"/>
                              <w:rFonts w:ascii="Arial" w:eastAsia="Arial" w:hAnsi="Arial"/>
                              <w:color w:val="000000"/>
                              <w:sz w:val="24"/>
                            </w:rPr>
                          </w:pPr>
                        </w:p>
                      </w:tc>
                    </w:tr>
                    <w:tr w:rsidR="00E1101E" w14:paraId="5606DC3E" w14:textId="77777777">
                      <w:trPr>
                        <w:trHeight w:hRule="exact" w:val="581"/>
                        <w:del w:id="1352"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tcPr>
                        <w:p w14:paraId="6959A7D6" w14:textId="77777777" w:rsidR="00E1101E" w:rsidRDefault="00000000">
                          <w:pPr>
                            <w:spacing w:before="103" w:after="244" w:line="229" w:lineRule="exact"/>
                            <w:ind w:left="58"/>
                            <w:textAlignment w:val="baseline"/>
                            <w:rPr>
                              <w:del w:id="1353" w:author="Stuart McLarnon (NESO)" w:date="2024-11-19T13:05:00Z"/>
                              <w:rFonts w:ascii="Arial" w:eastAsia="Arial" w:hAnsi="Arial"/>
                              <w:color w:val="626361"/>
                              <w:sz w:val="20"/>
                            </w:rPr>
                          </w:pPr>
                          <w:del w:id="1354" w:author="Stuart McLarnon (NESO)" w:date="2024-11-19T13:05:00Z">
                            <w:r>
                              <w:rPr>
                                <w:rFonts w:ascii="Arial" w:eastAsia="Arial" w:hAnsi="Arial"/>
                                <w:color w:val="626361"/>
                                <w:sz w:val="20"/>
                                <w:lang w:val="en-US"/>
                              </w:rPr>
                              <w:delText>T2</w:delText>
                            </w:r>
                          </w:del>
                        </w:p>
                      </w:tc>
                      <w:tc>
                        <w:tcPr>
                          <w:tcW w:w="941" w:type="dxa"/>
                          <w:tcBorders>
                            <w:top w:val="single" w:sz="4" w:space="0" w:color="000000"/>
                            <w:left w:val="none" w:sz="0" w:space="0" w:color="000000"/>
                            <w:bottom w:val="single" w:sz="4" w:space="0" w:color="000000"/>
                            <w:right w:val="none" w:sz="0" w:space="0" w:color="000000"/>
                          </w:tcBorders>
                        </w:tcPr>
                        <w:p w14:paraId="2F889E13" w14:textId="77777777" w:rsidR="00E1101E" w:rsidRDefault="00000000">
                          <w:pPr>
                            <w:spacing w:before="103" w:after="244" w:line="229" w:lineRule="exact"/>
                            <w:jc w:val="center"/>
                            <w:textAlignment w:val="baseline"/>
                            <w:rPr>
                              <w:del w:id="1355" w:author="Stuart McLarnon (NESO)" w:date="2024-11-19T13:05:00Z"/>
                              <w:rFonts w:ascii="Arial" w:eastAsia="Arial" w:hAnsi="Arial"/>
                              <w:color w:val="626361"/>
                              <w:sz w:val="20"/>
                            </w:rPr>
                          </w:pPr>
                          <w:del w:id="1356" w:author="Stuart McLarnon (NESO)" w:date="2024-11-19T13:05:00Z">
                            <w:r>
                              <w:rPr>
                                <w:rFonts w:ascii="Arial" w:eastAsia="Arial" w:hAnsi="Arial"/>
                                <w:color w:val="626361"/>
                                <w:sz w:val="20"/>
                                <w:lang w:val="en-US"/>
                              </w:rPr>
                              <w:delText>89</w:delText>
                            </w:r>
                          </w:del>
                        </w:p>
                      </w:tc>
                      <w:tc>
                        <w:tcPr>
                          <w:tcW w:w="633" w:type="dxa"/>
                          <w:tcBorders>
                            <w:top w:val="single" w:sz="4" w:space="0" w:color="000000"/>
                            <w:left w:val="none" w:sz="0" w:space="0" w:color="000000"/>
                            <w:bottom w:val="single" w:sz="4" w:space="0" w:color="000000"/>
                            <w:right w:val="none" w:sz="0" w:space="0" w:color="000000"/>
                          </w:tcBorders>
                        </w:tcPr>
                        <w:p w14:paraId="272516DF" w14:textId="77777777" w:rsidR="00E1101E" w:rsidRDefault="00000000">
                          <w:pPr>
                            <w:spacing w:before="103" w:after="244" w:line="229" w:lineRule="exact"/>
                            <w:jc w:val="center"/>
                            <w:textAlignment w:val="baseline"/>
                            <w:rPr>
                              <w:del w:id="1357" w:author="Stuart McLarnon (NESO)" w:date="2024-11-19T13:05:00Z"/>
                              <w:rFonts w:ascii="Arial" w:eastAsia="Arial" w:hAnsi="Arial"/>
                              <w:color w:val="626361"/>
                              <w:sz w:val="20"/>
                            </w:rPr>
                          </w:pPr>
                          <w:del w:id="1358" w:author="Stuart McLarnon (NESO)" w:date="2024-11-19T13:05:00Z">
                            <w:r>
                              <w:rPr>
                                <w:rFonts w:ascii="Arial" w:eastAsia="Arial" w:hAnsi="Arial"/>
                                <w:color w:val="626361"/>
                                <w:sz w:val="20"/>
                                <w:lang w:val="en-US"/>
                              </w:rPr>
                              <w:delText>17</w:delText>
                            </w:r>
                          </w:del>
                        </w:p>
                      </w:tc>
                      <w:tc>
                        <w:tcPr>
                          <w:tcW w:w="4416" w:type="dxa"/>
                          <w:tcBorders>
                            <w:top w:val="single" w:sz="4" w:space="0" w:color="000000"/>
                            <w:left w:val="none" w:sz="0" w:space="0" w:color="000000"/>
                            <w:bottom w:val="single" w:sz="4" w:space="0" w:color="000000"/>
                            <w:right w:val="none" w:sz="0" w:space="0" w:color="000000"/>
                          </w:tcBorders>
                        </w:tcPr>
                        <w:p w14:paraId="54EB25ED" w14:textId="77777777" w:rsidR="00E1101E" w:rsidRDefault="00000000">
                          <w:pPr>
                            <w:spacing w:before="103" w:line="196" w:lineRule="exact"/>
                            <w:ind w:left="72"/>
                            <w:textAlignment w:val="baseline"/>
                            <w:rPr>
                              <w:del w:id="1359" w:author="Stuart McLarnon (NESO)" w:date="2024-11-19T13:05:00Z"/>
                              <w:rFonts w:ascii="Arial" w:eastAsia="Arial" w:hAnsi="Arial"/>
                              <w:color w:val="626361"/>
                              <w:sz w:val="20"/>
                            </w:rPr>
                          </w:pPr>
                          <w:del w:id="1360" w:author="Stuart McLarnon (NESO)" w:date="2024-11-19T13:05:00Z">
                            <w:r>
                              <w:rPr>
                                <w:rFonts w:ascii="Arial" w:eastAsia="Arial" w:hAnsi="Arial"/>
                                <w:color w:val="626361"/>
                                <w:sz w:val="20"/>
                                <w:lang w:val="en-US"/>
                              </w:rPr>
                              <w:delText>Time value 2</w:delText>
                            </w:r>
                          </w:del>
                        </w:p>
                        <w:p w14:paraId="5C1AE8C9" w14:textId="77777777" w:rsidR="00E1101E" w:rsidRDefault="00000000">
                          <w:pPr>
                            <w:spacing w:after="81" w:line="196" w:lineRule="exact"/>
                            <w:jc w:val="center"/>
                            <w:textAlignment w:val="baseline"/>
                            <w:rPr>
                              <w:del w:id="1361" w:author="Stuart McLarnon (NESO)" w:date="2024-11-19T13:05:00Z"/>
                              <w:rFonts w:ascii="Arial" w:eastAsia="Arial" w:hAnsi="Arial"/>
                              <w:color w:val="626361"/>
                              <w:sz w:val="20"/>
                            </w:rPr>
                          </w:pPr>
                          <w:del w:id="1362" w:author="Stuart McLarnon (NESO)" w:date="2024-11-19T13:05:00Z">
                            <w:r>
                              <w:rPr>
                                <w:rFonts w:ascii="Arial" w:eastAsia="Arial" w:hAnsi="Arial"/>
                                <w:color w:val="626361"/>
                                <w:sz w:val="20"/>
                                <w:lang w:val="en-US"/>
                              </w:rPr>
                              <w:delText>Error code A</w:delText>
                            </w:r>
                          </w:del>
                        </w:p>
                      </w:tc>
                      <w:tc>
                        <w:tcPr>
                          <w:tcW w:w="682" w:type="dxa"/>
                          <w:vMerge/>
                          <w:tcBorders>
                            <w:top w:val="single" w:sz="0" w:space="0" w:color="000000"/>
                            <w:left w:val="none" w:sz="0" w:space="0" w:color="000000"/>
                            <w:bottom w:val="single" w:sz="4" w:space="0" w:color="000000"/>
                            <w:right w:val="none" w:sz="0" w:space="0" w:color="000000"/>
                          </w:tcBorders>
                        </w:tcPr>
                        <w:p w14:paraId="0F61523F" w14:textId="77777777" w:rsidR="00E1101E" w:rsidRDefault="00E1101E">
                          <w:pPr>
                            <w:rPr>
                              <w:del w:id="1363" w:author="Stuart McLarnon (NESO)" w:date="2024-11-19T13:05:00Z"/>
                            </w:rPr>
                          </w:pPr>
                        </w:p>
                      </w:tc>
                      <w:tc>
                        <w:tcPr>
                          <w:tcW w:w="730" w:type="dxa"/>
                          <w:vMerge/>
                          <w:tcBorders>
                            <w:top w:val="single" w:sz="0" w:space="0" w:color="000000"/>
                            <w:left w:val="none" w:sz="0" w:space="0" w:color="000000"/>
                            <w:bottom w:val="single" w:sz="4" w:space="0" w:color="000000"/>
                            <w:right w:val="none" w:sz="0" w:space="0" w:color="000000"/>
                          </w:tcBorders>
                        </w:tcPr>
                        <w:p w14:paraId="239CEB98" w14:textId="77777777" w:rsidR="00E1101E" w:rsidRDefault="00E1101E">
                          <w:pPr>
                            <w:rPr>
                              <w:del w:id="1364" w:author="Stuart McLarnon (NESO)" w:date="2024-11-19T13:05:00Z"/>
                            </w:rPr>
                          </w:pPr>
                        </w:p>
                      </w:tc>
                    </w:tr>
                    <w:tr w:rsidR="00E1101E" w14:paraId="5F5B8ECC" w14:textId="77777777">
                      <w:trPr>
                        <w:trHeight w:hRule="exact" w:val="418"/>
                        <w:del w:id="1365"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603C0EF0" w14:textId="77777777" w:rsidR="00E1101E" w:rsidRDefault="00000000">
                          <w:pPr>
                            <w:spacing w:before="103" w:after="80" w:line="229" w:lineRule="exact"/>
                            <w:ind w:left="58"/>
                            <w:textAlignment w:val="baseline"/>
                            <w:rPr>
                              <w:del w:id="1366" w:author="Stuart McLarnon (NESO)" w:date="2024-11-19T13:05:00Z"/>
                              <w:rFonts w:ascii="Arial" w:eastAsia="Arial" w:hAnsi="Arial"/>
                              <w:color w:val="626361"/>
                              <w:sz w:val="20"/>
                            </w:rPr>
                          </w:pPr>
                          <w:del w:id="1367" w:author="Stuart McLarnon (NESO)" w:date="2024-11-19T13:05:00Z">
                            <w:r>
                              <w:rPr>
                                <w:rFonts w:ascii="Arial" w:eastAsia="Arial" w:hAnsi="Arial"/>
                                <w:color w:val="626361"/>
                                <w:sz w:val="20"/>
                                <w:lang w:val="en-US"/>
                              </w:rPr>
                              <w:delText>MW3</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7B15F3E9" w14:textId="77777777" w:rsidR="00E1101E" w:rsidRDefault="00000000">
                          <w:pPr>
                            <w:spacing w:before="103" w:after="80" w:line="229" w:lineRule="exact"/>
                            <w:jc w:val="center"/>
                            <w:textAlignment w:val="baseline"/>
                            <w:rPr>
                              <w:del w:id="1368" w:author="Stuart McLarnon (NESO)" w:date="2024-11-19T13:05:00Z"/>
                              <w:rFonts w:ascii="Arial" w:eastAsia="Arial" w:hAnsi="Arial"/>
                              <w:color w:val="626361"/>
                              <w:sz w:val="20"/>
                            </w:rPr>
                          </w:pPr>
                          <w:del w:id="1369" w:author="Stuart McLarnon (NESO)" w:date="2024-11-19T13:05:00Z">
                            <w:r>
                              <w:rPr>
                                <w:rFonts w:ascii="Arial" w:eastAsia="Arial" w:hAnsi="Arial"/>
                                <w:color w:val="626361"/>
                                <w:sz w:val="20"/>
                                <w:lang w:val="en-US"/>
                              </w:rPr>
                              <w:delText>107</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143B32F9" w14:textId="77777777" w:rsidR="00E1101E" w:rsidRDefault="00000000">
                          <w:pPr>
                            <w:spacing w:before="103" w:after="80" w:line="229" w:lineRule="exact"/>
                            <w:jc w:val="center"/>
                            <w:textAlignment w:val="baseline"/>
                            <w:rPr>
                              <w:del w:id="1370" w:author="Stuart McLarnon (NESO)" w:date="2024-11-19T13:05:00Z"/>
                              <w:rFonts w:ascii="Arial" w:eastAsia="Arial" w:hAnsi="Arial"/>
                              <w:color w:val="626361"/>
                              <w:sz w:val="20"/>
                            </w:rPr>
                          </w:pPr>
                          <w:del w:id="1371" w:author="Stuart McLarnon (NESO)" w:date="2024-11-19T13:05:00Z">
                            <w:r>
                              <w:rPr>
                                <w:rFonts w:ascii="Arial" w:eastAsia="Arial" w:hAnsi="Arial"/>
                                <w:color w:val="626361"/>
                                <w:sz w:val="20"/>
                                <w:lang w:val="en-US"/>
                              </w:rPr>
                              <w:delText>5</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3E1F41B7" w14:textId="77777777" w:rsidR="00E1101E" w:rsidRDefault="00000000">
                          <w:pPr>
                            <w:tabs>
                              <w:tab w:val="left" w:pos="1584"/>
                            </w:tabs>
                            <w:spacing w:before="103" w:after="80" w:line="229" w:lineRule="exact"/>
                            <w:ind w:left="87"/>
                            <w:textAlignment w:val="baseline"/>
                            <w:rPr>
                              <w:del w:id="1372" w:author="Stuart McLarnon (NESO)" w:date="2024-11-19T13:05:00Z"/>
                              <w:rFonts w:ascii="Arial" w:eastAsia="Arial" w:hAnsi="Arial"/>
                              <w:color w:val="626361"/>
                              <w:sz w:val="20"/>
                            </w:rPr>
                          </w:pPr>
                          <w:del w:id="1373" w:author="Stuart McLarnon (NESO)" w:date="2024-11-19T13:05:00Z">
                            <w:r>
                              <w:rPr>
                                <w:rFonts w:ascii="Arial" w:eastAsia="Arial" w:hAnsi="Arial"/>
                                <w:color w:val="626361"/>
                                <w:sz w:val="20"/>
                                <w:lang w:val="en-US"/>
                              </w:rPr>
                              <w:delText>MW Value 3</w:delText>
                            </w:r>
                            <w:r>
                              <w:rPr>
                                <w:rFonts w:ascii="Arial" w:eastAsia="Arial" w:hAnsi="Arial"/>
                                <w:color w:val="626361"/>
                                <w:sz w:val="20"/>
                                <w:lang w:val="en-US"/>
                              </w:rPr>
                              <w:tab/>
                              <w:delText>Optional MW / Time pair 3;</w:delText>
                            </w:r>
                          </w:del>
                        </w:p>
                      </w:tc>
                      <w:tc>
                        <w:tcPr>
                          <w:tcW w:w="682" w:type="dxa"/>
                          <w:vMerge w:val="restart"/>
                          <w:tcBorders>
                            <w:top w:val="single" w:sz="4" w:space="0" w:color="000000"/>
                            <w:left w:val="none" w:sz="0" w:space="0" w:color="000000"/>
                            <w:bottom w:val="single" w:sz="0" w:space="0" w:color="000000"/>
                            <w:right w:val="none" w:sz="0" w:space="0" w:color="000000"/>
                          </w:tcBorders>
                        </w:tcPr>
                        <w:p w14:paraId="5028D95A" w14:textId="77777777" w:rsidR="00E1101E" w:rsidRDefault="00000000">
                          <w:pPr>
                            <w:spacing w:before="103" w:after="498" w:line="229" w:lineRule="exact"/>
                            <w:jc w:val="center"/>
                            <w:textAlignment w:val="baseline"/>
                            <w:rPr>
                              <w:del w:id="1374" w:author="Stuart McLarnon (NESO)" w:date="2024-11-19T13:05:00Z"/>
                              <w:rFonts w:ascii="Arial" w:eastAsia="Arial" w:hAnsi="Arial"/>
                              <w:color w:val="626361"/>
                              <w:sz w:val="20"/>
                            </w:rPr>
                          </w:pPr>
                          <w:del w:id="1375" w:author="Stuart McLarnon (NESO)" w:date="2024-11-19T13:05:00Z">
                            <w:r>
                              <w:rPr>
                                <w:rFonts w:ascii="Arial" w:eastAsia="Arial" w:hAnsi="Arial"/>
                                <w:color w:val="626361"/>
                                <w:sz w:val="20"/>
                                <w:lang w:val="en-US"/>
                              </w:rPr>
                              <w:delText>N, T</w:delText>
                            </w:r>
                          </w:del>
                        </w:p>
                      </w:tc>
                      <w:tc>
                        <w:tcPr>
                          <w:tcW w:w="730" w:type="dxa"/>
                          <w:vMerge w:val="restart"/>
                          <w:tcBorders>
                            <w:top w:val="single" w:sz="4" w:space="0" w:color="000000"/>
                            <w:left w:val="none" w:sz="0" w:space="0" w:color="000000"/>
                            <w:bottom w:val="single" w:sz="0" w:space="0" w:color="000000"/>
                            <w:right w:val="none" w:sz="0" w:space="0" w:color="000000"/>
                          </w:tcBorders>
                        </w:tcPr>
                        <w:p w14:paraId="4A2743A9" w14:textId="77777777" w:rsidR="00E1101E" w:rsidRDefault="00E1101E">
                          <w:pPr>
                            <w:textAlignment w:val="baseline"/>
                            <w:rPr>
                              <w:del w:id="1376" w:author="Stuart McLarnon (NESO)" w:date="2024-11-19T13:05:00Z"/>
                              <w:rFonts w:ascii="Arial" w:eastAsia="Arial" w:hAnsi="Arial"/>
                              <w:color w:val="000000"/>
                              <w:sz w:val="24"/>
                            </w:rPr>
                          </w:pPr>
                        </w:p>
                      </w:tc>
                    </w:tr>
                    <w:tr w:rsidR="00E1101E" w14:paraId="46321FA7" w14:textId="77777777">
                      <w:trPr>
                        <w:trHeight w:hRule="exact" w:val="417"/>
                        <w:del w:id="1377"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5682113C" w14:textId="77777777" w:rsidR="00E1101E" w:rsidRDefault="00000000">
                          <w:pPr>
                            <w:spacing w:before="98" w:after="85" w:line="229" w:lineRule="exact"/>
                            <w:ind w:left="58"/>
                            <w:textAlignment w:val="baseline"/>
                            <w:rPr>
                              <w:del w:id="1378" w:author="Stuart McLarnon (NESO)" w:date="2024-11-19T13:05:00Z"/>
                              <w:rFonts w:ascii="Arial" w:eastAsia="Arial" w:hAnsi="Arial"/>
                              <w:color w:val="626361"/>
                              <w:sz w:val="20"/>
                            </w:rPr>
                          </w:pPr>
                          <w:del w:id="1379" w:author="Stuart McLarnon (NESO)" w:date="2024-11-19T13:05:00Z">
                            <w:r>
                              <w:rPr>
                                <w:rFonts w:ascii="Arial" w:eastAsia="Arial" w:hAnsi="Arial"/>
                                <w:color w:val="626361"/>
                                <w:sz w:val="20"/>
                                <w:lang w:val="en-US"/>
                              </w:rPr>
                              <w:delText>T3</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56DBFE91" w14:textId="77777777" w:rsidR="00E1101E" w:rsidRDefault="00000000">
                          <w:pPr>
                            <w:spacing w:before="98" w:after="85" w:line="229" w:lineRule="exact"/>
                            <w:jc w:val="center"/>
                            <w:textAlignment w:val="baseline"/>
                            <w:rPr>
                              <w:del w:id="1380" w:author="Stuart McLarnon (NESO)" w:date="2024-11-19T13:05:00Z"/>
                              <w:rFonts w:ascii="Arial" w:eastAsia="Arial" w:hAnsi="Arial"/>
                              <w:color w:val="626361"/>
                              <w:sz w:val="20"/>
                            </w:rPr>
                          </w:pPr>
                          <w:del w:id="1381" w:author="Stuart McLarnon (NESO)" w:date="2024-11-19T13:05:00Z">
                            <w:r>
                              <w:rPr>
                                <w:rFonts w:ascii="Arial" w:eastAsia="Arial" w:hAnsi="Arial"/>
                                <w:color w:val="626361"/>
                                <w:sz w:val="20"/>
                                <w:lang w:val="en-US"/>
                              </w:rPr>
                              <w:delText>113</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50C1DD5D" w14:textId="77777777" w:rsidR="00E1101E" w:rsidRDefault="00000000">
                          <w:pPr>
                            <w:spacing w:before="98" w:after="85" w:line="229" w:lineRule="exact"/>
                            <w:jc w:val="center"/>
                            <w:textAlignment w:val="baseline"/>
                            <w:rPr>
                              <w:del w:id="1382" w:author="Stuart McLarnon (NESO)" w:date="2024-11-19T13:05:00Z"/>
                              <w:rFonts w:ascii="Arial" w:eastAsia="Arial" w:hAnsi="Arial"/>
                              <w:color w:val="626361"/>
                              <w:sz w:val="20"/>
                            </w:rPr>
                          </w:pPr>
                          <w:del w:id="1383" w:author="Stuart McLarnon (NESO)" w:date="2024-11-19T13:05:00Z">
                            <w:r>
                              <w:rPr>
                                <w:rFonts w:ascii="Arial" w:eastAsia="Arial" w:hAnsi="Arial"/>
                                <w:color w:val="626361"/>
                                <w:sz w:val="20"/>
                                <w:lang w:val="en-US"/>
                              </w:rPr>
                              <w:delText>17</w:delText>
                            </w:r>
                          </w:del>
                        </w:p>
                      </w:tc>
                      <w:tc>
                        <w:tcPr>
                          <w:tcW w:w="4416" w:type="dxa"/>
                          <w:tcBorders>
                            <w:top w:val="single" w:sz="4" w:space="0" w:color="000000"/>
                            <w:left w:val="none" w:sz="0" w:space="0" w:color="000000"/>
                            <w:bottom w:val="single" w:sz="4" w:space="0" w:color="000000"/>
                            <w:right w:val="none" w:sz="0" w:space="0" w:color="000000"/>
                          </w:tcBorders>
                        </w:tcPr>
                        <w:p w14:paraId="385606B6" w14:textId="77777777" w:rsidR="00E1101E" w:rsidRDefault="00000000">
                          <w:pPr>
                            <w:spacing w:line="150" w:lineRule="exact"/>
                            <w:jc w:val="center"/>
                            <w:textAlignment w:val="baseline"/>
                            <w:rPr>
                              <w:del w:id="1384" w:author="Stuart McLarnon (NESO)" w:date="2024-11-19T13:05:00Z"/>
                              <w:rFonts w:ascii="Arial" w:eastAsia="Arial" w:hAnsi="Arial"/>
                              <w:color w:val="626361"/>
                              <w:sz w:val="20"/>
                            </w:rPr>
                          </w:pPr>
                          <w:del w:id="1385" w:author="Stuart McLarnon (NESO)" w:date="2024-11-19T13:05:00Z">
                            <w:r>
                              <w:rPr>
                                <w:rFonts w:ascii="Arial" w:eastAsia="Arial" w:hAnsi="Arial"/>
                                <w:color w:val="626361"/>
                                <w:sz w:val="20"/>
                                <w:lang w:val="en-US"/>
                              </w:rPr>
                              <w:delText>Error code B</w:delText>
                            </w:r>
                          </w:del>
                        </w:p>
                        <w:p w14:paraId="574C4A5C" w14:textId="77777777" w:rsidR="00E1101E" w:rsidRDefault="00000000">
                          <w:pPr>
                            <w:spacing w:after="85" w:line="177" w:lineRule="exact"/>
                            <w:ind w:left="72"/>
                            <w:textAlignment w:val="baseline"/>
                            <w:rPr>
                              <w:del w:id="1386" w:author="Stuart McLarnon (NESO)" w:date="2024-11-19T13:05:00Z"/>
                              <w:rFonts w:ascii="Arial" w:eastAsia="Arial" w:hAnsi="Arial"/>
                              <w:color w:val="626361"/>
                              <w:sz w:val="20"/>
                            </w:rPr>
                          </w:pPr>
                          <w:del w:id="1387" w:author="Stuart McLarnon (NESO)" w:date="2024-11-19T13:05:00Z">
                            <w:r>
                              <w:rPr>
                                <w:rFonts w:ascii="Arial" w:eastAsia="Arial" w:hAnsi="Arial"/>
                                <w:color w:val="626361"/>
                                <w:sz w:val="20"/>
                                <w:lang w:val="en-US"/>
                              </w:rPr>
                              <w:delText>Time value 3</w:delText>
                            </w:r>
                          </w:del>
                        </w:p>
                      </w:tc>
                      <w:tc>
                        <w:tcPr>
                          <w:tcW w:w="682" w:type="dxa"/>
                          <w:vMerge/>
                          <w:tcBorders>
                            <w:top w:val="single" w:sz="0" w:space="0" w:color="000000"/>
                            <w:left w:val="none" w:sz="0" w:space="0" w:color="000000"/>
                            <w:bottom w:val="single" w:sz="4" w:space="0" w:color="000000"/>
                            <w:right w:val="none" w:sz="0" w:space="0" w:color="000000"/>
                          </w:tcBorders>
                        </w:tcPr>
                        <w:p w14:paraId="24CD87E3" w14:textId="77777777" w:rsidR="00E1101E" w:rsidRDefault="00E1101E">
                          <w:pPr>
                            <w:rPr>
                              <w:del w:id="1388" w:author="Stuart McLarnon (NESO)" w:date="2024-11-19T13:05:00Z"/>
                            </w:rPr>
                          </w:pPr>
                        </w:p>
                      </w:tc>
                      <w:tc>
                        <w:tcPr>
                          <w:tcW w:w="730" w:type="dxa"/>
                          <w:vMerge/>
                          <w:tcBorders>
                            <w:top w:val="single" w:sz="0" w:space="0" w:color="000000"/>
                            <w:left w:val="none" w:sz="0" w:space="0" w:color="000000"/>
                            <w:bottom w:val="single" w:sz="4" w:space="0" w:color="000000"/>
                            <w:right w:val="none" w:sz="0" w:space="0" w:color="000000"/>
                          </w:tcBorders>
                        </w:tcPr>
                        <w:p w14:paraId="7BE2C87B" w14:textId="77777777" w:rsidR="00E1101E" w:rsidRDefault="00E1101E">
                          <w:pPr>
                            <w:rPr>
                              <w:del w:id="1389" w:author="Stuart McLarnon (NESO)" w:date="2024-11-19T13:05:00Z"/>
                            </w:rPr>
                          </w:pPr>
                        </w:p>
                      </w:tc>
                    </w:tr>
                    <w:tr w:rsidR="00E1101E" w14:paraId="2BC62308" w14:textId="77777777">
                      <w:trPr>
                        <w:trHeight w:hRule="exact" w:val="413"/>
                        <w:del w:id="1390"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0BF52502" w14:textId="77777777" w:rsidR="00E1101E" w:rsidRDefault="00000000">
                          <w:pPr>
                            <w:spacing w:before="98" w:after="85" w:line="229" w:lineRule="exact"/>
                            <w:ind w:left="58"/>
                            <w:textAlignment w:val="baseline"/>
                            <w:rPr>
                              <w:del w:id="1391" w:author="Stuart McLarnon (NESO)" w:date="2024-11-19T13:05:00Z"/>
                              <w:rFonts w:ascii="Arial" w:eastAsia="Arial" w:hAnsi="Arial"/>
                              <w:color w:val="626361"/>
                              <w:sz w:val="20"/>
                            </w:rPr>
                          </w:pPr>
                          <w:del w:id="1392" w:author="Stuart McLarnon (NESO)" w:date="2024-11-19T13:05:00Z">
                            <w:r>
                              <w:rPr>
                                <w:rFonts w:ascii="Arial" w:eastAsia="Arial" w:hAnsi="Arial"/>
                                <w:color w:val="626361"/>
                                <w:sz w:val="20"/>
                                <w:lang w:val="en-US"/>
                              </w:rPr>
                              <w:delText>MW4</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56998150" w14:textId="77777777" w:rsidR="00E1101E" w:rsidRDefault="00000000">
                          <w:pPr>
                            <w:spacing w:before="98" w:after="85" w:line="229" w:lineRule="exact"/>
                            <w:jc w:val="center"/>
                            <w:textAlignment w:val="baseline"/>
                            <w:rPr>
                              <w:del w:id="1393" w:author="Stuart McLarnon (NESO)" w:date="2024-11-19T13:05:00Z"/>
                              <w:rFonts w:ascii="Arial" w:eastAsia="Arial" w:hAnsi="Arial"/>
                              <w:color w:val="626361"/>
                              <w:sz w:val="20"/>
                            </w:rPr>
                          </w:pPr>
                          <w:del w:id="1394" w:author="Stuart McLarnon (NESO)" w:date="2024-11-19T13:05:00Z">
                            <w:r>
                              <w:rPr>
                                <w:rFonts w:ascii="Arial" w:eastAsia="Arial" w:hAnsi="Arial"/>
                                <w:color w:val="626361"/>
                                <w:sz w:val="20"/>
                                <w:lang w:val="en-US"/>
                              </w:rPr>
                              <w:delText>131</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5A02ADC2" w14:textId="77777777" w:rsidR="00E1101E" w:rsidRDefault="00000000">
                          <w:pPr>
                            <w:spacing w:before="98" w:after="85" w:line="229" w:lineRule="exact"/>
                            <w:jc w:val="center"/>
                            <w:textAlignment w:val="baseline"/>
                            <w:rPr>
                              <w:del w:id="1395" w:author="Stuart McLarnon (NESO)" w:date="2024-11-19T13:05:00Z"/>
                              <w:rFonts w:ascii="Arial" w:eastAsia="Arial" w:hAnsi="Arial"/>
                              <w:color w:val="626361"/>
                              <w:sz w:val="20"/>
                            </w:rPr>
                          </w:pPr>
                          <w:del w:id="1396" w:author="Stuart McLarnon (NESO)" w:date="2024-11-19T13:05:00Z">
                            <w:r>
                              <w:rPr>
                                <w:rFonts w:ascii="Arial" w:eastAsia="Arial" w:hAnsi="Arial"/>
                                <w:color w:val="626361"/>
                                <w:sz w:val="20"/>
                                <w:lang w:val="en-US"/>
                              </w:rPr>
                              <w:delText>5</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33D0C132" w14:textId="77777777" w:rsidR="00E1101E" w:rsidRDefault="00000000">
                          <w:pPr>
                            <w:tabs>
                              <w:tab w:val="left" w:pos="1584"/>
                            </w:tabs>
                            <w:spacing w:before="98" w:after="85" w:line="229" w:lineRule="exact"/>
                            <w:ind w:left="87"/>
                            <w:textAlignment w:val="baseline"/>
                            <w:rPr>
                              <w:del w:id="1397" w:author="Stuart McLarnon (NESO)" w:date="2024-11-19T13:05:00Z"/>
                              <w:rFonts w:ascii="Arial" w:eastAsia="Arial" w:hAnsi="Arial"/>
                              <w:color w:val="626361"/>
                              <w:sz w:val="20"/>
                            </w:rPr>
                          </w:pPr>
                          <w:del w:id="1398" w:author="Stuart McLarnon (NESO)" w:date="2024-11-19T13:05:00Z">
                            <w:r>
                              <w:rPr>
                                <w:rFonts w:ascii="Arial" w:eastAsia="Arial" w:hAnsi="Arial"/>
                                <w:color w:val="626361"/>
                                <w:sz w:val="20"/>
                                <w:lang w:val="en-US"/>
                              </w:rPr>
                              <w:delText>MW Value 4</w:delText>
                            </w:r>
                            <w:r>
                              <w:rPr>
                                <w:rFonts w:ascii="Arial" w:eastAsia="Arial" w:hAnsi="Arial"/>
                                <w:color w:val="626361"/>
                                <w:sz w:val="20"/>
                                <w:lang w:val="en-US"/>
                              </w:rPr>
                              <w:tab/>
                              <w:delText>Optional MW / Time pair 4;</w:delText>
                            </w:r>
                          </w:del>
                        </w:p>
                      </w:tc>
                      <w:tc>
                        <w:tcPr>
                          <w:tcW w:w="682" w:type="dxa"/>
                          <w:vMerge w:val="restart"/>
                          <w:tcBorders>
                            <w:top w:val="single" w:sz="4" w:space="0" w:color="000000"/>
                            <w:left w:val="none" w:sz="0" w:space="0" w:color="000000"/>
                            <w:bottom w:val="single" w:sz="0" w:space="0" w:color="000000"/>
                            <w:right w:val="none" w:sz="0" w:space="0" w:color="000000"/>
                          </w:tcBorders>
                        </w:tcPr>
                        <w:p w14:paraId="6A906D35" w14:textId="77777777" w:rsidR="00E1101E" w:rsidRDefault="00000000">
                          <w:pPr>
                            <w:spacing w:before="98" w:after="503" w:line="229" w:lineRule="exact"/>
                            <w:jc w:val="center"/>
                            <w:textAlignment w:val="baseline"/>
                            <w:rPr>
                              <w:del w:id="1399" w:author="Stuart McLarnon (NESO)" w:date="2024-11-19T13:05:00Z"/>
                              <w:rFonts w:ascii="Arial" w:eastAsia="Arial" w:hAnsi="Arial"/>
                              <w:color w:val="626361"/>
                              <w:sz w:val="20"/>
                            </w:rPr>
                          </w:pPr>
                          <w:del w:id="1400" w:author="Stuart McLarnon (NESO)" w:date="2024-11-19T13:05:00Z">
                            <w:r>
                              <w:rPr>
                                <w:rFonts w:ascii="Arial" w:eastAsia="Arial" w:hAnsi="Arial"/>
                                <w:color w:val="626361"/>
                                <w:sz w:val="20"/>
                                <w:lang w:val="en-US"/>
                              </w:rPr>
                              <w:delText>N, T</w:delText>
                            </w:r>
                          </w:del>
                        </w:p>
                      </w:tc>
                      <w:tc>
                        <w:tcPr>
                          <w:tcW w:w="730" w:type="dxa"/>
                          <w:vMerge w:val="restart"/>
                          <w:tcBorders>
                            <w:top w:val="single" w:sz="4" w:space="0" w:color="000000"/>
                            <w:left w:val="none" w:sz="0" w:space="0" w:color="000000"/>
                            <w:bottom w:val="single" w:sz="0" w:space="0" w:color="000000"/>
                            <w:right w:val="none" w:sz="0" w:space="0" w:color="000000"/>
                          </w:tcBorders>
                        </w:tcPr>
                        <w:p w14:paraId="41BA867C" w14:textId="77777777" w:rsidR="00E1101E" w:rsidRDefault="00E1101E">
                          <w:pPr>
                            <w:textAlignment w:val="baseline"/>
                            <w:rPr>
                              <w:del w:id="1401" w:author="Stuart McLarnon (NESO)" w:date="2024-11-19T13:05:00Z"/>
                              <w:rFonts w:ascii="Arial" w:eastAsia="Arial" w:hAnsi="Arial"/>
                              <w:color w:val="000000"/>
                              <w:sz w:val="24"/>
                            </w:rPr>
                          </w:pPr>
                        </w:p>
                      </w:tc>
                    </w:tr>
                    <w:tr w:rsidR="00E1101E" w14:paraId="42ADF5EC" w14:textId="77777777">
                      <w:trPr>
                        <w:trHeight w:hRule="exact" w:val="418"/>
                        <w:del w:id="1402"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6B3AB788" w14:textId="77777777" w:rsidR="00E1101E" w:rsidRDefault="00000000">
                          <w:pPr>
                            <w:spacing w:before="103" w:after="85" w:line="229" w:lineRule="exact"/>
                            <w:ind w:left="58"/>
                            <w:textAlignment w:val="baseline"/>
                            <w:rPr>
                              <w:del w:id="1403" w:author="Stuart McLarnon (NESO)" w:date="2024-11-19T13:05:00Z"/>
                              <w:rFonts w:ascii="Arial" w:eastAsia="Arial" w:hAnsi="Arial"/>
                              <w:color w:val="626361"/>
                              <w:sz w:val="20"/>
                            </w:rPr>
                          </w:pPr>
                          <w:del w:id="1404" w:author="Stuart McLarnon (NESO)" w:date="2024-11-19T13:05:00Z">
                            <w:r>
                              <w:rPr>
                                <w:rFonts w:ascii="Arial" w:eastAsia="Arial" w:hAnsi="Arial"/>
                                <w:color w:val="626361"/>
                                <w:sz w:val="20"/>
                                <w:lang w:val="en-US"/>
                              </w:rPr>
                              <w:delText>T4</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469FBD23" w14:textId="77777777" w:rsidR="00E1101E" w:rsidRDefault="00000000">
                          <w:pPr>
                            <w:spacing w:before="103" w:after="85" w:line="229" w:lineRule="exact"/>
                            <w:jc w:val="center"/>
                            <w:textAlignment w:val="baseline"/>
                            <w:rPr>
                              <w:del w:id="1405" w:author="Stuart McLarnon (NESO)" w:date="2024-11-19T13:05:00Z"/>
                              <w:rFonts w:ascii="Arial" w:eastAsia="Arial" w:hAnsi="Arial"/>
                              <w:color w:val="626361"/>
                              <w:sz w:val="20"/>
                            </w:rPr>
                          </w:pPr>
                          <w:del w:id="1406" w:author="Stuart McLarnon (NESO)" w:date="2024-11-19T13:05:00Z">
                            <w:r>
                              <w:rPr>
                                <w:rFonts w:ascii="Arial" w:eastAsia="Arial" w:hAnsi="Arial"/>
                                <w:color w:val="626361"/>
                                <w:sz w:val="20"/>
                                <w:lang w:val="en-US"/>
                              </w:rPr>
                              <w:delText>137</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7927D4BB" w14:textId="77777777" w:rsidR="00E1101E" w:rsidRDefault="00000000">
                          <w:pPr>
                            <w:spacing w:before="103" w:after="85" w:line="229" w:lineRule="exact"/>
                            <w:jc w:val="center"/>
                            <w:textAlignment w:val="baseline"/>
                            <w:rPr>
                              <w:del w:id="1407" w:author="Stuart McLarnon (NESO)" w:date="2024-11-19T13:05:00Z"/>
                              <w:rFonts w:ascii="Arial" w:eastAsia="Arial" w:hAnsi="Arial"/>
                              <w:color w:val="626361"/>
                              <w:sz w:val="20"/>
                            </w:rPr>
                          </w:pPr>
                          <w:del w:id="1408" w:author="Stuart McLarnon (NESO)" w:date="2024-11-19T13:05:00Z">
                            <w:r>
                              <w:rPr>
                                <w:rFonts w:ascii="Arial" w:eastAsia="Arial" w:hAnsi="Arial"/>
                                <w:color w:val="626361"/>
                                <w:sz w:val="20"/>
                                <w:lang w:val="en-US"/>
                              </w:rPr>
                              <w:delText>17</w:delText>
                            </w:r>
                          </w:del>
                        </w:p>
                      </w:tc>
                      <w:tc>
                        <w:tcPr>
                          <w:tcW w:w="4416" w:type="dxa"/>
                          <w:tcBorders>
                            <w:top w:val="single" w:sz="4" w:space="0" w:color="000000"/>
                            <w:left w:val="none" w:sz="0" w:space="0" w:color="000000"/>
                            <w:bottom w:val="single" w:sz="4" w:space="0" w:color="000000"/>
                            <w:right w:val="none" w:sz="0" w:space="0" w:color="000000"/>
                          </w:tcBorders>
                        </w:tcPr>
                        <w:p w14:paraId="08191527" w14:textId="77777777" w:rsidR="00E1101E" w:rsidRDefault="00000000">
                          <w:pPr>
                            <w:spacing w:line="152" w:lineRule="exact"/>
                            <w:jc w:val="center"/>
                            <w:textAlignment w:val="baseline"/>
                            <w:rPr>
                              <w:del w:id="1409" w:author="Stuart McLarnon (NESO)" w:date="2024-11-19T13:05:00Z"/>
                              <w:rFonts w:ascii="Arial" w:eastAsia="Arial" w:hAnsi="Arial"/>
                              <w:color w:val="626361"/>
                              <w:sz w:val="20"/>
                            </w:rPr>
                          </w:pPr>
                          <w:del w:id="1410" w:author="Stuart McLarnon (NESO)" w:date="2024-11-19T13:05:00Z">
                            <w:r>
                              <w:rPr>
                                <w:rFonts w:ascii="Arial" w:eastAsia="Arial" w:hAnsi="Arial"/>
                                <w:color w:val="626361"/>
                                <w:sz w:val="20"/>
                                <w:lang w:val="en-US"/>
                              </w:rPr>
                              <w:delText>Error code C</w:delText>
                            </w:r>
                          </w:del>
                        </w:p>
                        <w:p w14:paraId="454D3F87" w14:textId="77777777" w:rsidR="00E1101E" w:rsidRDefault="00000000">
                          <w:pPr>
                            <w:spacing w:after="85" w:line="180" w:lineRule="exact"/>
                            <w:ind w:left="72"/>
                            <w:textAlignment w:val="baseline"/>
                            <w:rPr>
                              <w:del w:id="1411" w:author="Stuart McLarnon (NESO)" w:date="2024-11-19T13:05:00Z"/>
                              <w:rFonts w:ascii="Arial" w:eastAsia="Arial" w:hAnsi="Arial"/>
                              <w:color w:val="626361"/>
                              <w:sz w:val="20"/>
                            </w:rPr>
                          </w:pPr>
                          <w:del w:id="1412" w:author="Stuart McLarnon (NESO)" w:date="2024-11-19T13:05:00Z">
                            <w:r>
                              <w:rPr>
                                <w:rFonts w:ascii="Arial" w:eastAsia="Arial" w:hAnsi="Arial"/>
                                <w:color w:val="626361"/>
                                <w:sz w:val="20"/>
                                <w:lang w:val="en-US"/>
                              </w:rPr>
                              <w:delText>Time value 4</w:delText>
                            </w:r>
                          </w:del>
                        </w:p>
                      </w:tc>
                      <w:tc>
                        <w:tcPr>
                          <w:tcW w:w="682" w:type="dxa"/>
                          <w:vMerge/>
                          <w:tcBorders>
                            <w:top w:val="single" w:sz="0" w:space="0" w:color="000000"/>
                            <w:left w:val="none" w:sz="0" w:space="0" w:color="000000"/>
                            <w:bottom w:val="single" w:sz="4" w:space="0" w:color="000000"/>
                            <w:right w:val="none" w:sz="0" w:space="0" w:color="000000"/>
                          </w:tcBorders>
                        </w:tcPr>
                        <w:p w14:paraId="3F8AE706" w14:textId="77777777" w:rsidR="00E1101E" w:rsidRDefault="00E1101E">
                          <w:pPr>
                            <w:rPr>
                              <w:del w:id="1413" w:author="Stuart McLarnon (NESO)" w:date="2024-11-19T13:05:00Z"/>
                            </w:rPr>
                          </w:pPr>
                        </w:p>
                      </w:tc>
                      <w:tc>
                        <w:tcPr>
                          <w:tcW w:w="730" w:type="dxa"/>
                          <w:vMerge/>
                          <w:tcBorders>
                            <w:top w:val="single" w:sz="0" w:space="0" w:color="000000"/>
                            <w:left w:val="none" w:sz="0" w:space="0" w:color="000000"/>
                            <w:bottom w:val="single" w:sz="4" w:space="0" w:color="000000"/>
                            <w:right w:val="none" w:sz="0" w:space="0" w:color="000000"/>
                          </w:tcBorders>
                        </w:tcPr>
                        <w:p w14:paraId="4ECDA7DF" w14:textId="77777777" w:rsidR="00E1101E" w:rsidRDefault="00E1101E">
                          <w:pPr>
                            <w:rPr>
                              <w:del w:id="1414" w:author="Stuart McLarnon (NESO)" w:date="2024-11-19T13:05:00Z"/>
                            </w:rPr>
                          </w:pPr>
                        </w:p>
                      </w:tc>
                    </w:tr>
                    <w:tr w:rsidR="00E1101E" w14:paraId="1631B6EF" w14:textId="77777777">
                      <w:trPr>
                        <w:trHeight w:hRule="exact" w:val="417"/>
                        <w:del w:id="1415" w:author="Stuart McLarnon (NESO)" w:date="2024-11-19T13:05:00Z"/>
                      </w:trPr>
                      <w:tc>
                        <w:tcPr>
                          <w:tcW w:w="1392" w:type="dxa"/>
                          <w:tcBorders>
                            <w:top w:val="single" w:sz="4" w:space="0" w:color="000000"/>
                            <w:left w:val="none" w:sz="0" w:space="0" w:color="000000"/>
                            <w:bottom w:val="single" w:sz="4" w:space="0" w:color="000000"/>
                            <w:right w:val="none" w:sz="0" w:space="0" w:color="000000"/>
                          </w:tcBorders>
                          <w:vAlign w:val="center"/>
                        </w:tcPr>
                        <w:p w14:paraId="26C02565" w14:textId="77777777" w:rsidR="00E1101E" w:rsidRDefault="00000000">
                          <w:pPr>
                            <w:spacing w:before="98" w:after="90" w:line="229" w:lineRule="exact"/>
                            <w:ind w:left="58"/>
                            <w:textAlignment w:val="baseline"/>
                            <w:rPr>
                              <w:del w:id="1416" w:author="Stuart McLarnon (NESO)" w:date="2024-11-19T13:05:00Z"/>
                              <w:rFonts w:ascii="Arial" w:eastAsia="Arial" w:hAnsi="Arial"/>
                              <w:color w:val="626361"/>
                              <w:sz w:val="20"/>
                            </w:rPr>
                          </w:pPr>
                          <w:del w:id="1417" w:author="Stuart McLarnon (NESO)" w:date="2024-11-19T13:05:00Z">
                            <w:r>
                              <w:rPr>
                                <w:rFonts w:ascii="Arial" w:eastAsia="Arial" w:hAnsi="Arial"/>
                                <w:color w:val="626361"/>
                                <w:sz w:val="20"/>
                                <w:lang w:val="en-US"/>
                              </w:rPr>
                              <w:delText>MW5</w:delText>
                            </w:r>
                          </w:del>
                        </w:p>
                      </w:tc>
                      <w:tc>
                        <w:tcPr>
                          <w:tcW w:w="941" w:type="dxa"/>
                          <w:tcBorders>
                            <w:top w:val="single" w:sz="4" w:space="0" w:color="000000"/>
                            <w:left w:val="none" w:sz="0" w:space="0" w:color="000000"/>
                            <w:bottom w:val="single" w:sz="4" w:space="0" w:color="000000"/>
                            <w:right w:val="none" w:sz="0" w:space="0" w:color="000000"/>
                          </w:tcBorders>
                          <w:vAlign w:val="center"/>
                        </w:tcPr>
                        <w:p w14:paraId="3467522F" w14:textId="77777777" w:rsidR="00E1101E" w:rsidRDefault="00000000">
                          <w:pPr>
                            <w:spacing w:before="98" w:after="90" w:line="229" w:lineRule="exact"/>
                            <w:jc w:val="center"/>
                            <w:textAlignment w:val="baseline"/>
                            <w:rPr>
                              <w:del w:id="1418" w:author="Stuart McLarnon (NESO)" w:date="2024-11-19T13:05:00Z"/>
                              <w:rFonts w:ascii="Arial" w:eastAsia="Arial" w:hAnsi="Arial"/>
                              <w:color w:val="626361"/>
                              <w:sz w:val="20"/>
                            </w:rPr>
                          </w:pPr>
                          <w:del w:id="1419" w:author="Stuart McLarnon (NESO)" w:date="2024-11-19T13:05:00Z">
                            <w:r>
                              <w:rPr>
                                <w:rFonts w:ascii="Arial" w:eastAsia="Arial" w:hAnsi="Arial"/>
                                <w:color w:val="626361"/>
                                <w:sz w:val="20"/>
                                <w:lang w:val="en-US"/>
                              </w:rPr>
                              <w:delText>155</w:delText>
                            </w:r>
                          </w:del>
                        </w:p>
                      </w:tc>
                      <w:tc>
                        <w:tcPr>
                          <w:tcW w:w="633" w:type="dxa"/>
                          <w:tcBorders>
                            <w:top w:val="single" w:sz="4" w:space="0" w:color="000000"/>
                            <w:left w:val="none" w:sz="0" w:space="0" w:color="000000"/>
                            <w:bottom w:val="single" w:sz="4" w:space="0" w:color="000000"/>
                            <w:right w:val="none" w:sz="0" w:space="0" w:color="000000"/>
                          </w:tcBorders>
                          <w:vAlign w:val="center"/>
                        </w:tcPr>
                        <w:p w14:paraId="7AC89B47" w14:textId="77777777" w:rsidR="00E1101E" w:rsidRDefault="00000000">
                          <w:pPr>
                            <w:spacing w:before="98" w:after="90" w:line="229" w:lineRule="exact"/>
                            <w:jc w:val="center"/>
                            <w:textAlignment w:val="baseline"/>
                            <w:rPr>
                              <w:del w:id="1420" w:author="Stuart McLarnon (NESO)" w:date="2024-11-19T13:05:00Z"/>
                              <w:rFonts w:ascii="Arial" w:eastAsia="Arial" w:hAnsi="Arial"/>
                              <w:color w:val="626361"/>
                              <w:sz w:val="20"/>
                            </w:rPr>
                          </w:pPr>
                          <w:del w:id="1421" w:author="Stuart McLarnon (NESO)" w:date="2024-11-19T13:05:00Z">
                            <w:r>
                              <w:rPr>
                                <w:rFonts w:ascii="Arial" w:eastAsia="Arial" w:hAnsi="Arial"/>
                                <w:color w:val="626361"/>
                                <w:sz w:val="20"/>
                                <w:lang w:val="en-US"/>
                              </w:rPr>
                              <w:delText>5</w:delText>
                            </w:r>
                          </w:del>
                        </w:p>
                      </w:tc>
                      <w:tc>
                        <w:tcPr>
                          <w:tcW w:w="4416" w:type="dxa"/>
                          <w:tcBorders>
                            <w:top w:val="single" w:sz="4" w:space="0" w:color="000000"/>
                            <w:left w:val="none" w:sz="0" w:space="0" w:color="000000"/>
                            <w:bottom w:val="single" w:sz="4" w:space="0" w:color="000000"/>
                            <w:right w:val="none" w:sz="0" w:space="0" w:color="000000"/>
                          </w:tcBorders>
                          <w:vAlign w:val="center"/>
                        </w:tcPr>
                        <w:p w14:paraId="7CF9FA8F" w14:textId="77777777" w:rsidR="00E1101E" w:rsidRDefault="00000000">
                          <w:pPr>
                            <w:tabs>
                              <w:tab w:val="left" w:pos="1584"/>
                            </w:tabs>
                            <w:spacing w:before="98" w:after="90" w:line="229" w:lineRule="exact"/>
                            <w:ind w:left="87"/>
                            <w:textAlignment w:val="baseline"/>
                            <w:rPr>
                              <w:del w:id="1422" w:author="Stuart McLarnon (NESO)" w:date="2024-11-19T13:05:00Z"/>
                              <w:rFonts w:ascii="Arial" w:eastAsia="Arial" w:hAnsi="Arial"/>
                              <w:color w:val="626361"/>
                              <w:sz w:val="20"/>
                            </w:rPr>
                          </w:pPr>
                          <w:del w:id="1423" w:author="Stuart McLarnon (NESO)" w:date="2024-11-19T13:05:00Z">
                            <w:r>
                              <w:rPr>
                                <w:rFonts w:ascii="Arial" w:eastAsia="Arial" w:hAnsi="Arial"/>
                                <w:color w:val="626361"/>
                                <w:sz w:val="20"/>
                                <w:lang w:val="en-US"/>
                              </w:rPr>
                              <w:delText>MW Value 5</w:delText>
                            </w:r>
                            <w:r>
                              <w:rPr>
                                <w:rFonts w:ascii="Arial" w:eastAsia="Arial" w:hAnsi="Arial"/>
                                <w:color w:val="626361"/>
                                <w:sz w:val="20"/>
                                <w:lang w:val="en-US"/>
                              </w:rPr>
                              <w:tab/>
                              <w:delText>Optional MW / Time pair 5;</w:delText>
                            </w:r>
                          </w:del>
                        </w:p>
                      </w:tc>
                      <w:tc>
                        <w:tcPr>
                          <w:tcW w:w="682" w:type="dxa"/>
                          <w:vMerge w:val="restart"/>
                          <w:tcBorders>
                            <w:top w:val="single" w:sz="4" w:space="0" w:color="000000"/>
                            <w:left w:val="none" w:sz="0" w:space="0" w:color="000000"/>
                            <w:bottom w:val="single" w:sz="0" w:space="0" w:color="000000"/>
                            <w:right w:val="none" w:sz="0" w:space="0" w:color="000000"/>
                          </w:tcBorders>
                        </w:tcPr>
                        <w:p w14:paraId="1D0E4540" w14:textId="77777777" w:rsidR="00E1101E" w:rsidRDefault="00000000">
                          <w:pPr>
                            <w:spacing w:before="98" w:after="406" w:line="229" w:lineRule="exact"/>
                            <w:jc w:val="center"/>
                            <w:textAlignment w:val="baseline"/>
                            <w:rPr>
                              <w:del w:id="1424" w:author="Stuart McLarnon (NESO)" w:date="2024-11-19T13:05:00Z"/>
                              <w:rFonts w:ascii="Arial" w:eastAsia="Arial" w:hAnsi="Arial"/>
                              <w:color w:val="626361"/>
                              <w:sz w:val="20"/>
                            </w:rPr>
                          </w:pPr>
                          <w:del w:id="1425" w:author="Stuart McLarnon (NESO)" w:date="2024-11-19T13:05:00Z">
                            <w:r>
                              <w:rPr>
                                <w:rFonts w:ascii="Arial" w:eastAsia="Arial" w:hAnsi="Arial"/>
                                <w:color w:val="626361"/>
                                <w:sz w:val="20"/>
                                <w:lang w:val="en-US"/>
                              </w:rPr>
                              <w:delText>N, T</w:delText>
                            </w:r>
                          </w:del>
                        </w:p>
                      </w:tc>
                      <w:tc>
                        <w:tcPr>
                          <w:tcW w:w="730" w:type="dxa"/>
                          <w:vMerge w:val="restart"/>
                          <w:tcBorders>
                            <w:top w:val="single" w:sz="4" w:space="0" w:color="000000"/>
                            <w:left w:val="none" w:sz="0" w:space="0" w:color="000000"/>
                            <w:bottom w:val="single" w:sz="0" w:space="0" w:color="000000"/>
                            <w:right w:val="none" w:sz="0" w:space="0" w:color="000000"/>
                          </w:tcBorders>
                        </w:tcPr>
                        <w:p w14:paraId="4783611F" w14:textId="77777777" w:rsidR="00E1101E" w:rsidRDefault="00E1101E">
                          <w:pPr>
                            <w:textAlignment w:val="baseline"/>
                            <w:rPr>
                              <w:del w:id="1426" w:author="Stuart McLarnon (NESO)" w:date="2024-11-19T13:05:00Z"/>
                              <w:rFonts w:ascii="Arial" w:eastAsia="Arial" w:hAnsi="Arial"/>
                              <w:color w:val="000000"/>
                              <w:sz w:val="24"/>
                            </w:rPr>
                          </w:pPr>
                        </w:p>
                      </w:tc>
                    </w:tr>
                    <w:tr w:rsidR="00E1101E" w14:paraId="48E71B06" w14:textId="77777777">
                      <w:trPr>
                        <w:trHeight w:hRule="exact" w:val="331"/>
                        <w:del w:id="1427" w:author="Stuart McLarnon (NESO)" w:date="2024-11-19T13:05:00Z"/>
                      </w:trPr>
                      <w:tc>
                        <w:tcPr>
                          <w:tcW w:w="1392" w:type="dxa"/>
                          <w:tcBorders>
                            <w:top w:val="single" w:sz="4" w:space="0" w:color="000000"/>
                            <w:left w:val="none" w:sz="0" w:space="0" w:color="000000"/>
                            <w:bottom w:val="none" w:sz="0" w:space="0" w:color="000000"/>
                            <w:right w:val="none" w:sz="0" w:space="0" w:color="000000"/>
                          </w:tcBorders>
                          <w:vAlign w:val="center"/>
                        </w:tcPr>
                        <w:p w14:paraId="0C43AC0B" w14:textId="77777777" w:rsidR="00E1101E" w:rsidRDefault="00000000">
                          <w:pPr>
                            <w:spacing w:before="98" w:line="218" w:lineRule="exact"/>
                            <w:ind w:left="58"/>
                            <w:textAlignment w:val="baseline"/>
                            <w:rPr>
                              <w:del w:id="1428" w:author="Stuart McLarnon (NESO)" w:date="2024-11-19T13:05:00Z"/>
                              <w:rFonts w:ascii="Arial" w:eastAsia="Arial" w:hAnsi="Arial"/>
                              <w:color w:val="626361"/>
                              <w:sz w:val="20"/>
                            </w:rPr>
                          </w:pPr>
                          <w:del w:id="1429" w:author="Stuart McLarnon (NESO)" w:date="2024-11-19T13:05:00Z">
                            <w:r>
                              <w:rPr>
                                <w:rFonts w:ascii="Arial" w:eastAsia="Arial" w:hAnsi="Arial"/>
                                <w:color w:val="626361"/>
                                <w:sz w:val="20"/>
                                <w:lang w:val="en-US"/>
                              </w:rPr>
                              <w:delText>T5</w:delText>
                            </w:r>
                          </w:del>
                        </w:p>
                      </w:tc>
                      <w:tc>
                        <w:tcPr>
                          <w:tcW w:w="941" w:type="dxa"/>
                          <w:tcBorders>
                            <w:top w:val="single" w:sz="4" w:space="0" w:color="000000"/>
                            <w:left w:val="none" w:sz="0" w:space="0" w:color="000000"/>
                            <w:bottom w:val="none" w:sz="0" w:space="0" w:color="000000"/>
                            <w:right w:val="none" w:sz="0" w:space="0" w:color="000000"/>
                          </w:tcBorders>
                          <w:vAlign w:val="center"/>
                        </w:tcPr>
                        <w:p w14:paraId="1B2BE4D6" w14:textId="77777777" w:rsidR="00E1101E" w:rsidRDefault="00000000">
                          <w:pPr>
                            <w:spacing w:before="98" w:line="218" w:lineRule="exact"/>
                            <w:jc w:val="center"/>
                            <w:textAlignment w:val="baseline"/>
                            <w:rPr>
                              <w:del w:id="1430" w:author="Stuart McLarnon (NESO)" w:date="2024-11-19T13:05:00Z"/>
                              <w:rFonts w:ascii="Arial" w:eastAsia="Arial" w:hAnsi="Arial"/>
                              <w:color w:val="626361"/>
                              <w:sz w:val="20"/>
                            </w:rPr>
                          </w:pPr>
                          <w:del w:id="1431" w:author="Stuart McLarnon (NESO)" w:date="2024-11-19T13:05:00Z">
                            <w:r>
                              <w:rPr>
                                <w:rFonts w:ascii="Arial" w:eastAsia="Arial" w:hAnsi="Arial"/>
                                <w:color w:val="626361"/>
                                <w:sz w:val="20"/>
                                <w:lang w:val="en-US"/>
                              </w:rPr>
                              <w:delText>161</w:delText>
                            </w:r>
                          </w:del>
                        </w:p>
                      </w:tc>
                      <w:tc>
                        <w:tcPr>
                          <w:tcW w:w="633" w:type="dxa"/>
                          <w:tcBorders>
                            <w:top w:val="single" w:sz="4" w:space="0" w:color="000000"/>
                            <w:left w:val="none" w:sz="0" w:space="0" w:color="000000"/>
                            <w:bottom w:val="none" w:sz="0" w:space="0" w:color="000000"/>
                            <w:right w:val="none" w:sz="0" w:space="0" w:color="000000"/>
                          </w:tcBorders>
                          <w:vAlign w:val="center"/>
                        </w:tcPr>
                        <w:p w14:paraId="7DF69A1D" w14:textId="77777777" w:rsidR="00E1101E" w:rsidRDefault="00000000">
                          <w:pPr>
                            <w:spacing w:before="98" w:line="218" w:lineRule="exact"/>
                            <w:jc w:val="center"/>
                            <w:textAlignment w:val="baseline"/>
                            <w:rPr>
                              <w:del w:id="1432" w:author="Stuart McLarnon (NESO)" w:date="2024-11-19T13:05:00Z"/>
                              <w:rFonts w:ascii="Arial" w:eastAsia="Arial" w:hAnsi="Arial"/>
                              <w:color w:val="626361"/>
                              <w:sz w:val="20"/>
                            </w:rPr>
                          </w:pPr>
                          <w:del w:id="1433" w:author="Stuart McLarnon (NESO)" w:date="2024-11-19T13:05:00Z">
                            <w:r>
                              <w:rPr>
                                <w:rFonts w:ascii="Arial" w:eastAsia="Arial" w:hAnsi="Arial"/>
                                <w:color w:val="626361"/>
                                <w:sz w:val="20"/>
                                <w:lang w:val="en-US"/>
                              </w:rPr>
                              <w:delText>17</w:delText>
                            </w:r>
                          </w:del>
                        </w:p>
                      </w:tc>
                      <w:tc>
                        <w:tcPr>
                          <w:tcW w:w="4416" w:type="dxa"/>
                          <w:tcBorders>
                            <w:top w:val="single" w:sz="4" w:space="0" w:color="000000"/>
                            <w:left w:val="none" w:sz="0" w:space="0" w:color="000000"/>
                            <w:bottom w:val="none" w:sz="0" w:space="0" w:color="000000"/>
                            <w:right w:val="none" w:sz="0" w:space="0" w:color="000000"/>
                          </w:tcBorders>
                        </w:tcPr>
                        <w:p w14:paraId="78834976" w14:textId="77777777" w:rsidR="00E1101E" w:rsidRDefault="00000000">
                          <w:pPr>
                            <w:spacing w:line="150" w:lineRule="exact"/>
                            <w:jc w:val="center"/>
                            <w:textAlignment w:val="baseline"/>
                            <w:rPr>
                              <w:del w:id="1434" w:author="Stuart McLarnon (NESO)" w:date="2024-11-19T13:05:00Z"/>
                              <w:rFonts w:ascii="Arial" w:eastAsia="Arial" w:hAnsi="Arial"/>
                              <w:color w:val="626361"/>
                              <w:sz w:val="20"/>
                            </w:rPr>
                          </w:pPr>
                          <w:del w:id="1435" w:author="Stuart McLarnon (NESO)" w:date="2024-11-19T13:05:00Z">
                            <w:r>
                              <w:rPr>
                                <w:rFonts w:ascii="Arial" w:eastAsia="Arial" w:hAnsi="Arial"/>
                                <w:color w:val="626361"/>
                                <w:sz w:val="20"/>
                                <w:lang w:val="en-US"/>
                              </w:rPr>
                              <w:delText>Error code D</w:delText>
                            </w:r>
                          </w:del>
                        </w:p>
                        <w:p w14:paraId="5FA628AE" w14:textId="77777777" w:rsidR="00E1101E" w:rsidRDefault="00000000">
                          <w:pPr>
                            <w:spacing w:line="166" w:lineRule="exact"/>
                            <w:ind w:left="72"/>
                            <w:textAlignment w:val="baseline"/>
                            <w:rPr>
                              <w:del w:id="1436" w:author="Stuart McLarnon (NESO)" w:date="2024-11-19T13:05:00Z"/>
                              <w:rFonts w:ascii="Arial" w:eastAsia="Arial" w:hAnsi="Arial"/>
                              <w:color w:val="626361"/>
                              <w:sz w:val="20"/>
                            </w:rPr>
                          </w:pPr>
                          <w:del w:id="1437" w:author="Stuart McLarnon (NESO)" w:date="2024-11-19T13:05:00Z">
                            <w:r>
                              <w:rPr>
                                <w:rFonts w:ascii="Arial" w:eastAsia="Arial" w:hAnsi="Arial"/>
                                <w:color w:val="626361"/>
                                <w:sz w:val="20"/>
                                <w:lang w:val="en-US"/>
                              </w:rPr>
                              <w:delText>Time value 5</w:delText>
                            </w:r>
                          </w:del>
                        </w:p>
                      </w:tc>
                      <w:tc>
                        <w:tcPr>
                          <w:tcW w:w="682" w:type="dxa"/>
                          <w:vMerge/>
                          <w:tcBorders>
                            <w:top w:val="single" w:sz="0" w:space="0" w:color="000000"/>
                            <w:left w:val="none" w:sz="0" w:space="0" w:color="000000"/>
                            <w:bottom w:val="none" w:sz="0" w:space="0" w:color="000000"/>
                            <w:right w:val="none" w:sz="0" w:space="0" w:color="000000"/>
                          </w:tcBorders>
                        </w:tcPr>
                        <w:p w14:paraId="04737BF3" w14:textId="77777777" w:rsidR="00E1101E" w:rsidRDefault="00E1101E">
                          <w:pPr>
                            <w:rPr>
                              <w:del w:id="1438" w:author="Stuart McLarnon (NESO)" w:date="2024-11-19T13:05:00Z"/>
                            </w:rPr>
                          </w:pPr>
                        </w:p>
                      </w:tc>
                      <w:tc>
                        <w:tcPr>
                          <w:tcW w:w="730" w:type="dxa"/>
                          <w:vMerge/>
                          <w:tcBorders>
                            <w:top w:val="single" w:sz="0" w:space="0" w:color="000000"/>
                            <w:left w:val="none" w:sz="0" w:space="0" w:color="000000"/>
                            <w:bottom w:val="none" w:sz="0" w:space="0" w:color="000000"/>
                            <w:right w:val="none" w:sz="0" w:space="0" w:color="000000"/>
                          </w:tcBorders>
                        </w:tcPr>
                        <w:p w14:paraId="5D66B97F" w14:textId="77777777" w:rsidR="00E1101E" w:rsidRDefault="00E1101E">
                          <w:pPr>
                            <w:rPr>
                              <w:del w:id="1439" w:author="Stuart McLarnon (NESO)" w:date="2024-11-19T13:05:00Z"/>
                            </w:rPr>
                          </w:pPr>
                        </w:p>
                      </w:tc>
                    </w:tr>
                  </w:tbl>
                  <w:p w14:paraId="65047F82" w14:textId="77777777" w:rsidR="002D0D0E" w:rsidRDefault="002D0D0E">
                    <w:pPr>
                      <w:rPr>
                        <w:del w:id="1440"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1DA4F45E">
            <v:shape id="_x0000_s2218" type="#_x0000_t202" style="position:absolute;left:0;text-align:left;margin-left:57.35pt;margin-top:797.55pt;width:366.75pt;height:12.35pt;z-index:-251457536;mso-wrap-distance-left:0;mso-wrap-distance-right:0;mso-position-horizontal-relative:page;mso-position-vertical-relative:page" filled="f" stroked="f">
              <v:textbox style="mso-next-textbox:#_x0000_s2218" inset="0,0,0,0">
                <w:txbxContent>
                  <w:p w14:paraId="26CAE96F" w14:textId="77777777" w:rsidR="00E1101E" w:rsidRDefault="00000000">
                    <w:pPr>
                      <w:spacing w:before="2" w:after="21" w:line="211" w:lineRule="exact"/>
                      <w:textAlignment w:val="baseline"/>
                      <w:rPr>
                        <w:del w:id="1441" w:author="Stuart McLarnon (NESO)" w:date="2024-11-19T13:05:00Z"/>
                        <w:rFonts w:ascii="Arial" w:eastAsia="Arial" w:hAnsi="Arial"/>
                        <w:color w:val="000000"/>
                        <w:spacing w:val="-2"/>
                        <w:sz w:val="18"/>
                      </w:rPr>
                    </w:pPr>
                    <w:del w:id="1442"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ascii="Times New Roman" w:eastAsia="PMingLiU" w:hAnsi="Times New Roman"/>
            <w:i w:val="0"/>
            <w:color w:val="auto"/>
            <w:sz w:val="22"/>
          </w:rPr>
          <w:pict w14:anchorId="5C3F7F28">
            <v:shape id="_x0000_s2219" type="#_x0000_t202" style="position:absolute;left:0;text-align:left;margin-left:57.6pt;margin-top:810.95pt;width:479.75pt;height:10.65pt;z-index:-251456512;mso-wrap-distance-left:0;mso-wrap-distance-right:0;mso-position-horizontal-relative:page;mso-position-vertical-relative:page" filled="f" stroked="f">
              <v:textbox style="mso-next-textbox:#_x0000_s2219" inset="0,0,0,0">
                <w:txbxContent>
                  <w:p w14:paraId="6DAFAF23" w14:textId="77777777" w:rsidR="00E1101E" w:rsidRDefault="00000000">
                    <w:pPr>
                      <w:tabs>
                        <w:tab w:val="right" w:pos="9576"/>
                      </w:tabs>
                      <w:spacing w:before="2" w:line="209" w:lineRule="exact"/>
                      <w:textAlignment w:val="baseline"/>
                      <w:rPr>
                        <w:del w:id="1443" w:author="Stuart McLarnon (NESO)" w:date="2024-11-19T13:05:00Z"/>
                        <w:rFonts w:ascii="Arial" w:eastAsia="Arial" w:hAnsi="Arial"/>
                        <w:color w:val="000000"/>
                        <w:sz w:val="18"/>
                      </w:rPr>
                    </w:pPr>
                    <w:del w:id="1444"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11</w:delText>
                      </w:r>
                    </w:del>
                  </w:p>
                </w:txbxContent>
              </v:textbox>
              <w10:wrap type="square" anchorx="page" anchory="page"/>
            </v:shape>
          </w:pict>
        </w:r>
      </w:del>
      <w:r w:rsidR="006F5047">
        <w:t xml:space="preserve">Table </w:t>
      </w:r>
      <w:del w:id="1445" w:author="Stuart McLarnon (NESO)" w:date="2024-11-19T13:05:00Z">
        <w:r>
          <w:rPr>
            <w:rFonts w:ascii="Arial" w:eastAsia="Arial" w:hAnsi="Arial"/>
            <w:b/>
            <w:color w:val="717174"/>
            <w:lang w:val="en-US"/>
          </w:rPr>
          <w:delText xml:space="preserve">14 </w:delText>
        </w:r>
        <w:r>
          <w:rPr>
            <w:rFonts w:ascii="Arial" w:eastAsia="Arial" w:hAnsi="Arial"/>
            <w:color w:val="717174"/>
            <w:lang w:val="en-US"/>
          </w:rPr>
          <w:delText>-</w:delText>
        </w:r>
      </w:del>
      <w:ins w:id="1446" w:author="Stuart McLarnon (NESO)" w:date="2024-11-19T13:05:00Z">
        <w:r w:rsidR="006F5047">
          <w:fldChar w:fldCharType="begin"/>
        </w:r>
        <w:r w:rsidR="006F5047">
          <w:instrText xml:space="preserve"> SEQ Table \* ARABIC </w:instrText>
        </w:r>
        <w:r w:rsidR="006F5047">
          <w:fldChar w:fldCharType="separate"/>
        </w:r>
        <w:r w:rsidR="00E65479">
          <w:rPr>
            <w:noProof/>
          </w:rPr>
          <w:t>14</w:t>
        </w:r>
        <w:r w:rsidR="006F5047">
          <w:rPr>
            <w:noProof/>
          </w:rPr>
          <w:fldChar w:fldCharType="end"/>
        </w:r>
        <w:r w:rsidR="006F5047">
          <w:t>:</w:t>
        </w:r>
      </w:ins>
      <w:r w:rsidR="006F5047" w:rsidRPr="00CC37A5">
        <w:t xml:space="preserve"> Message Data Part for BOA and Deemed Closed Instruction Messages</w:t>
      </w:r>
    </w:p>
    <w:p w14:paraId="0776EBFC" w14:textId="77777777" w:rsidR="00E1101E" w:rsidRDefault="00E1101E">
      <w:pPr>
        <w:rPr>
          <w:del w:id="1447" w:author="Stuart McLarnon (NESO)" w:date="2024-11-19T13:05:00Z"/>
        </w:rPr>
        <w:sectPr w:rsidR="00E1101E">
          <w:pgSz w:w="11909" w:h="16838"/>
          <w:pgMar w:top="600" w:right="29" w:bottom="1311" w:left="0" w:header="720" w:footer="720" w:gutter="0"/>
          <w:cols w:space="720"/>
        </w:sectPr>
      </w:pPr>
    </w:p>
    <w:p w14:paraId="7847DBA4" w14:textId="77777777" w:rsidR="00E1101E" w:rsidRDefault="00000000">
      <w:pPr>
        <w:spacing w:before="14" w:after="558"/>
        <w:ind w:left="917" w:right="7819"/>
        <w:textAlignment w:val="baseline"/>
        <w:rPr>
          <w:del w:id="1448" w:author="Stuart McLarnon (NESO)" w:date="2024-11-19T13:05:00Z"/>
        </w:rPr>
      </w:pPr>
      <w:del w:id="1449" w:author="Stuart McLarnon (NESO)" w:date="2024-11-19T13:05:00Z">
        <w:r>
          <w:rPr>
            <w:noProof/>
          </w:rPr>
          <w:drawing>
            <wp:inline distT="0" distB="0" distL="0" distR="0" wp14:anchorId="6D3ED608" wp14:editId="1EA5D4A3">
              <wp:extent cx="1996440" cy="390525"/>
              <wp:effectExtent l="0" t="0" r="0" b="0"/>
              <wp:docPr id="43" name="Picture"/>
              <wp:cNvGraphicFramePr/>
              <a:graphic xmlns:a="http://schemas.openxmlformats.org/drawingml/2006/main">
                <a:graphicData uri="http://schemas.openxmlformats.org/drawingml/2006/picture">
                  <pic:pic xmlns:pic="http://schemas.openxmlformats.org/drawingml/2006/picture">
                    <pic:nvPicPr>
                      <pic:cNvPr id="44"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77C20C26" w14:textId="77777777" w:rsidR="00E1101E" w:rsidRDefault="00000000">
      <w:pPr>
        <w:tabs>
          <w:tab w:val="left" w:pos="2664"/>
          <w:tab w:val="left" w:pos="3456"/>
          <w:tab w:val="left" w:pos="8496"/>
        </w:tabs>
        <w:spacing w:before="107" w:line="230" w:lineRule="exact"/>
        <w:ind w:left="1080"/>
        <w:textAlignment w:val="baseline"/>
        <w:rPr>
          <w:del w:id="1450" w:author="Stuart McLarnon (NESO)" w:date="2024-11-19T13:05:00Z"/>
          <w:rFonts w:ascii="Arial" w:eastAsia="Arial" w:hAnsi="Arial"/>
          <w:b/>
          <w:color w:val="626361"/>
          <w:spacing w:val="2"/>
          <w:sz w:val="20"/>
        </w:rPr>
      </w:pPr>
      <w:del w:id="1451" w:author="Stuart McLarnon (NESO)" w:date="2024-11-19T13:05:00Z">
        <w:r>
          <w:rPr>
            <w:rFonts w:ascii="Times New Roman" w:eastAsia="PMingLiU" w:hAnsi="Times New Roman"/>
          </w:rPr>
          <w:pict w14:anchorId="6E470E1F">
            <v:line id="_x0000_s2220" style="position:absolute;left:0;text-align:left;z-index:251862016;mso-position-horizontal-relative:page;mso-position-vertical-relative:page" from="53.75pt,89.75pt" to="493.5pt,89.75pt" strokecolor="#ffbe21" strokeweight=".7pt">
              <w10:wrap anchorx="page" anchory="page"/>
            </v:line>
          </w:pict>
        </w:r>
        <w:r>
          <w:rPr>
            <w:rFonts w:ascii="Arial" w:eastAsia="Arial" w:hAnsi="Arial"/>
            <w:b/>
            <w:color w:val="626361"/>
            <w:spacing w:val="2"/>
            <w:sz w:val="20"/>
            <w:lang w:val="en-US"/>
          </w:rPr>
          <w:delText>Field Name</w:delText>
        </w:r>
        <w:r>
          <w:rPr>
            <w:rFonts w:ascii="Arial" w:eastAsia="Arial" w:hAnsi="Arial"/>
            <w:b/>
            <w:color w:val="626361"/>
            <w:spacing w:val="2"/>
            <w:sz w:val="20"/>
            <w:lang w:val="en-US"/>
          </w:rPr>
          <w:tab/>
          <w:delText>Start</w:delText>
        </w:r>
        <w:r>
          <w:rPr>
            <w:rFonts w:ascii="Arial" w:eastAsia="Arial" w:hAnsi="Arial"/>
            <w:b/>
            <w:color w:val="626361"/>
            <w:spacing w:val="2"/>
            <w:sz w:val="20"/>
            <w:lang w:val="en-US"/>
          </w:rPr>
          <w:tab/>
          <w:delText>Field Description</w:delText>
        </w:r>
        <w:r>
          <w:rPr>
            <w:rFonts w:ascii="Arial" w:eastAsia="Arial" w:hAnsi="Arial"/>
            <w:b/>
            <w:color w:val="626361"/>
            <w:spacing w:val="2"/>
            <w:sz w:val="20"/>
            <w:lang w:val="en-US"/>
          </w:rPr>
          <w:tab/>
          <w:delText xml:space="preserve">Valid </w:delText>
        </w:r>
        <w:r>
          <w:rPr>
            <w:rFonts w:ascii="Arial" w:eastAsia="Arial" w:hAnsi="Arial"/>
            <w:b/>
            <w:color w:val="000000"/>
            <w:spacing w:val="2"/>
            <w:sz w:val="20"/>
            <w:lang w:val="en-US"/>
          </w:rPr>
          <w:delText>Error</w:delText>
        </w:r>
      </w:del>
    </w:p>
    <w:p w14:paraId="6A590B75" w14:textId="77777777" w:rsidR="00E1101E" w:rsidRDefault="00000000">
      <w:pPr>
        <w:tabs>
          <w:tab w:val="left" w:pos="8496"/>
        </w:tabs>
        <w:spacing w:after="81" w:line="228" w:lineRule="exact"/>
        <w:ind w:left="2520"/>
        <w:textAlignment w:val="baseline"/>
        <w:rPr>
          <w:del w:id="1452" w:author="Stuart McLarnon (NESO)" w:date="2024-11-19T13:05:00Z"/>
          <w:rFonts w:ascii="Arial" w:eastAsia="Arial" w:hAnsi="Arial"/>
          <w:b/>
          <w:color w:val="626361"/>
          <w:spacing w:val="8"/>
          <w:sz w:val="20"/>
        </w:rPr>
      </w:pPr>
      <w:del w:id="1453" w:author="Stuart McLarnon (NESO)" w:date="2024-11-19T13:05:00Z">
        <w:r>
          <w:rPr>
            <w:rFonts w:ascii="Arial" w:eastAsia="Arial" w:hAnsi="Arial"/>
            <w:b/>
            <w:color w:val="626361"/>
            <w:spacing w:val="8"/>
            <w:sz w:val="20"/>
            <w:lang w:val="en-US"/>
          </w:rPr>
          <w:delText>Position Size</w:delText>
        </w:r>
        <w:r>
          <w:rPr>
            <w:rFonts w:ascii="Arial" w:eastAsia="Arial" w:hAnsi="Arial"/>
            <w:b/>
            <w:color w:val="626361"/>
            <w:spacing w:val="8"/>
            <w:sz w:val="20"/>
            <w:lang w:val="en-US"/>
          </w:rPr>
          <w:tab/>
          <w:delText>Type</w:delText>
        </w:r>
        <w:r>
          <w:rPr>
            <w:rFonts w:ascii="Arial" w:eastAsia="Arial" w:hAnsi="Arial"/>
            <w:b/>
            <w:color w:val="000000"/>
            <w:spacing w:val="8"/>
            <w:sz w:val="20"/>
            <w:lang w:val="en-US"/>
          </w:rPr>
          <w:delText xml:space="preserve"> Flag</w:delText>
        </w:r>
      </w:del>
    </w:p>
    <w:p w14:paraId="751978DE" w14:textId="77777777" w:rsidR="00E1101E" w:rsidRDefault="00000000">
      <w:pPr>
        <w:spacing w:before="88" w:line="20" w:lineRule="exact"/>
        <w:rPr>
          <w:del w:id="1454" w:author="Stuart McLarnon (NESO)" w:date="2024-11-19T13:05:00Z"/>
        </w:rPr>
      </w:pPr>
      <w:del w:id="1455" w:author="Stuart McLarnon (NESO)" w:date="2024-11-19T13:05:00Z">
        <w:r>
          <w:pict w14:anchorId="36F59C38">
            <v:line id="_x0000_s2221" style="position:absolute;z-index:251863040;mso-position-horizontal-relative:page;mso-position-vertical-relative:page" from="53.75pt,122.15pt" to="493.5pt,122.15pt" strokecolor="#d9d9d9" strokeweight=".7pt">
              <w10:wrap anchorx="page" anchory="page"/>
            </v:line>
          </w:pict>
        </w:r>
      </w:del>
    </w:p>
    <w:tbl>
      <w:tblPr>
        <w:tblStyle w:val="ListTable2-Accent1"/>
        <w:tblW w:w="10146" w:type="dxa"/>
        <w:tblInd w:w="1134" w:type="dxa"/>
        <w:tblLook w:val="04A0" w:firstRow="1" w:lastRow="0" w:firstColumn="1" w:lastColumn="0" w:noHBand="0" w:noVBand="1"/>
      </w:tblPr>
      <w:tblGrid>
        <w:gridCol w:w="1897"/>
        <w:gridCol w:w="1443"/>
        <w:gridCol w:w="936"/>
        <w:gridCol w:w="1172"/>
        <w:gridCol w:w="2711"/>
        <w:gridCol w:w="1030"/>
        <w:gridCol w:w="957"/>
      </w:tblGrid>
      <w:tr w:rsidR="00186A2A" w:rsidRPr="00A57BDE" w14:paraId="04E455A9" w14:textId="77777777" w:rsidTr="00186A2A">
        <w:trPr>
          <w:cnfStyle w:val="100000000000" w:firstRow="1" w:lastRow="0" w:firstColumn="0" w:lastColumn="0" w:oddVBand="0" w:evenVBand="0" w:oddHBand="0" w:evenHBand="0" w:firstRowFirstColumn="0" w:firstRowLastColumn="0" w:lastRowFirstColumn="0" w:lastRowLastColumn="0"/>
          <w:ins w:id="145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56648DDB" w14:textId="77777777" w:rsidR="006F5047" w:rsidRPr="00A57BDE" w:rsidRDefault="006F5047" w:rsidP="004A4F1E">
            <w:pPr>
              <w:rPr>
                <w:ins w:id="1457" w:author="Stuart McLarnon (NESO)" w:date="2024-11-19T13:05:00Z"/>
                <w:lang w:val="en-US"/>
              </w:rPr>
            </w:pPr>
            <w:bookmarkStart w:id="1458" w:name="_Hlk168576451"/>
            <w:ins w:id="1459" w:author="Stuart McLarnon (NESO)" w:date="2024-11-19T13:05:00Z">
              <w:r w:rsidRPr="00A57BDE">
                <w:rPr>
                  <w:lang w:val="en-US"/>
                </w:rPr>
                <w:lastRenderedPageBreak/>
                <w:t>Field Name</w:t>
              </w:r>
            </w:ins>
          </w:p>
        </w:tc>
        <w:tc>
          <w:tcPr>
            <w:tcW w:w="0" w:type="auto"/>
          </w:tcPr>
          <w:p w14:paraId="6AA2E60C" w14:textId="77777777" w:rsidR="006F5047" w:rsidRPr="00A57BDE" w:rsidRDefault="006F5047" w:rsidP="004A4F1E">
            <w:pPr>
              <w:cnfStyle w:val="100000000000" w:firstRow="1" w:lastRow="0" w:firstColumn="0" w:lastColumn="0" w:oddVBand="0" w:evenVBand="0" w:oddHBand="0" w:evenHBand="0" w:firstRowFirstColumn="0" w:firstRowLastColumn="0" w:lastRowFirstColumn="0" w:lastRowLastColumn="0"/>
              <w:rPr>
                <w:ins w:id="1460" w:author="Stuart McLarnon (NESO)" w:date="2024-11-19T13:05:00Z"/>
                <w:lang w:val="en-US"/>
              </w:rPr>
            </w:pPr>
            <w:ins w:id="1461" w:author="Stuart McLarnon (NESO)" w:date="2024-11-19T13:05:00Z">
              <w:r w:rsidRPr="00A57BDE">
                <w:rPr>
                  <w:lang w:val="en-US"/>
                </w:rPr>
                <w:t>Start Position</w:t>
              </w:r>
            </w:ins>
          </w:p>
        </w:tc>
        <w:tc>
          <w:tcPr>
            <w:tcW w:w="0" w:type="auto"/>
          </w:tcPr>
          <w:p w14:paraId="066042E3" w14:textId="77777777" w:rsidR="006F5047" w:rsidRPr="00A57BDE" w:rsidRDefault="006F5047" w:rsidP="004A4F1E">
            <w:pPr>
              <w:cnfStyle w:val="100000000000" w:firstRow="1" w:lastRow="0" w:firstColumn="0" w:lastColumn="0" w:oddVBand="0" w:evenVBand="0" w:oddHBand="0" w:evenHBand="0" w:firstRowFirstColumn="0" w:firstRowLastColumn="0" w:lastRowFirstColumn="0" w:lastRowLastColumn="0"/>
              <w:rPr>
                <w:ins w:id="1462" w:author="Stuart McLarnon (NESO)" w:date="2024-11-19T13:05:00Z"/>
                <w:lang w:val="en-US"/>
              </w:rPr>
            </w:pPr>
            <w:ins w:id="1463" w:author="Stuart McLarnon (NESO)" w:date="2024-11-19T13:05:00Z">
              <w:r w:rsidRPr="00A57BDE">
                <w:rPr>
                  <w:lang w:val="en-US"/>
                </w:rPr>
                <w:t>Field Size</w:t>
              </w:r>
            </w:ins>
          </w:p>
        </w:tc>
        <w:tc>
          <w:tcPr>
            <w:tcW w:w="4431" w:type="dxa"/>
            <w:gridSpan w:val="2"/>
          </w:tcPr>
          <w:p w14:paraId="35F2C0DA" w14:textId="77777777" w:rsidR="006F5047" w:rsidRPr="00A57BDE" w:rsidRDefault="006F5047" w:rsidP="004A4F1E">
            <w:pPr>
              <w:cnfStyle w:val="100000000000" w:firstRow="1" w:lastRow="0" w:firstColumn="0" w:lastColumn="0" w:oddVBand="0" w:evenVBand="0" w:oddHBand="0" w:evenHBand="0" w:firstRowFirstColumn="0" w:firstRowLastColumn="0" w:lastRowFirstColumn="0" w:lastRowLastColumn="0"/>
              <w:rPr>
                <w:ins w:id="1464" w:author="Stuart McLarnon (NESO)" w:date="2024-11-19T13:05:00Z"/>
                <w:lang w:val="en-US"/>
              </w:rPr>
            </w:pPr>
            <w:ins w:id="1465" w:author="Stuart McLarnon (NESO)" w:date="2024-11-19T13:05:00Z">
              <w:r w:rsidRPr="00A57BDE">
                <w:rPr>
                  <w:lang w:val="en-US"/>
                </w:rPr>
                <w:t>Description</w:t>
              </w:r>
            </w:ins>
          </w:p>
        </w:tc>
        <w:tc>
          <w:tcPr>
            <w:tcW w:w="0" w:type="auto"/>
          </w:tcPr>
          <w:p w14:paraId="3CDD427D" w14:textId="77777777" w:rsidR="006F5047" w:rsidRPr="00A57BDE" w:rsidRDefault="006F5047" w:rsidP="004A4F1E">
            <w:pPr>
              <w:cnfStyle w:val="100000000000" w:firstRow="1" w:lastRow="0" w:firstColumn="0" w:lastColumn="0" w:oddVBand="0" w:evenVBand="0" w:oddHBand="0" w:evenHBand="0" w:firstRowFirstColumn="0" w:firstRowLastColumn="0" w:lastRowFirstColumn="0" w:lastRowLastColumn="0"/>
              <w:rPr>
                <w:ins w:id="1466" w:author="Stuart McLarnon (NESO)" w:date="2024-11-19T13:05:00Z"/>
                <w:lang w:val="en-US"/>
              </w:rPr>
            </w:pPr>
            <w:ins w:id="1467" w:author="Stuart McLarnon (NESO)" w:date="2024-11-19T13:05:00Z">
              <w:r w:rsidRPr="00A57BDE">
                <w:rPr>
                  <w:lang w:val="en-US"/>
                </w:rPr>
                <w:t>Valid Type</w:t>
              </w:r>
            </w:ins>
          </w:p>
        </w:tc>
        <w:tc>
          <w:tcPr>
            <w:tcW w:w="0" w:type="auto"/>
          </w:tcPr>
          <w:p w14:paraId="0F4C8057" w14:textId="77777777" w:rsidR="006F5047" w:rsidRPr="00A57BDE" w:rsidRDefault="006F5047" w:rsidP="004A4F1E">
            <w:pPr>
              <w:cnfStyle w:val="100000000000" w:firstRow="1" w:lastRow="0" w:firstColumn="0" w:lastColumn="0" w:oddVBand="0" w:evenVBand="0" w:oddHBand="0" w:evenHBand="0" w:firstRowFirstColumn="0" w:firstRowLastColumn="0" w:lastRowFirstColumn="0" w:lastRowLastColumn="0"/>
              <w:rPr>
                <w:ins w:id="1468" w:author="Stuart McLarnon (NESO)" w:date="2024-11-19T13:05:00Z"/>
                <w:lang w:val="en-US"/>
              </w:rPr>
            </w:pPr>
            <w:ins w:id="1469" w:author="Stuart McLarnon (NESO)" w:date="2024-11-19T13:05:00Z">
              <w:r w:rsidRPr="00A57BDE">
                <w:rPr>
                  <w:lang w:val="en-US"/>
                </w:rPr>
                <w:t>Error Flag</w:t>
              </w:r>
            </w:ins>
          </w:p>
        </w:tc>
      </w:tr>
      <w:tr w:rsidR="00186A2A" w:rsidRPr="00A57BDE" w14:paraId="431839E8" w14:textId="77777777" w:rsidTr="00186A2A">
        <w:trPr>
          <w:cnfStyle w:val="000000100000" w:firstRow="0" w:lastRow="0" w:firstColumn="0" w:lastColumn="0" w:oddVBand="0" w:evenVBand="0" w:oddHBand="1" w:evenHBand="0" w:firstRowFirstColumn="0" w:firstRowLastColumn="0" w:lastRowFirstColumn="0" w:lastRowLastColumn="0"/>
          <w:ins w:id="147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46B6F5E2" w14:textId="77777777" w:rsidR="006F5047" w:rsidRPr="00A57BDE" w:rsidRDefault="006F5047" w:rsidP="004A4F1E">
            <w:pPr>
              <w:rPr>
                <w:ins w:id="1471" w:author="Stuart McLarnon (NESO)" w:date="2024-11-19T13:05:00Z"/>
                <w:b w:val="0"/>
                <w:bCs w:val="0"/>
                <w:lang w:val="en-US"/>
              </w:rPr>
            </w:pPr>
            <w:ins w:id="1472" w:author="Stuart McLarnon (NESO)" w:date="2024-11-19T13:05:00Z">
              <w:r w:rsidRPr="00A57BDE">
                <w:rPr>
                  <w:b w:val="0"/>
                  <w:bCs w:val="0"/>
                </w:rPr>
                <w:t>Name</w:t>
              </w:r>
            </w:ins>
          </w:p>
        </w:tc>
        <w:tc>
          <w:tcPr>
            <w:tcW w:w="0" w:type="auto"/>
          </w:tcPr>
          <w:p w14:paraId="7403AF7F"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73" w:author="Stuart McLarnon (NESO)" w:date="2024-11-19T13:05:00Z"/>
                <w:lang w:val="en-US"/>
              </w:rPr>
            </w:pPr>
            <w:ins w:id="1474" w:author="Stuart McLarnon (NESO)" w:date="2024-11-19T13:05:00Z">
              <w:r w:rsidRPr="00A57BDE">
                <w:t>1</w:t>
              </w:r>
            </w:ins>
          </w:p>
        </w:tc>
        <w:tc>
          <w:tcPr>
            <w:tcW w:w="0" w:type="auto"/>
          </w:tcPr>
          <w:p w14:paraId="4C709784"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75" w:author="Stuart McLarnon (NESO)" w:date="2024-11-19T13:05:00Z"/>
                <w:lang w:val="en-US"/>
              </w:rPr>
            </w:pPr>
            <w:ins w:id="1476" w:author="Stuart McLarnon (NESO)" w:date="2024-11-19T13:05:00Z">
              <w:r w:rsidRPr="00A57BDE">
                <w:rPr>
                  <w:lang w:val="en-US"/>
                </w:rPr>
                <w:t>9</w:t>
              </w:r>
            </w:ins>
          </w:p>
        </w:tc>
        <w:tc>
          <w:tcPr>
            <w:tcW w:w="4431" w:type="dxa"/>
            <w:gridSpan w:val="2"/>
          </w:tcPr>
          <w:p w14:paraId="167190E0"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77" w:author="Stuart McLarnon (NESO)" w:date="2024-11-19T13:05:00Z"/>
                <w:lang w:val="en-US"/>
              </w:rPr>
            </w:pPr>
            <w:ins w:id="1478" w:author="Stuart McLarnon (NESO)" w:date="2024-11-19T13:05:00Z">
              <w:r w:rsidRPr="00A57BDE">
                <w:rPr>
                  <w:lang w:val="en-US"/>
                </w:rPr>
                <w:t>BM Unit Name</w:t>
              </w:r>
            </w:ins>
          </w:p>
        </w:tc>
        <w:tc>
          <w:tcPr>
            <w:tcW w:w="0" w:type="auto"/>
          </w:tcPr>
          <w:p w14:paraId="1DCFA6C3"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79" w:author="Stuart McLarnon (NESO)" w:date="2024-11-19T13:05:00Z"/>
                <w:lang w:val="en-US"/>
              </w:rPr>
            </w:pPr>
            <w:ins w:id="1480" w:author="Stuart McLarnon (NESO)" w:date="2024-11-19T13:05:00Z">
              <w:r w:rsidRPr="00A57BDE">
                <w:rPr>
                  <w:lang w:val="en-US"/>
                </w:rPr>
                <w:t>All</w:t>
              </w:r>
            </w:ins>
          </w:p>
        </w:tc>
        <w:tc>
          <w:tcPr>
            <w:tcW w:w="0" w:type="auto"/>
          </w:tcPr>
          <w:p w14:paraId="423D41F5"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81" w:author="Stuart McLarnon (NESO)" w:date="2024-11-19T13:05:00Z"/>
                <w:lang w:val="en-US"/>
              </w:rPr>
            </w:pPr>
          </w:p>
        </w:tc>
      </w:tr>
      <w:tr w:rsidR="00186A2A" w:rsidRPr="00A57BDE" w14:paraId="09ED58BF" w14:textId="77777777" w:rsidTr="00186A2A">
        <w:trPr>
          <w:ins w:id="148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13725452" w14:textId="77777777" w:rsidR="006F5047" w:rsidRPr="00A57BDE" w:rsidRDefault="006F5047" w:rsidP="004A4F1E">
            <w:pPr>
              <w:rPr>
                <w:ins w:id="1483" w:author="Stuart McLarnon (NESO)" w:date="2024-11-19T13:05:00Z"/>
                <w:b w:val="0"/>
                <w:bCs w:val="0"/>
                <w:lang w:val="en-US"/>
              </w:rPr>
            </w:pPr>
            <w:ins w:id="1484" w:author="Stuart McLarnon (NESO)" w:date="2024-11-19T13:05:00Z">
              <w:r w:rsidRPr="00A57BDE">
                <w:rPr>
                  <w:b w:val="0"/>
                  <w:bCs w:val="0"/>
                </w:rPr>
                <w:t>Ref Number</w:t>
              </w:r>
            </w:ins>
          </w:p>
        </w:tc>
        <w:tc>
          <w:tcPr>
            <w:tcW w:w="0" w:type="auto"/>
          </w:tcPr>
          <w:p w14:paraId="24199BDE"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485" w:author="Stuart McLarnon (NESO)" w:date="2024-11-19T13:05:00Z"/>
                <w:lang w:val="en-US"/>
              </w:rPr>
            </w:pPr>
            <w:ins w:id="1486" w:author="Stuart McLarnon (NESO)" w:date="2024-11-19T13:05:00Z">
              <w:r w:rsidRPr="00A57BDE">
                <w:t>11</w:t>
              </w:r>
            </w:ins>
          </w:p>
        </w:tc>
        <w:tc>
          <w:tcPr>
            <w:tcW w:w="0" w:type="auto"/>
          </w:tcPr>
          <w:p w14:paraId="057D5178"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487" w:author="Stuart McLarnon (NESO)" w:date="2024-11-19T13:05:00Z"/>
                <w:lang w:val="en-US"/>
              </w:rPr>
            </w:pPr>
            <w:ins w:id="1488" w:author="Stuart McLarnon (NESO)" w:date="2024-11-19T13:05:00Z">
              <w:r w:rsidRPr="00A57BDE">
                <w:rPr>
                  <w:lang w:val="en-US"/>
                </w:rPr>
                <w:t>10</w:t>
              </w:r>
            </w:ins>
          </w:p>
        </w:tc>
        <w:tc>
          <w:tcPr>
            <w:tcW w:w="4431" w:type="dxa"/>
            <w:gridSpan w:val="2"/>
          </w:tcPr>
          <w:p w14:paraId="33AB1673"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489" w:author="Stuart McLarnon (NESO)" w:date="2024-11-19T13:05:00Z"/>
                <w:lang w:val="en-US"/>
              </w:rPr>
            </w:pPr>
            <w:ins w:id="1490" w:author="Stuart McLarnon (NESO)" w:date="2024-11-19T13:05:00Z">
              <w:r w:rsidRPr="00A57BDE">
                <w:rPr>
                  <w:lang w:val="en-US"/>
                </w:rPr>
                <w:t>Instruction Reference Number</w:t>
              </w:r>
            </w:ins>
          </w:p>
        </w:tc>
        <w:tc>
          <w:tcPr>
            <w:tcW w:w="0" w:type="auto"/>
          </w:tcPr>
          <w:p w14:paraId="458919E9"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491" w:author="Stuart McLarnon (NESO)" w:date="2024-11-19T13:05:00Z"/>
                <w:lang w:val="en-US"/>
              </w:rPr>
            </w:pPr>
            <w:ins w:id="1492" w:author="Stuart McLarnon (NESO)" w:date="2024-11-19T13:05:00Z">
              <w:r w:rsidRPr="00A57BDE">
                <w:rPr>
                  <w:lang w:val="en-US"/>
                </w:rPr>
                <w:t>All</w:t>
              </w:r>
            </w:ins>
          </w:p>
        </w:tc>
        <w:tc>
          <w:tcPr>
            <w:tcW w:w="0" w:type="auto"/>
          </w:tcPr>
          <w:p w14:paraId="37B3DB35"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493" w:author="Stuart McLarnon (NESO)" w:date="2024-11-19T13:05:00Z"/>
                <w:lang w:val="en-US"/>
              </w:rPr>
            </w:pPr>
          </w:p>
        </w:tc>
      </w:tr>
      <w:tr w:rsidR="00186A2A" w:rsidRPr="00A57BDE" w14:paraId="0CBCA822" w14:textId="77777777" w:rsidTr="00186A2A">
        <w:trPr>
          <w:cnfStyle w:val="000000100000" w:firstRow="0" w:lastRow="0" w:firstColumn="0" w:lastColumn="0" w:oddVBand="0" w:evenVBand="0" w:oddHBand="1" w:evenHBand="0" w:firstRowFirstColumn="0" w:firstRowLastColumn="0" w:lastRowFirstColumn="0" w:lastRowLastColumn="0"/>
          <w:ins w:id="149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71725EB7" w14:textId="77777777" w:rsidR="006F5047" w:rsidRPr="00A57BDE" w:rsidRDefault="006F5047" w:rsidP="004A4F1E">
            <w:pPr>
              <w:rPr>
                <w:ins w:id="1495" w:author="Stuart McLarnon (NESO)" w:date="2024-11-19T13:05:00Z"/>
                <w:b w:val="0"/>
                <w:bCs w:val="0"/>
                <w:lang w:val="en-US"/>
              </w:rPr>
            </w:pPr>
            <w:ins w:id="1496" w:author="Stuart McLarnon (NESO)" w:date="2024-11-19T13:05:00Z">
              <w:r w:rsidRPr="00A57BDE">
                <w:rPr>
                  <w:b w:val="0"/>
                  <w:bCs w:val="0"/>
                </w:rPr>
                <w:t>Log Time</w:t>
              </w:r>
            </w:ins>
          </w:p>
        </w:tc>
        <w:tc>
          <w:tcPr>
            <w:tcW w:w="0" w:type="auto"/>
          </w:tcPr>
          <w:p w14:paraId="4BA88FAF"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97" w:author="Stuart McLarnon (NESO)" w:date="2024-11-19T13:05:00Z"/>
                <w:lang w:val="en-US"/>
              </w:rPr>
            </w:pPr>
            <w:ins w:id="1498" w:author="Stuart McLarnon (NESO)" w:date="2024-11-19T13:05:00Z">
              <w:r w:rsidRPr="00A57BDE">
                <w:t>22</w:t>
              </w:r>
            </w:ins>
          </w:p>
        </w:tc>
        <w:tc>
          <w:tcPr>
            <w:tcW w:w="0" w:type="auto"/>
          </w:tcPr>
          <w:p w14:paraId="1C9D1A7F"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499" w:author="Stuart McLarnon (NESO)" w:date="2024-11-19T13:05:00Z"/>
                <w:lang w:val="en-US"/>
              </w:rPr>
            </w:pPr>
            <w:ins w:id="1500" w:author="Stuart McLarnon (NESO)" w:date="2024-11-19T13:05:00Z">
              <w:r w:rsidRPr="00A57BDE">
                <w:rPr>
                  <w:lang w:val="en-US"/>
                </w:rPr>
                <w:t xml:space="preserve">17 </w:t>
              </w:r>
            </w:ins>
          </w:p>
        </w:tc>
        <w:tc>
          <w:tcPr>
            <w:tcW w:w="4431" w:type="dxa"/>
            <w:gridSpan w:val="2"/>
          </w:tcPr>
          <w:p w14:paraId="520E3F85"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01" w:author="Stuart McLarnon (NESO)" w:date="2024-11-19T13:05:00Z"/>
                <w:lang w:val="en-US"/>
              </w:rPr>
            </w:pPr>
            <w:ins w:id="1502" w:author="Stuart McLarnon (NESO)" w:date="2024-11-19T13:05:00Z">
              <w:r w:rsidRPr="00A57BDE">
                <w:rPr>
                  <w:lang w:val="en-US"/>
                </w:rPr>
                <w:t>Time message logged by originating process</w:t>
              </w:r>
            </w:ins>
          </w:p>
        </w:tc>
        <w:tc>
          <w:tcPr>
            <w:tcW w:w="0" w:type="auto"/>
          </w:tcPr>
          <w:p w14:paraId="07A7B2CD"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03" w:author="Stuart McLarnon (NESO)" w:date="2024-11-19T13:05:00Z"/>
                <w:lang w:val="en-US"/>
              </w:rPr>
            </w:pPr>
            <w:ins w:id="1504" w:author="Stuart McLarnon (NESO)" w:date="2024-11-19T13:05:00Z">
              <w:r w:rsidRPr="00A57BDE">
                <w:rPr>
                  <w:lang w:val="en-US"/>
                </w:rPr>
                <w:t>All</w:t>
              </w:r>
            </w:ins>
          </w:p>
        </w:tc>
        <w:tc>
          <w:tcPr>
            <w:tcW w:w="0" w:type="auto"/>
          </w:tcPr>
          <w:p w14:paraId="47832203"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05" w:author="Stuart McLarnon (NESO)" w:date="2024-11-19T13:05:00Z"/>
                <w:lang w:val="en-US"/>
              </w:rPr>
            </w:pPr>
          </w:p>
        </w:tc>
      </w:tr>
      <w:tr w:rsidR="00186A2A" w:rsidRPr="00A57BDE" w14:paraId="51316976" w14:textId="77777777" w:rsidTr="00186A2A">
        <w:trPr>
          <w:ins w:id="150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3C8AC810" w14:textId="77777777" w:rsidR="006F5047" w:rsidRPr="00A57BDE" w:rsidRDefault="006F5047" w:rsidP="004A4F1E">
            <w:pPr>
              <w:rPr>
                <w:ins w:id="1507" w:author="Stuart McLarnon (NESO)" w:date="2024-11-19T13:05:00Z"/>
                <w:b w:val="0"/>
                <w:bCs w:val="0"/>
                <w:lang w:val="en-US"/>
              </w:rPr>
            </w:pPr>
            <w:ins w:id="1508" w:author="Stuart McLarnon (NESO)" w:date="2024-11-19T13:05:00Z">
              <w:r>
                <w:rPr>
                  <w:b w:val="0"/>
                  <w:bCs w:val="0"/>
                  <w:lang w:val="en-US"/>
                </w:rPr>
                <w:t>Type</w:t>
              </w:r>
            </w:ins>
          </w:p>
        </w:tc>
        <w:tc>
          <w:tcPr>
            <w:tcW w:w="0" w:type="auto"/>
          </w:tcPr>
          <w:p w14:paraId="3329F1FE"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09" w:author="Stuart McLarnon (NESO)" w:date="2024-11-19T13:05:00Z"/>
                <w:lang w:val="en-US"/>
              </w:rPr>
            </w:pPr>
            <w:ins w:id="1510" w:author="Stuart McLarnon (NESO)" w:date="2024-11-19T13:05:00Z">
              <w:r w:rsidRPr="00A57BDE">
                <w:t>40</w:t>
              </w:r>
            </w:ins>
          </w:p>
        </w:tc>
        <w:tc>
          <w:tcPr>
            <w:tcW w:w="0" w:type="auto"/>
          </w:tcPr>
          <w:p w14:paraId="6B35717E"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11" w:author="Stuart McLarnon (NESO)" w:date="2024-11-19T13:05:00Z"/>
                <w:lang w:val="en-US"/>
              </w:rPr>
            </w:pPr>
            <w:ins w:id="1512" w:author="Stuart McLarnon (NESO)" w:date="2024-11-19T13:05:00Z">
              <w:r>
                <w:rPr>
                  <w:lang w:val="en-US"/>
                </w:rPr>
                <w:t>4</w:t>
              </w:r>
            </w:ins>
          </w:p>
        </w:tc>
        <w:tc>
          <w:tcPr>
            <w:tcW w:w="4431" w:type="dxa"/>
            <w:gridSpan w:val="2"/>
          </w:tcPr>
          <w:p w14:paraId="7C4FCEE7"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13" w:author="Stuart McLarnon (NESO)" w:date="2024-11-19T13:05:00Z"/>
                <w:lang w:val="en-US"/>
              </w:rPr>
            </w:pPr>
            <w:ins w:id="1514" w:author="Stuart McLarnon (NESO)" w:date="2024-11-19T13:05:00Z">
              <w:r w:rsidRPr="009E2807">
                <w:rPr>
                  <w:lang w:val="en-US"/>
                </w:rPr>
                <w:t>Type of instruction. BOAI, DEEM or BOAR</w:t>
              </w:r>
            </w:ins>
          </w:p>
        </w:tc>
        <w:tc>
          <w:tcPr>
            <w:tcW w:w="0" w:type="auto"/>
          </w:tcPr>
          <w:p w14:paraId="1CC175EC"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15" w:author="Stuart McLarnon (NESO)" w:date="2024-11-19T13:05:00Z"/>
                <w:lang w:val="en-US"/>
              </w:rPr>
            </w:pPr>
            <w:ins w:id="1516" w:author="Stuart McLarnon (NESO)" w:date="2024-11-19T13:05:00Z">
              <w:r w:rsidRPr="00A57BDE">
                <w:rPr>
                  <w:lang w:val="en-US"/>
                </w:rPr>
                <w:t>N, T</w:t>
              </w:r>
            </w:ins>
          </w:p>
        </w:tc>
        <w:tc>
          <w:tcPr>
            <w:tcW w:w="0" w:type="auto"/>
          </w:tcPr>
          <w:p w14:paraId="44D597E8"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17" w:author="Stuart McLarnon (NESO)" w:date="2024-11-19T13:05:00Z"/>
                <w:lang w:val="en-US"/>
              </w:rPr>
            </w:pPr>
          </w:p>
        </w:tc>
      </w:tr>
      <w:tr w:rsidR="00186A2A" w:rsidRPr="00A57BDE" w14:paraId="06138106" w14:textId="77777777" w:rsidTr="00186A2A">
        <w:trPr>
          <w:cnfStyle w:val="000000100000" w:firstRow="0" w:lastRow="0" w:firstColumn="0" w:lastColumn="0" w:oddVBand="0" w:evenVBand="0" w:oddHBand="1" w:evenHBand="0" w:firstRowFirstColumn="0" w:firstRowLastColumn="0" w:lastRowFirstColumn="0" w:lastRowLastColumn="0"/>
          <w:ins w:id="151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6FA7A6F6" w14:textId="77777777" w:rsidR="006F5047" w:rsidRPr="00A57BDE" w:rsidRDefault="006F5047" w:rsidP="004A4F1E">
            <w:pPr>
              <w:rPr>
                <w:ins w:id="1519" w:author="Stuart McLarnon (NESO)" w:date="2024-11-19T13:05:00Z"/>
                <w:b w:val="0"/>
                <w:bCs w:val="0"/>
                <w:lang w:val="en-US"/>
              </w:rPr>
            </w:pPr>
            <w:ins w:id="1520" w:author="Stuart McLarnon (NESO)" w:date="2024-11-19T13:05:00Z">
              <w:r w:rsidRPr="004659D0">
                <w:rPr>
                  <w:b w:val="0"/>
                  <w:bCs w:val="0"/>
                </w:rPr>
                <w:t>BOA Number</w:t>
              </w:r>
            </w:ins>
          </w:p>
        </w:tc>
        <w:tc>
          <w:tcPr>
            <w:tcW w:w="0" w:type="auto"/>
          </w:tcPr>
          <w:p w14:paraId="0DBD1612"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21" w:author="Stuart McLarnon (NESO)" w:date="2024-11-19T13:05:00Z"/>
                <w:lang w:val="en-US"/>
              </w:rPr>
            </w:pPr>
            <w:ins w:id="1522" w:author="Stuart McLarnon (NESO)" w:date="2024-11-19T13:05:00Z">
              <w:r w:rsidRPr="00A57BDE">
                <w:t>4</w:t>
              </w:r>
              <w:r>
                <w:t>5</w:t>
              </w:r>
            </w:ins>
          </w:p>
        </w:tc>
        <w:tc>
          <w:tcPr>
            <w:tcW w:w="0" w:type="auto"/>
          </w:tcPr>
          <w:p w14:paraId="2A0456D4"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23" w:author="Stuart McLarnon (NESO)" w:date="2024-11-19T13:05:00Z"/>
                <w:lang w:val="en-US"/>
              </w:rPr>
            </w:pPr>
            <w:ins w:id="1524" w:author="Stuart McLarnon (NESO)" w:date="2024-11-19T13:05:00Z">
              <w:r>
                <w:rPr>
                  <w:lang w:val="en-US"/>
                </w:rPr>
                <w:t>10</w:t>
              </w:r>
            </w:ins>
          </w:p>
        </w:tc>
        <w:tc>
          <w:tcPr>
            <w:tcW w:w="4431" w:type="dxa"/>
            <w:gridSpan w:val="2"/>
          </w:tcPr>
          <w:p w14:paraId="0383D5E4" w14:textId="77777777" w:rsidR="006F5047" w:rsidRPr="00A57BDE" w:rsidRDefault="006F5047" w:rsidP="004A4F1E">
            <w:pPr>
              <w:tabs>
                <w:tab w:val="center" w:pos="2070"/>
              </w:tabs>
              <w:cnfStyle w:val="000000100000" w:firstRow="0" w:lastRow="0" w:firstColumn="0" w:lastColumn="0" w:oddVBand="0" w:evenVBand="0" w:oddHBand="1" w:evenHBand="0" w:firstRowFirstColumn="0" w:firstRowLastColumn="0" w:lastRowFirstColumn="0" w:lastRowLastColumn="0"/>
              <w:rPr>
                <w:ins w:id="1525" w:author="Stuart McLarnon (NESO)" w:date="2024-11-19T13:05:00Z"/>
                <w:lang w:val="en-US"/>
              </w:rPr>
            </w:pPr>
            <w:ins w:id="1526" w:author="Stuart McLarnon (NESO)" w:date="2024-11-19T13:05:00Z">
              <w:r>
                <w:t>BM Unit Bid/Offer Acceptance Number</w:t>
              </w:r>
            </w:ins>
          </w:p>
        </w:tc>
        <w:tc>
          <w:tcPr>
            <w:tcW w:w="0" w:type="auto"/>
          </w:tcPr>
          <w:p w14:paraId="73B13B41"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27" w:author="Stuart McLarnon (NESO)" w:date="2024-11-19T13:05:00Z"/>
                <w:lang w:val="en-US"/>
              </w:rPr>
            </w:pPr>
            <w:ins w:id="1528" w:author="Stuart McLarnon (NESO)" w:date="2024-11-19T13:05:00Z">
              <w:r w:rsidRPr="00A57BDE">
                <w:rPr>
                  <w:lang w:val="en-US"/>
                </w:rPr>
                <w:t>N, T</w:t>
              </w:r>
            </w:ins>
          </w:p>
        </w:tc>
        <w:tc>
          <w:tcPr>
            <w:tcW w:w="0" w:type="auto"/>
          </w:tcPr>
          <w:p w14:paraId="713B2BFD"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29" w:author="Stuart McLarnon (NESO)" w:date="2024-11-19T13:05:00Z"/>
                <w:lang w:val="en-US"/>
              </w:rPr>
            </w:pPr>
          </w:p>
        </w:tc>
      </w:tr>
      <w:tr w:rsidR="00186A2A" w:rsidRPr="00A57BDE" w14:paraId="6DF8326B" w14:textId="77777777" w:rsidTr="00186A2A">
        <w:trPr>
          <w:ins w:id="153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5F56D152" w14:textId="2B768D51" w:rsidR="006F5047" w:rsidRPr="00A57BDE" w:rsidRDefault="006F5047" w:rsidP="006B75E2">
            <w:pPr>
              <w:rPr>
                <w:ins w:id="1531" w:author="Stuart McLarnon (NESO)" w:date="2024-11-19T13:05:00Z"/>
                <w:b w:val="0"/>
                <w:bCs w:val="0"/>
                <w:lang w:val="en-US"/>
              </w:rPr>
            </w:pPr>
            <w:ins w:id="1532" w:author="Stuart McLarnon (NESO)" w:date="2024-11-19T13:05:00Z">
              <w:r w:rsidRPr="00BA4A4A">
                <w:rPr>
                  <w:b w:val="0"/>
                  <w:bCs w:val="0"/>
                </w:rPr>
                <w:t xml:space="preserve">Number of </w:t>
              </w:r>
              <w:r w:rsidRPr="005A1763">
                <w:rPr>
                  <w:b w:val="0"/>
                  <w:bCs w:val="0"/>
                </w:rPr>
                <w:t>Data Points</w:t>
              </w:r>
            </w:ins>
          </w:p>
        </w:tc>
        <w:tc>
          <w:tcPr>
            <w:tcW w:w="0" w:type="auto"/>
          </w:tcPr>
          <w:p w14:paraId="20A92529"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33" w:author="Stuart McLarnon (NESO)" w:date="2024-11-19T13:05:00Z"/>
                <w:lang w:val="en-US"/>
              </w:rPr>
            </w:pPr>
            <w:ins w:id="1534" w:author="Stuart McLarnon (NESO)" w:date="2024-11-19T13:05:00Z">
              <w:r w:rsidRPr="00A57BDE">
                <w:t>5</w:t>
              </w:r>
              <w:r>
                <w:t>6</w:t>
              </w:r>
            </w:ins>
          </w:p>
        </w:tc>
        <w:tc>
          <w:tcPr>
            <w:tcW w:w="0" w:type="auto"/>
          </w:tcPr>
          <w:p w14:paraId="14035EBA"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35" w:author="Stuart McLarnon (NESO)" w:date="2024-11-19T13:05:00Z"/>
                <w:lang w:val="en-US"/>
              </w:rPr>
            </w:pPr>
            <w:ins w:id="1536" w:author="Stuart McLarnon (NESO)" w:date="2024-11-19T13:05:00Z">
              <w:r>
                <w:rPr>
                  <w:lang w:val="en-US"/>
                </w:rPr>
                <w:t>2</w:t>
              </w:r>
            </w:ins>
          </w:p>
        </w:tc>
        <w:tc>
          <w:tcPr>
            <w:tcW w:w="4431" w:type="dxa"/>
            <w:gridSpan w:val="2"/>
          </w:tcPr>
          <w:p w14:paraId="6055CE53"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37" w:author="Stuart McLarnon (NESO)" w:date="2024-11-19T13:05:00Z"/>
                <w:lang w:val="en-US"/>
              </w:rPr>
            </w:pPr>
            <w:ins w:id="1538" w:author="Stuart McLarnon (NESO)" w:date="2024-11-19T13:05:00Z">
              <w:r>
                <w:t>Count of the number of MW / Time pairs that make up this closed instruction. There must be a minimum of 2 pairs and a maximum of 5.</w:t>
              </w:r>
            </w:ins>
          </w:p>
        </w:tc>
        <w:tc>
          <w:tcPr>
            <w:tcW w:w="0" w:type="auto"/>
          </w:tcPr>
          <w:p w14:paraId="56D92E4D"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39" w:author="Stuart McLarnon (NESO)" w:date="2024-11-19T13:05:00Z"/>
                <w:lang w:val="en-US"/>
              </w:rPr>
            </w:pPr>
            <w:ins w:id="1540" w:author="Stuart McLarnon (NESO)" w:date="2024-11-19T13:05:00Z">
              <w:r w:rsidRPr="00A57BDE">
                <w:rPr>
                  <w:lang w:val="en-US"/>
                </w:rPr>
                <w:t>N, T</w:t>
              </w:r>
            </w:ins>
          </w:p>
        </w:tc>
        <w:tc>
          <w:tcPr>
            <w:tcW w:w="0" w:type="auto"/>
          </w:tcPr>
          <w:p w14:paraId="64D22C3E"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41" w:author="Stuart McLarnon (NESO)" w:date="2024-11-19T13:05:00Z"/>
                <w:lang w:val="en-US"/>
              </w:rPr>
            </w:pPr>
          </w:p>
        </w:tc>
      </w:tr>
      <w:tr w:rsidR="00186A2A" w:rsidRPr="00A57BDE" w14:paraId="638FFC8B" w14:textId="77777777" w:rsidTr="00186A2A">
        <w:trPr>
          <w:cnfStyle w:val="000000100000" w:firstRow="0" w:lastRow="0" w:firstColumn="0" w:lastColumn="0" w:oddVBand="0" w:evenVBand="0" w:oddHBand="1" w:evenHBand="0" w:firstRowFirstColumn="0" w:firstRowLastColumn="0" w:lastRowFirstColumn="0" w:lastRowLastColumn="0"/>
          <w:ins w:id="154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65B3224A" w14:textId="77777777" w:rsidR="006F5047" w:rsidRPr="00A57BDE" w:rsidRDefault="006F5047" w:rsidP="004A4F1E">
            <w:pPr>
              <w:rPr>
                <w:ins w:id="1543" w:author="Stuart McLarnon (NESO)" w:date="2024-11-19T13:05:00Z"/>
                <w:b w:val="0"/>
                <w:bCs w:val="0"/>
                <w:lang w:val="en-US"/>
              </w:rPr>
            </w:pPr>
            <w:bookmarkStart w:id="1544" w:name="_Hlk168575660"/>
            <w:ins w:id="1545" w:author="Stuart McLarnon (NESO)" w:date="2024-11-19T13:05:00Z">
              <w:r>
                <w:rPr>
                  <w:b w:val="0"/>
                  <w:bCs w:val="0"/>
                </w:rPr>
                <w:t>MW1</w:t>
              </w:r>
            </w:ins>
          </w:p>
        </w:tc>
        <w:tc>
          <w:tcPr>
            <w:tcW w:w="0" w:type="auto"/>
          </w:tcPr>
          <w:p w14:paraId="24374E9F"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46" w:author="Stuart McLarnon (NESO)" w:date="2024-11-19T13:05:00Z"/>
                <w:lang w:val="en-US"/>
              </w:rPr>
            </w:pPr>
            <w:ins w:id="1547" w:author="Stuart McLarnon (NESO)" w:date="2024-11-19T13:05:00Z">
              <w:r>
                <w:t>59</w:t>
              </w:r>
            </w:ins>
          </w:p>
        </w:tc>
        <w:tc>
          <w:tcPr>
            <w:tcW w:w="0" w:type="auto"/>
          </w:tcPr>
          <w:p w14:paraId="78CFE627"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48" w:author="Stuart McLarnon (NESO)" w:date="2024-11-19T13:05:00Z"/>
                <w:lang w:val="en-US"/>
              </w:rPr>
            </w:pPr>
            <w:ins w:id="1549" w:author="Stuart McLarnon (NESO)" w:date="2024-11-19T13:05:00Z">
              <w:r>
                <w:rPr>
                  <w:lang w:val="en-US"/>
                </w:rPr>
                <w:t>5</w:t>
              </w:r>
            </w:ins>
          </w:p>
        </w:tc>
        <w:tc>
          <w:tcPr>
            <w:tcW w:w="0" w:type="auto"/>
          </w:tcPr>
          <w:p w14:paraId="5ABD4F71"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50" w:author="Stuart McLarnon (NESO)" w:date="2024-11-19T13:05:00Z"/>
                <w:lang w:val="en-US"/>
              </w:rPr>
            </w:pPr>
            <w:ins w:id="1551" w:author="Stuart McLarnon (NESO)" w:date="2024-11-19T13:05:00Z">
              <w:r>
                <w:rPr>
                  <w:lang w:val="en-US"/>
                </w:rPr>
                <w:t>MW Value 1</w:t>
              </w:r>
            </w:ins>
          </w:p>
        </w:tc>
        <w:tc>
          <w:tcPr>
            <w:tcW w:w="2581" w:type="dxa"/>
            <w:vMerge w:val="restart"/>
          </w:tcPr>
          <w:p w14:paraId="2B9D83D5"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52" w:author="Stuart McLarnon (NESO)" w:date="2024-11-19T13:05:00Z"/>
                <w:lang w:val="en-US"/>
              </w:rPr>
            </w:pPr>
            <w:ins w:id="1553" w:author="Stuart McLarnon (NESO)" w:date="2024-11-19T13:05:00Z">
              <w:r>
                <w:sym w:font="Symbol" w:char="F0B1"/>
              </w:r>
              <w:r>
                <w:t>nnnn</w:t>
              </w:r>
            </w:ins>
          </w:p>
        </w:tc>
        <w:tc>
          <w:tcPr>
            <w:tcW w:w="0" w:type="auto"/>
          </w:tcPr>
          <w:p w14:paraId="54D75DCA"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54" w:author="Stuart McLarnon (NESO)" w:date="2024-11-19T13:05:00Z"/>
                <w:lang w:val="en-US"/>
              </w:rPr>
            </w:pPr>
            <w:ins w:id="1555" w:author="Stuart McLarnon (NESO)" w:date="2024-11-19T13:05:00Z">
              <w:r w:rsidRPr="00A57BDE">
                <w:rPr>
                  <w:lang w:val="en-US"/>
                </w:rPr>
                <w:t>N, T</w:t>
              </w:r>
            </w:ins>
          </w:p>
        </w:tc>
        <w:tc>
          <w:tcPr>
            <w:tcW w:w="0" w:type="auto"/>
          </w:tcPr>
          <w:p w14:paraId="6535FF4C"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56" w:author="Stuart McLarnon (NESO)" w:date="2024-11-19T13:05:00Z"/>
                <w:lang w:val="en-US"/>
              </w:rPr>
            </w:pPr>
          </w:p>
        </w:tc>
      </w:tr>
      <w:tr w:rsidR="00186A2A" w:rsidRPr="00A57BDE" w14:paraId="1C9875C5" w14:textId="77777777" w:rsidTr="00186A2A">
        <w:trPr>
          <w:ins w:id="155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5D85CF4" w14:textId="77777777" w:rsidR="006F5047" w:rsidRDefault="006F5047" w:rsidP="004A4F1E">
            <w:pPr>
              <w:rPr>
                <w:ins w:id="1558" w:author="Stuart McLarnon (NESO)" w:date="2024-11-19T13:05:00Z"/>
                <w:b w:val="0"/>
                <w:bCs w:val="0"/>
              </w:rPr>
            </w:pPr>
            <w:ins w:id="1559" w:author="Stuart McLarnon (NESO)" w:date="2024-11-19T13:05:00Z">
              <w:r>
                <w:rPr>
                  <w:b w:val="0"/>
                  <w:bCs w:val="0"/>
                </w:rPr>
                <w:t>T1</w:t>
              </w:r>
            </w:ins>
          </w:p>
        </w:tc>
        <w:tc>
          <w:tcPr>
            <w:tcW w:w="0" w:type="auto"/>
          </w:tcPr>
          <w:p w14:paraId="7872CB2A"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60" w:author="Stuart McLarnon (NESO)" w:date="2024-11-19T13:05:00Z"/>
              </w:rPr>
            </w:pPr>
            <w:ins w:id="1561" w:author="Stuart McLarnon (NESO)" w:date="2024-11-19T13:05:00Z">
              <w:r>
                <w:t>65</w:t>
              </w:r>
            </w:ins>
          </w:p>
        </w:tc>
        <w:tc>
          <w:tcPr>
            <w:tcW w:w="0" w:type="auto"/>
          </w:tcPr>
          <w:p w14:paraId="66E8F1E2"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62" w:author="Stuart McLarnon (NESO)" w:date="2024-11-19T13:05:00Z"/>
                <w:lang w:val="en-US"/>
              </w:rPr>
            </w:pPr>
            <w:ins w:id="1563" w:author="Stuart McLarnon (NESO)" w:date="2024-11-19T13:05:00Z">
              <w:r>
                <w:rPr>
                  <w:lang w:val="en-US"/>
                </w:rPr>
                <w:t>17</w:t>
              </w:r>
            </w:ins>
          </w:p>
        </w:tc>
        <w:tc>
          <w:tcPr>
            <w:tcW w:w="0" w:type="auto"/>
          </w:tcPr>
          <w:p w14:paraId="11944D09"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64" w:author="Stuart McLarnon (NESO)" w:date="2024-11-19T13:05:00Z"/>
                <w:lang w:val="en-US"/>
              </w:rPr>
            </w:pPr>
            <w:ins w:id="1565" w:author="Stuart McLarnon (NESO)" w:date="2024-11-19T13:05:00Z">
              <w:r>
                <w:rPr>
                  <w:lang w:val="en-US"/>
                </w:rPr>
                <w:t>Time Value 1</w:t>
              </w:r>
            </w:ins>
          </w:p>
        </w:tc>
        <w:tc>
          <w:tcPr>
            <w:tcW w:w="2581" w:type="dxa"/>
            <w:vMerge/>
          </w:tcPr>
          <w:p w14:paraId="015C1542"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66" w:author="Stuart McLarnon (NESO)" w:date="2024-11-19T13:05:00Z"/>
              </w:rPr>
            </w:pPr>
          </w:p>
        </w:tc>
        <w:tc>
          <w:tcPr>
            <w:tcW w:w="0" w:type="auto"/>
          </w:tcPr>
          <w:p w14:paraId="44A8474A"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67" w:author="Stuart McLarnon (NESO)" w:date="2024-11-19T13:05:00Z"/>
                <w:lang w:val="en-US"/>
              </w:rPr>
            </w:pPr>
          </w:p>
        </w:tc>
        <w:tc>
          <w:tcPr>
            <w:tcW w:w="0" w:type="auto"/>
          </w:tcPr>
          <w:p w14:paraId="06C3B236"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68" w:author="Stuart McLarnon (NESO)" w:date="2024-11-19T13:05:00Z"/>
                <w:lang w:val="en-US"/>
              </w:rPr>
            </w:pPr>
          </w:p>
        </w:tc>
      </w:tr>
      <w:bookmarkEnd w:id="1544"/>
      <w:tr w:rsidR="00186A2A" w:rsidRPr="00A57BDE" w14:paraId="739B2696" w14:textId="77777777" w:rsidTr="00186A2A">
        <w:trPr>
          <w:cnfStyle w:val="000000100000" w:firstRow="0" w:lastRow="0" w:firstColumn="0" w:lastColumn="0" w:oddVBand="0" w:evenVBand="0" w:oddHBand="1" w:evenHBand="0" w:firstRowFirstColumn="0" w:firstRowLastColumn="0" w:lastRowFirstColumn="0" w:lastRowLastColumn="0"/>
          <w:ins w:id="156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1FEACA3B" w14:textId="77777777" w:rsidR="006F5047" w:rsidRPr="00A57BDE" w:rsidRDefault="006F5047" w:rsidP="004A4F1E">
            <w:pPr>
              <w:rPr>
                <w:ins w:id="1570" w:author="Stuart McLarnon (NESO)" w:date="2024-11-19T13:05:00Z"/>
                <w:b w:val="0"/>
                <w:bCs w:val="0"/>
                <w:lang w:val="en-US"/>
              </w:rPr>
            </w:pPr>
            <w:ins w:id="1571" w:author="Stuart McLarnon (NESO)" w:date="2024-11-19T13:05:00Z">
              <w:r>
                <w:rPr>
                  <w:b w:val="0"/>
                  <w:bCs w:val="0"/>
                </w:rPr>
                <w:t>MW2</w:t>
              </w:r>
            </w:ins>
          </w:p>
        </w:tc>
        <w:tc>
          <w:tcPr>
            <w:tcW w:w="0" w:type="auto"/>
          </w:tcPr>
          <w:p w14:paraId="0D5CEDBD"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72" w:author="Stuart McLarnon (NESO)" w:date="2024-11-19T13:05:00Z"/>
                <w:lang w:val="en-US"/>
              </w:rPr>
            </w:pPr>
            <w:ins w:id="1573" w:author="Stuart McLarnon (NESO)" w:date="2024-11-19T13:05:00Z">
              <w:r>
                <w:t>83</w:t>
              </w:r>
            </w:ins>
          </w:p>
        </w:tc>
        <w:tc>
          <w:tcPr>
            <w:tcW w:w="0" w:type="auto"/>
          </w:tcPr>
          <w:p w14:paraId="411916E5"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74" w:author="Stuart McLarnon (NESO)" w:date="2024-11-19T13:05:00Z"/>
                <w:lang w:val="en-US"/>
              </w:rPr>
            </w:pPr>
            <w:ins w:id="1575" w:author="Stuart McLarnon (NESO)" w:date="2024-11-19T13:05:00Z">
              <w:r>
                <w:rPr>
                  <w:lang w:val="en-US"/>
                </w:rPr>
                <w:t>5</w:t>
              </w:r>
            </w:ins>
          </w:p>
        </w:tc>
        <w:tc>
          <w:tcPr>
            <w:tcW w:w="0" w:type="auto"/>
          </w:tcPr>
          <w:p w14:paraId="7A90219C"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76" w:author="Stuart McLarnon (NESO)" w:date="2024-11-19T13:05:00Z"/>
                <w:lang w:val="en-US"/>
              </w:rPr>
            </w:pPr>
            <w:ins w:id="1577" w:author="Stuart McLarnon (NESO)" w:date="2024-11-19T13:05:00Z">
              <w:r>
                <w:rPr>
                  <w:lang w:val="en-US"/>
                </w:rPr>
                <w:t>MW Value 2</w:t>
              </w:r>
            </w:ins>
          </w:p>
        </w:tc>
        <w:tc>
          <w:tcPr>
            <w:tcW w:w="2581" w:type="dxa"/>
            <w:vMerge w:val="restart"/>
            <w:vAlign w:val="bottom"/>
          </w:tcPr>
          <w:p w14:paraId="06665663"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78" w:author="Stuart McLarnon (NESO)" w:date="2024-11-19T13:05:00Z"/>
                <w:lang w:val="en-US"/>
              </w:rPr>
            </w:pPr>
            <w:ins w:id="1579" w:author="Stuart McLarnon (NESO)" w:date="2024-11-19T13:05:00Z">
              <w:r>
                <w:t>Error code A</w:t>
              </w:r>
            </w:ins>
          </w:p>
        </w:tc>
        <w:tc>
          <w:tcPr>
            <w:tcW w:w="0" w:type="auto"/>
          </w:tcPr>
          <w:p w14:paraId="1F0CB90F"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80" w:author="Stuart McLarnon (NESO)" w:date="2024-11-19T13:05:00Z"/>
                <w:lang w:val="en-US"/>
              </w:rPr>
            </w:pPr>
            <w:ins w:id="1581" w:author="Stuart McLarnon (NESO)" w:date="2024-11-19T13:05:00Z">
              <w:r w:rsidRPr="00A57BDE">
                <w:rPr>
                  <w:lang w:val="en-US"/>
                </w:rPr>
                <w:t>N, T</w:t>
              </w:r>
            </w:ins>
          </w:p>
        </w:tc>
        <w:tc>
          <w:tcPr>
            <w:tcW w:w="0" w:type="auto"/>
          </w:tcPr>
          <w:p w14:paraId="4624248E"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82" w:author="Stuart McLarnon (NESO)" w:date="2024-11-19T13:05:00Z"/>
                <w:lang w:val="en-US"/>
              </w:rPr>
            </w:pPr>
          </w:p>
        </w:tc>
      </w:tr>
      <w:tr w:rsidR="00186A2A" w:rsidRPr="00A57BDE" w14:paraId="77595418" w14:textId="77777777" w:rsidTr="00186A2A">
        <w:trPr>
          <w:ins w:id="158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22441E1" w14:textId="77777777" w:rsidR="006F5047" w:rsidRDefault="006F5047" w:rsidP="004A4F1E">
            <w:pPr>
              <w:rPr>
                <w:ins w:id="1584" w:author="Stuart McLarnon (NESO)" w:date="2024-11-19T13:05:00Z"/>
                <w:b w:val="0"/>
                <w:bCs w:val="0"/>
              </w:rPr>
            </w:pPr>
            <w:ins w:id="1585" w:author="Stuart McLarnon (NESO)" w:date="2024-11-19T13:05:00Z">
              <w:r>
                <w:rPr>
                  <w:b w:val="0"/>
                  <w:bCs w:val="0"/>
                </w:rPr>
                <w:t>T2</w:t>
              </w:r>
            </w:ins>
          </w:p>
        </w:tc>
        <w:tc>
          <w:tcPr>
            <w:tcW w:w="0" w:type="auto"/>
          </w:tcPr>
          <w:p w14:paraId="6400121A"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86" w:author="Stuart McLarnon (NESO)" w:date="2024-11-19T13:05:00Z"/>
              </w:rPr>
            </w:pPr>
            <w:ins w:id="1587" w:author="Stuart McLarnon (NESO)" w:date="2024-11-19T13:05:00Z">
              <w:r>
                <w:t>89</w:t>
              </w:r>
            </w:ins>
          </w:p>
        </w:tc>
        <w:tc>
          <w:tcPr>
            <w:tcW w:w="0" w:type="auto"/>
          </w:tcPr>
          <w:p w14:paraId="71C36694"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88" w:author="Stuart McLarnon (NESO)" w:date="2024-11-19T13:05:00Z"/>
                <w:lang w:val="en-US"/>
              </w:rPr>
            </w:pPr>
            <w:ins w:id="1589" w:author="Stuart McLarnon (NESO)" w:date="2024-11-19T13:05:00Z">
              <w:r>
                <w:rPr>
                  <w:lang w:val="en-US"/>
                </w:rPr>
                <w:t>17</w:t>
              </w:r>
            </w:ins>
          </w:p>
        </w:tc>
        <w:tc>
          <w:tcPr>
            <w:tcW w:w="0" w:type="auto"/>
          </w:tcPr>
          <w:p w14:paraId="7043349F"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90" w:author="Stuart McLarnon (NESO)" w:date="2024-11-19T13:05:00Z"/>
                <w:lang w:val="en-US"/>
              </w:rPr>
            </w:pPr>
            <w:ins w:id="1591" w:author="Stuart McLarnon (NESO)" w:date="2024-11-19T13:05:00Z">
              <w:r>
                <w:rPr>
                  <w:lang w:val="en-US"/>
                </w:rPr>
                <w:t>Time Value 2</w:t>
              </w:r>
            </w:ins>
          </w:p>
        </w:tc>
        <w:tc>
          <w:tcPr>
            <w:tcW w:w="2581" w:type="dxa"/>
            <w:vMerge/>
          </w:tcPr>
          <w:p w14:paraId="5D46B783"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592" w:author="Stuart McLarnon (NESO)" w:date="2024-11-19T13:05:00Z"/>
              </w:rPr>
            </w:pPr>
          </w:p>
        </w:tc>
        <w:tc>
          <w:tcPr>
            <w:tcW w:w="0" w:type="auto"/>
          </w:tcPr>
          <w:p w14:paraId="7CFB1140"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93" w:author="Stuart McLarnon (NESO)" w:date="2024-11-19T13:05:00Z"/>
                <w:lang w:val="en-US"/>
              </w:rPr>
            </w:pPr>
          </w:p>
        </w:tc>
        <w:tc>
          <w:tcPr>
            <w:tcW w:w="0" w:type="auto"/>
          </w:tcPr>
          <w:p w14:paraId="46D1BD56"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594" w:author="Stuart McLarnon (NESO)" w:date="2024-11-19T13:05:00Z"/>
                <w:lang w:val="en-US"/>
              </w:rPr>
            </w:pPr>
          </w:p>
        </w:tc>
      </w:tr>
      <w:tr w:rsidR="00186A2A" w:rsidRPr="00A57BDE" w14:paraId="12C4C077" w14:textId="77777777" w:rsidTr="00186A2A">
        <w:trPr>
          <w:cnfStyle w:val="000000100000" w:firstRow="0" w:lastRow="0" w:firstColumn="0" w:lastColumn="0" w:oddVBand="0" w:evenVBand="0" w:oddHBand="1" w:evenHBand="0" w:firstRowFirstColumn="0" w:firstRowLastColumn="0" w:lastRowFirstColumn="0" w:lastRowLastColumn="0"/>
          <w:ins w:id="159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38FC2457" w14:textId="77777777" w:rsidR="006F5047" w:rsidRPr="00A57BDE" w:rsidRDefault="006F5047" w:rsidP="004A4F1E">
            <w:pPr>
              <w:rPr>
                <w:ins w:id="1596" w:author="Stuart McLarnon (NESO)" w:date="2024-11-19T13:05:00Z"/>
                <w:b w:val="0"/>
                <w:bCs w:val="0"/>
                <w:lang w:val="en-US"/>
              </w:rPr>
            </w:pPr>
            <w:bookmarkStart w:id="1597" w:name="_Hlk168575797"/>
            <w:ins w:id="1598" w:author="Stuart McLarnon (NESO)" w:date="2024-11-19T13:05:00Z">
              <w:r>
                <w:rPr>
                  <w:b w:val="0"/>
                  <w:bCs w:val="0"/>
                </w:rPr>
                <w:t>MW3</w:t>
              </w:r>
            </w:ins>
          </w:p>
        </w:tc>
        <w:tc>
          <w:tcPr>
            <w:tcW w:w="0" w:type="auto"/>
          </w:tcPr>
          <w:p w14:paraId="3C0AEEC1"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599" w:author="Stuart McLarnon (NESO)" w:date="2024-11-19T13:05:00Z"/>
                <w:lang w:val="en-US"/>
              </w:rPr>
            </w:pPr>
            <w:ins w:id="1600" w:author="Stuart McLarnon (NESO)" w:date="2024-11-19T13:05:00Z">
              <w:r>
                <w:t>107</w:t>
              </w:r>
            </w:ins>
          </w:p>
        </w:tc>
        <w:tc>
          <w:tcPr>
            <w:tcW w:w="0" w:type="auto"/>
          </w:tcPr>
          <w:p w14:paraId="0A763117"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01" w:author="Stuart McLarnon (NESO)" w:date="2024-11-19T13:05:00Z"/>
                <w:lang w:val="en-US"/>
              </w:rPr>
            </w:pPr>
            <w:ins w:id="1602" w:author="Stuart McLarnon (NESO)" w:date="2024-11-19T13:05:00Z">
              <w:r>
                <w:rPr>
                  <w:lang w:val="en-US"/>
                </w:rPr>
                <w:t>5</w:t>
              </w:r>
            </w:ins>
          </w:p>
        </w:tc>
        <w:tc>
          <w:tcPr>
            <w:tcW w:w="0" w:type="auto"/>
          </w:tcPr>
          <w:p w14:paraId="73460410"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03" w:author="Stuart McLarnon (NESO)" w:date="2024-11-19T13:05:00Z"/>
                <w:lang w:val="en-US"/>
              </w:rPr>
            </w:pPr>
            <w:ins w:id="1604" w:author="Stuart McLarnon (NESO)" w:date="2024-11-19T13:05:00Z">
              <w:r>
                <w:rPr>
                  <w:lang w:val="en-US"/>
                </w:rPr>
                <w:t>MW Value 3</w:t>
              </w:r>
            </w:ins>
          </w:p>
        </w:tc>
        <w:tc>
          <w:tcPr>
            <w:tcW w:w="2581" w:type="dxa"/>
            <w:vMerge w:val="restart"/>
          </w:tcPr>
          <w:p w14:paraId="6016C94E"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05" w:author="Stuart McLarnon (NESO)" w:date="2024-11-19T13:05:00Z"/>
                <w:lang w:val="en-US"/>
              </w:rPr>
            </w:pPr>
            <w:ins w:id="1606" w:author="Stuart McLarnon (NESO)" w:date="2024-11-19T13:05:00Z">
              <w:r w:rsidRPr="004F2880">
                <w:t>Optional MW / Time pair 3;</w:t>
              </w:r>
              <w:r>
                <w:t xml:space="preserve"> </w:t>
              </w:r>
              <w:r w:rsidRPr="004F2880">
                <w:t>Error code B</w:t>
              </w:r>
            </w:ins>
          </w:p>
        </w:tc>
        <w:tc>
          <w:tcPr>
            <w:tcW w:w="0" w:type="auto"/>
          </w:tcPr>
          <w:p w14:paraId="653599F6"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07" w:author="Stuart McLarnon (NESO)" w:date="2024-11-19T13:05:00Z"/>
                <w:lang w:val="en-US"/>
              </w:rPr>
            </w:pPr>
            <w:ins w:id="1608" w:author="Stuart McLarnon (NESO)" w:date="2024-11-19T13:05:00Z">
              <w:r w:rsidRPr="00A57BDE">
                <w:rPr>
                  <w:lang w:val="en-US"/>
                </w:rPr>
                <w:t>N, T</w:t>
              </w:r>
            </w:ins>
          </w:p>
        </w:tc>
        <w:tc>
          <w:tcPr>
            <w:tcW w:w="0" w:type="auto"/>
          </w:tcPr>
          <w:p w14:paraId="54607065"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09" w:author="Stuart McLarnon (NESO)" w:date="2024-11-19T13:05:00Z"/>
                <w:lang w:val="en-US"/>
              </w:rPr>
            </w:pPr>
          </w:p>
        </w:tc>
      </w:tr>
      <w:tr w:rsidR="00186A2A" w:rsidRPr="00A57BDE" w14:paraId="711CCC2D" w14:textId="77777777" w:rsidTr="00186A2A">
        <w:trPr>
          <w:ins w:id="161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1184CAE" w14:textId="77777777" w:rsidR="006F5047" w:rsidRDefault="006F5047" w:rsidP="004A4F1E">
            <w:pPr>
              <w:rPr>
                <w:ins w:id="1611" w:author="Stuart McLarnon (NESO)" w:date="2024-11-19T13:05:00Z"/>
                <w:b w:val="0"/>
                <w:bCs w:val="0"/>
              </w:rPr>
            </w:pPr>
            <w:ins w:id="1612" w:author="Stuart McLarnon (NESO)" w:date="2024-11-19T13:05:00Z">
              <w:r>
                <w:rPr>
                  <w:b w:val="0"/>
                  <w:bCs w:val="0"/>
                </w:rPr>
                <w:t>T3</w:t>
              </w:r>
            </w:ins>
          </w:p>
        </w:tc>
        <w:tc>
          <w:tcPr>
            <w:tcW w:w="0" w:type="auto"/>
          </w:tcPr>
          <w:p w14:paraId="3C427292"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13" w:author="Stuart McLarnon (NESO)" w:date="2024-11-19T13:05:00Z"/>
              </w:rPr>
            </w:pPr>
            <w:ins w:id="1614" w:author="Stuart McLarnon (NESO)" w:date="2024-11-19T13:05:00Z">
              <w:r>
                <w:t>113</w:t>
              </w:r>
            </w:ins>
          </w:p>
        </w:tc>
        <w:tc>
          <w:tcPr>
            <w:tcW w:w="0" w:type="auto"/>
          </w:tcPr>
          <w:p w14:paraId="5C323031"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15" w:author="Stuart McLarnon (NESO)" w:date="2024-11-19T13:05:00Z"/>
                <w:lang w:val="en-US"/>
              </w:rPr>
            </w:pPr>
            <w:ins w:id="1616" w:author="Stuart McLarnon (NESO)" w:date="2024-11-19T13:05:00Z">
              <w:r>
                <w:rPr>
                  <w:lang w:val="en-US"/>
                </w:rPr>
                <w:t>17</w:t>
              </w:r>
            </w:ins>
          </w:p>
        </w:tc>
        <w:tc>
          <w:tcPr>
            <w:tcW w:w="0" w:type="auto"/>
          </w:tcPr>
          <w:p w14:paraId="0C6FA9E3"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17" w:author="Stuart McLarnon (NESO)" w:date="2024-11-19T13:05:00Z"/>
                <w:lang w:val="en-US"/>
              </w:rPr>
            </w:pPr>
            <w:ins w:id="1618" w:author="Stuart McLarnon (NESO)" w:date="2024-11-19T13:05:00Z">
              <w:r>
                <w:rPr>
                  <w:lang w:val="en-US"/>
                </w:rPr>
                <w:t>Time Value 3</w:t>
              </w:r>
            </w:ins>
          </w:p>
        </w:tc>
        <w:tc>
          <w:tcPr>
            <w:tcW w:w="2581" w:type="dxa"/>
            <w:vMerge/>
          </w:tcPr>
          <w:p w14:paraId="32D51406"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19" w:author="Stuart McLarnon (NESO)" w:date="2024-11-19T13:05:00Z"/>
              </w:rPr>
            </w:pPr>
          </w:p>
        </w:tc>
        <w:tc>
          <w:tcPr>
            <w:tcW w:w="0" w:type="auto"/>
          </w:tcPr>
          <w:p w14:paraId="336E0A9D"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20" w:author="Stuart McLarnon (NESO)" w:date="2024-11-19T13:05:00Z"/>
                <w:lang w:val="en-US"/>
              </w:rPr>
            </w:pPr>
          </w:p>
        </w:tc>
        <w:tc>
          <w:tcPr>
            <w:tcW w:w="0" w:type="auto"/>
          </w:tcPr>
          <w:p w14:paraId="1F99FA1C"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21" w:author="Stuart McLarnon (NESO)" w:date="2024-11-19T13:05:00Z"/>
                <w:lang w:val="en-US"/>
              </w:rPr>
            </w:pPr>
          </w:p>
        </w:tc>
      </w:tr>
      <w:bookmarkEnd w:id="1597"/>
      <w:tr w:rsidR="00186A2A" w:rsidRPr="00A57BDE" w14:paraId="08DEF53B" w14:textId="77777777" w:rsidTr="00186A2A">
        <w:trPr>
          <w:cnfStyle w:val="000000100000" w:firstRow="0" w:lastRow="0" w:firstColumn="0" w:lastColumn="0" w:oddVBand="0" w:evenVBand="0" w:oddHBand="1" w:evenHBand="0" w:firstRowFirstColumn="0" w:firstRowLastColumn="0" w:lastRowFirstColumn="0" w:lastRowLastColumn="0"/>
          <w:ins w:id="162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78D1C98A" w14:textId="77777777" w:rsidR="006F5047" w:rsidRPr="00A57BDE" w:rsidRDefault="006F5047" w:rsidP="004A4F1E">
            <w:pPr>
              <w:rPr>
                <w:ins w:id="1623" w:author="Stuart McLarnon (NESO)" w:date="2024-11-19T13:05:00Z"/>
                <w:b w:val="0"/>
                <w:bCs w:val="0"/>
                <w:lang w:val="en-US"/>
              </w:rPr>
            </w:pPr>
            <w:ins w:id="1624" w:author="Stuart McLarnon (NESO)" w:date="2024-11-19T13:05:00Z">
              <w:r>
                <w:rPr>
                  <w:b w:val="0"/>
                  <w:bCs w:val="0"/>
                </w:rPr>
                <w:t>MW4</w:t>
              </w:r>
            </w:ins>
          </w:p>
        </w:tc>
        <w:tc>
          <w:tcPr>
            <w:tcW w:w="0" w:type="auto"/>
          </w:tcPr>
          <w:p w14:paraId="232DA241"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25" w:author="Stuart McLarnon (NESO)" w:date="2024-11-19T13:05:00Z"/>
                <w:lang w:val="en-US"/>
              </w:rPr>
            </w:pPr>
            <w:ins w:id="1626" w:author="Stuart McLarnon (NESO)" w:date="2024-11-19T13:05:00Z">
              <w:r>
                <w:t>131</w:t>
              </w:r>
            </w:ins>
          </w:p>
        </w:tc>
        <w:tc>
          <w:tcPr>
            <w:tcW w:w="0" w:type="auto"/>
          </w:tcPr>
          <w:p w14:paraId="28B6597A"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27" w:author="Stuart McLarnon (NESO)" w:date="2024-11-19T13:05:00Z"/>
                <w:lang w:val="en-US"/>
              </w:rPr>
            </w:pPr>
            <w:ins w:id="1628" w:author="Stuart McLarnon (NESO)" w:date="2024-11-19T13:05:00Z">
              <w:r>
                <w:rPr>
                  <w:lang w:val="en-US"/>
                </w:rPr>
                <w:t>5</w:t>
              </w:r>
            </w:ins>
          </w:p>
        </w:tc>
        <w:tc>
          <w:tcPr>
            <w:tcW w:w="0" w:type="auto"/>
          </w:tcPr>
          <w:p w14:paraId="76936A32"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29" w:author="Stuart McLarnon (NESO)" w:date="2024-11-19T13:05:00Z"/>
                <w:lang w:val="en-US"/>
              </w:rPr>
            </w:pPr>
            <w:ins w:id="1630" w:author="Stuart McLarnon (NESO)" w:date="2024-11-19T13:05:00Z">
              <w:r>
                <w:rPr>
                  <w:lang w:val="en-US"/>
                </w:rPr>
                <w:t>MW Value 4</w:t>
              </w:r>
            </w:ins>
          </w:p>
        </w:tc>
        <w:tc>
          <w:tcPr>
            <w:tcW w:w="2581" w:type="dxa"/>
            <w:vMerge w:val="restart"/>
          </w:tcPr>
          <w:p w14:paraId="105DE7F1"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31" w:author="Stuart McLarnon (NESO)" w:date="2024-11-19T13:05:00Z"/>
                <w:lang w:val="en-US"/>
              </w:rPr>
            </w:pPr>
            <w:ins w:id="1632" w:author="Stuart McLarnon (NESO)" w:date="2024-11-19T13:05:00Z">
              <w:r w:rsidRPr="004F2880">
                <w:t xml:space="preserve">Optional MW / Time pair </w:t>
              </w:r>
              <w:r>
                <w:t>4</w:t>
              </w:r>
              <w:r w:rsidRPr="004F2880">
                <w:t>;</w:t>
              </w:r>
              <w:r>
                <w:t xml:space="preserve"> </w:t>
              </w:r>
              <w:r w:rsidRPr="004F2880">
                <w:t xml:space="preserve">Error code </w:t>
              </w:r>
              <w:r>
                <w:t>C</w:t>
              </w:r>
            </w:ins>
          </w:p>
        </w:tc>
        <w:tc>
          <w:tcPr>
            <w:tcW w:w="0" w:type="auto"/>
          </w:tcPr>
          <w:p w14:paraId="7D97D20D"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33" w:author="Stuart McLarnon (NESO)" w:date="2024-11-19T13:05:00Z"/>
                <w:lang w:val="en-US"/>
              </w:rPr>
            </w:pPr>
            <w:ins w:id="1634" w:author="Stuart McLarnon (NESO)" w:date="2024-11-19T13:05:00Z">
              <w:r w:rsidRPr="00A57BDE">
                <w:rPr>
                  <w:lang w:val="en-US"/>
                </w:rPr>
                <w:t>N, T</w:t>
              </w:r>
            </w:ins>
          </w:p>
        </w:tc>
        <w:tc>
          <w:tcPr>
            <w:tcW w:w="0" w:type="auto"/>
          </w:tcPr>
          <w:p w14:paraId="44624431"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35" w:author="Stuart McLarnon (NESO)" w:date="2024-11-19T13:05:00Z"/>
                <w:lang w:val="en-US"/>
              </w:rPr>
            </w:pPr>
          </w:p>
        </w:tc>
      </w:tr>
      <w:tr w:rsidR="00186A2A" w:rsidRPr="00A57BDE" w14:paraId="608160C9" w14:textId="77777777" w:rsidTr="00186A2A">
        <w:trPr>
          <w:ins w:id="163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6C727B59" w14:textId="77777777" w:rsidR="006F5047" w:rsidRDefault="006F5047" w:rsidP="004A4F1E">
            <w:pPr>
              <w:rPr>
                <w:ins w:id="1637" w:author="Stuart McLarnon (NESO)" w:date="2024-11-19T13:05:00Z"/>
                <w:b w:val="0"/>
                <w:bCs w:val="0"/>
              </w:rPr>
            </w:pPr>
            <w:ins w:id="1638" w:author="Stuart McLarnon (NESO)" w:date="2024-11-19T13:05:00Z">
              <w:r>
                <w:rPr>
                  <w:b w:val="0"/>
                  <w:bCs w:val="0"/>
                </w:rPr>
                <w:lastRenderedPageBreak/>
                <w:t>T4</w:t>
              </w:r>
            </w:ins>
          </w:p>
        </w:tc>
        <w:tc>
          <w:tcPr>
            <w:tcW w:w="0" w:type="auto"/>
          </w:tcPr>
          <w:p w14:paraId="7EF2F7E5"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39" w:author="Stuart McLarnon (NESO)" w:date="2024-11-19T13:05:00Z"/>
              </w:rPr>
            </w:pPr>
            <w:ins w:id="1640" w:author="Stuart McLarnon (NESO)" w:date="2024-11-19T13:05:00Z">
              <w:r>
                <w:t>137</w:t>
              </w:r>
            </w:ins>
          </w:p>
        </w:tc>
        <w:tc>
          <w:tcPr>
            <w:tcW w:w="0" w:type="auto"/>
          </w:tcPr>
          <w:p w14:paraId="4A1D020E"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41" w:author="Stuart McLarnon (NESO)" w:date="2024-11-19T13:05:00Z"/>
                <w:lang w:val="en-US"/>
              </w:rPr>
            </w:pPr>
            <w:ins w:id="1642" w:author="Stuart McLarnon (NESO)" w:date="2024-11-19T13:05:00Z">
              <w:r>
                <w:rPr>
                  <w:lang w:val="en-US"/>
                </w:rPr>
                <w:t>17</w:t>
              </w:r>
            </w:ins>
          </w:p>
        </w:tc>
        <w:tc>
          <w:tcPr>
            <w:tcW w:w="0" w:type="auto"/>
          </w:tcPr>
          <w:p w14:paraId="55E4A249"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43" w:author="Stuart McLarnon (NESO)" w:date="2024-11-19T13:05:00Z"/>
                <w:lang w:val="en-US"/>
              </w:rPr>
            </w:pPr>
            <w:ins w:id="1644" w:author="Stuart McLarnon (NESO)" w:date="2024-11-19T13:05:00Z">
              <w:r>
                <w:rPr>
                  <w:lang w:val="en-US"/>
                </w:rPr>
                <w:t>Time Value 4</w:t>
              </w:r>
            </w:ins>
          </w:p>
        </w:tc>
        <w:tc>
          <w:tcPr>
            <w:tcW w:w="2581" w:type="dxa"/>
            <w:vMerge/>
          </w:tcPr>
          <w:p w14:paraId="3F32A422"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45" w:author="Stuart McLarnon (NESO)" w:date="2024-11-19T13:05:00Z"/>
              </w:rPr>
            </w:pPr>
          </w:p>
        </w:tc>
        <w:tc>
          <w:tcPr>
            <w:tcW w:w="0" w:type="auto"/>
          </w:tcPr>
          <w:p w14:paraId="14CF8F7C"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46" w:author="Stuart McLarnon (NESO)" w:date="2024-11-19T13:05:00Z"/>
                <w:lang w:val="en-US"/>
              </w:rPr>
            </w:pPr>
          </w:p>
        </w:tc>
        <w:tc>
          <w:tcPr>
            <w:tcW w:w="0" w:type="auto"/>
          </w:tcPr>
          <w:p w14:paraId="79C0476F"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47" w:author="Stuart McLarnon (NESO)" w:date="2024-11-19T13:05:00Z"/>
                <w:lang w:val="en-US"/>
              </w:rPr>
            </w:pPr>
          </w:p>
        </w:tc>
      </w:tr>
      <w:tr w:rsidR="00186A2A" w:rsidRPr="00A57BDE" w14:paraId="5E28A19E" w14:textId="77777777" w:rsidTr="00186A2A">
        <w:trPr>
          <w:cnfStyle w:val="000000100000" w:firstRow="0" w:lastRow="0" w:firstColumn="0" w:lastColumn="0" w:oddVBand="0" w:evenVBand="0" w:oddHBand="1" w:evenHBand="0" w:firstRowFirstColumn="0" w:firstRowLastColumn="0" w:lastRowFirstColumn="0" w:lastRowLastColumn="0"/>
          <w:ins w:id="164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5E6AFBC6" w14:textId="77777777" w:rsidR="006F5047" w:rsidRPr="00A57BDE" w:rsidRDefault="006F5047" w:rsidP="004A4F1E">
            <w:pPr>
              <w:rPr>
                <w:ins w:id="1649" w:author="Stuart McLarnon (NESO)" w:date="2024-11-19T13:05:00Z"/>
                <w:b w:val="0"/>
                <w:bCs w:val="0"/>
                <w:lang w:val="en-US"/>
              </w:rPr>
            </w:pPr>
            <w:ins w:id="1650" w:author="Stuart McLarnon (NESO)" w:date="2024-11-19T13:05:00Z">
              <w:r>
                <w:rPr>
                  <w:b w:val="0"/>
                  <w:bCs w:val="0"/>
                </w:rPr>
                <w:t>MW5</w:t>
              </w:r>
            </w:ins>
          </w:p>
        </w:tc>
        <w:tc>
          <w:tcPr>
            <w:tcW w:w="0" w:type="auto"/>
          </w:tcPr>
          <w:p w14:paraId="4949C554"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51" w:author="Stuart McLarnon (NESO)" w:date="2024-11-19T13:05:00Z"/>
                <w:lang w:val="en-US"/>
              </w:rPr>
            </w:pPr>
            <w:ins w:id="1652" w:author="Stuart McLarnon (NESO)" w:date="2024-11-19T13:05:00Z">
              <w:r>
                <w:t>155</w:t>
              </w:r>
            </w:ins>
          </w:p>
        </w:tc>
        <w:tc>
          <w:tcPr>
            <w:tcW w:w="0" w:type="auto"/>
          </w:tcPr>
          <w:p w14:paraId="2E23FEA9"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53" w:author="Stuart McLarnon (NESO)" w:date="2024-11-19T13:05:00Z"/>
                <w:lang w:val="en-US"/>
              </w:rPr>
            </w:pPr>
            <w:ins w:id="1654" w:author="Stuart McLarnon (NESO)" w:date="2024-11-19T13:05:00Z">
              <w:r>
                <w:rPr>
                  <w:lang w:val="en-US"/>
                </w:rPr>
                <w:t>5</w:t>
              </w:r>
            </w:ins>
          </w:p>
        </w:tc>
        <w:tc>
          <w:tcPr>
            <w:tcW w:w="0" w:type="auto"/>
          </w:tcPr>
          <w:p w14:paraId="35ED5663"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55" w:author="Stuart McLarnon (NESO)" w:date="2024-11-19T13:05:00Z"/>
                <w:lang w:val="en-US"/>
              </w:rPr>
            </w:pPr>
            <w:ins w:id="1656" w:author="Stuart McLarnon (NESO)" w:date="2024-11-19T13:05:00Z">
              <w:r>
                <w:rPr>
                  <w:lang w:val="en-US"/>
                </w:rPr>
                <w:t>MW Value 5</w:t>
              </w:r>
            </w:ins>
          </w:p>
        </w:tc>
        <w:tc>
          <w:tcPr>
            <w:tcW w:w="2581" w:type="dxa"/>
            <w:vMerge w:val="restart"/>
          </w:tcPr>
          <w:p w14:paraId="6D17E842"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57" w:author="Stuart McLarnon (NESO)" w:date="2024-11-19T13:05:00Z"/>
                <w:lang w:val="en-US"/>
              </w:rPr>
            </w:pPr>
            <w:ins w:id="1658" w:author="Stuart McLarnon (NESO)" w:date="2024-11-19T13:05:00Z">
              <w:r w:rsidRPr="004F2880">
                <w:t xml:space="preserve">Optional MW / Time pair </w:t>
              </w:r>
              <w:r>
                <w:t>5</w:t>
              </w:r>
              <w:r w:rsidRPr="004F2880">
                <w:t>;</w:t>
              </w:r>
              <w:r>
                <w:t xml:space="preserve"> </w:t>
              </w:r>
              <w:r w:rsidRPr="004F2880">
                <w:t xml:space="preserve">Error code </w:t>
              </w:r>
              <w:r>
                <w:t>D</w:t>
              </w:r>
            </w:ins>
          </w:p>
        </w:tc>
        <w:tc>
          <w:tcPr>
            <w:tcW w:w="0" w:type="auto"/>
          </w:tcPr>
          <w:p w14:paraId="49361314"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59" w:author="Stuart McLarnon (NESO)" w:date="2024-11-19T13:05:00Z"/>
                <w:lang w:val="en-US"/>
              </w:rPr>
            </w:pPr>
            <w:ins w:id="1660" w:author="Stuart McLarnon (NESO)" w:date="2024-11-19T13:05:00Z">
              <w:r w:rsidRPr="00A57BDE">
                <w:rPr>
                  <w:lang w:val="en-US"/>
                </w:rPr>
                <w:t>N, T</w:t>
              </w:r>
            </w:ins>
          </w:p>
        </w:tc>
        <w:tc>
          <w:tcPr>
            <w:tcW w:w="0" w:type="auto"/>
          </w:tcPr>
          <w:p w14:paraId="3A86BDB5"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ins w:id="1661" w:author="Stuart McLarnon (NESO)" w:date="2024-11-19T13:05:00Z"/>
                <w:lang w:val="en-US"/>
              </w:rPr>
            </w:pPr>
          </w:p>
        </w:tc>
      </w:tr>
      <w:tr w:rsidR="00186A2A" w:rsidRPr="00A57BDE" w14:paraId="278A7204" w14:textId="77777777" w:rsidTr="00186A2A">
        <w:trPr>
          <w:ins w:id="166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57CD1492" w14:textId="77777777" w:rsidR="006F5047" w:rsidRDefault="006F5047" w:rsidP="004A4F1E">
            <w:pPr>
              <w:rPr>
                <w:ins w:id="1663" w:author="Stuart McLarnon (NESO)" w:date="2024-11-19T13:05:00Z"/>
                <w:b w:val="0"/>
                <w:bCs w:val="0"/>
              </w:rPr>
            </w:pPr>
            <w:ins w:id="1664" w:author="Stuart McLarnon (NESO)" w:date="2024-11-19T13:05:00Z">
              <w:r>
                <w:rPr>
                  <w:b w:val="0"/>
                  <w:bCs w:val="0"/>
                </w:rPr>
                <w:t>T3</w:t>
              </w:r>
            </w:ins>
          </w:p>
        </w:tc>
        <w:tc>
          <w:tcPr>
            <w:tcW w:w="0" w:type="auto"/>
          </w:tcPr>
          <w:p w14:paraId="719B0DA3"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65" w:author="Stuart McLarnon (NESO)" w:date="2024-11-19T13:05:00Z"/>
              </w:rPr>
            </w:pPr>
            <w:ins w:id="1666" w:author="Stuart McLarnon (NESO)" w:date="2024-11-19T13:05:00Z">
              <w:r>
                <w:t>161</w:t>
              </w:r>
            </w:ins>
          </w:p>
        </w:tc>
        <w:tc>
          <w:tcPr>
            <w:tcW w:w="0" w:type="auto"/>
          </w:tcPr>
          <w:p w14:paraId="646715EE"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67" w:author="Stuart McLarnon (NESO)" w:date="2024-11-19T13:05:00Z"/>
                <w:lang w:val="en-US"/>
              </w:rPr>
            </w:pPr>
            <w:ins w:id="1668" w:author="Stuart McLarnon (NESO)" w:date="2024-11-19T13:05:00Z">
              <w:r>
                <w:rPr>
                  <w:lang w:val="en-US"/>
                </w:rPr>
                <w:t>17</w:t>
              </w:r>
            </w:ins>
          </w:p>
        </w:tc>
        <w:tc>
          <w:tcPr>
            <w:tcW w:w="0" w:type="auto"/>
          </w:tcPr>
          <w:p w14:paraId="61C14511"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69" w:author="Stuart McLarnon (NESO)" w:date="2024-11-19T13:05:00Z"/>
                <w:lang w:val="en-US"/>
              </w:rPr>
            </w:pPr>
            <w:ins w:id="1670" w:author="Stuart McLarnon (NESO)" w:date="2024-11-19T13:05:00Z">
              <w:r>
                <w:rPr>
                  <w:lang w:val="en-US"/>
                </w:rPr>
                <w:t>Time Value 5</w:t>
              </w:r>
            </w:ins>
          </w:p>
        </w:tc>
        <w:tc>
          <w:tcPr>
            <w:tcW w:w="2581" w:type="dxa"/>
            <w:vMerge/>
          </w:tcPr>
          <w:p w14:paraId="4E8395CF" w14:textId="77777777" w:rsidR="006F5047" w:rsidRDefault="006F5047" w:rsidP="004A4F1E">
            <w:pPr>
              <w:cnfStyle w:val="000000000000" w:firstRow="0" w:lastRow="0" w:firstColumn="0" w:lastColumn="0" w:oddVBand="0" w:evenVBand="0" w:oddHBand="0" w:evenHBand="0" w:firstRowFirstColumn="0" w:firstRowLastColumn="0" w:lastRowFirstColumn="0" w:lastRowLastColumn="0"/>
              <w:rPr>
                <w:ins w:id="1671" w:author="Stuart McLarnon (NESO)" w:date="2024-11-19T13:05:00Z"/>
              </w:rPr>
            </w:pPr>
          </w:p>
        </w:tc>
        <w:tc>
          <w:tcPr>
            <w:tcW w:w="0" w:type="auto"/>
          </w:tcPr>
          <w:p w14:paraId="291710F9"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72" w:author="Stuart McLarnon (NESO)" w:date="2024-11-19T13:05:00Z"/>
                <w:lang w:val="en-US"/>
              </w:rPr>
            </w:pPr>
          </w:p>
        </w:tc>
        <w:tc>
          <w:tcPr>
            <w:tcW w:w="0" w:type="auto"/>
          </w:tcPr>
          <w:p w14:paraId="74F2F413"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73" w:author="Stuart McLarnon (NESO)" w:date="2024-11-19T13:05:00Z"/>
                <w:lang w:val="en-US"/>
              </w:rPr>
            </w:pPr>
          </w:p>
        </w:tc>
      </w:tr>
      <w:tr w:rsidR="00186A2A" w:rsidRPr="00A57BDE" w14:paraId="0BD78F4F"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cellIns w:id="1674" w:author="Stuart McLarnon (NESO)" w:date="2024-11-19T13:05:00Z"/>
          </w:tcPr>
          <w:p w14:paraId="0544D9B3" w14:textId="77777777" w:rsidR="006F5047" w:rsidRPr="00A57BDE" w:rsidRDefault="006F5047" w:rsidP="004A4F1E">
            <w:pPr>
              <w:rPr>
                <w:b w:val="0"/>
                <w:bCs w:val="0"/>
              </w:rPr>
            </w:pPr>
            <w:ins w:id="1675" w:author="Stuart McLarnon (NESO)" w:date="2024-11-19T13:05:00Z">
              <w:r w:rsidRPr="00A57BDE">
                <w:rPr>
                  <w:b w:val="0"/>
                  <w:bCs w:val="0"/>
                </w:rPr>
                <w:t>Error Code</w:t>
              </w:r>
            </w:ins>
          </w:p>
        </w:tc>
        <w:tc>
          <w:tcPr>
            <w:tcW w:w="0" w:type="auto"/>
          </w:tcPr>
          <w:p w14:paraId="3D605E20" w14:textId="5ADB4210" w:rsidR="006F5047" w:rsidRPr="003C675D"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1676" w:author="Stuart McLarnon (NESO)" w:date="2024-11-19T13:05:00Z">
              <w:r>
                <w:rPr>
                  <w:rFonts w:ascii="Arial" w:eastAsia="Arial" w:hAnsi="Arial"/>
                  <w:color w:val="626361"/>
                  <w:sz w:val="20"/>
                  <w:lang w:val="en-US"/>
                </w:rPr>
                <w:delText>Error Code</w:delText>
              </w:r>
              <w:r>
                <w:rPr>
                  <w:rFonts w:ascii="Arial" w:eastAsia="Arial" w:hAnsi="Arial"/>
                  <w:color w:val="626361"/>
                  <w:sz w:val="20"/>
                  <w:lang w:val="en-US"/>
                </w:rPr>
                <w:tab/>
              </w:r>
            </w:del>
            <w:r w:rsidR="006F5047" w:rsidRPr="003C675D">
              <w:rPr>
                <w:lang w:val="en-US"/>
              </w:rPr>
              <w:t>40,</w:t>
            </w:r>
          </w:p>
          <w:p w14:paraId="3507D102" w14:textId="77777777" w:rsidR="006F5047" w:rsidRPr="003C675D" w:rsidRDefault="006F5047" w:rsidP="004A4F1E">
            <w:pPr>
              <w:cnfStyle w:val="000000100000" w:firstRow="0" w:lastRow="0" w:firstColumn="0" w:lastColumn="0" w:oddVBand="0" w:evenVBand="0" w:oddHBand="1" w:evenHBand="0" w:firstRowFirstColumn="0" w:firstRowLastColumn="0" w:lastRowFirstColumn="0" w:lastRowLastColumn="0"/>
              <w:rPr>
                <w:lang w:val="en-US"/>
              </w:rPr>
            </w:pPr>
            <w:r w:rsidRPr="003C675D">
              <w:rPr>
                <w:lang w:val="en-US"/>
              </w:rPr>
              <w:t>107 A,</w:t>
            </w:r>
          </w:p>
          <w:p w14:paraId="07EA1C56" w14:textId="77777777" w:rsidR="006F5047" w:rsidRPr="003C675D" w:rsidRDefault="006F5047" w:rsidP="004A4F1E">
            <w:pPr>
              <w:cnfStyle w:val="000000100000" w:firstRow="0" w:lastRow="0" w:firstColumn="0" w:lastColumn="0" w:oddVBand="0" w:evenVBand="0" w:oddHBand="1" w:evenHBand="0" w:firstRowFirstColumn="0" w:firstRowLastColumn="0" w:lastRowFirstColumn="0" w:lastRowLastColumn="0"/>
              <w:rPr>
                <w:lang w:val="en-US"/>
              </w:rPr>
            </w:pPr>
            <w:r w:rsidRPr="003C675D">
              <w:rPr>
                <w:lang w:val="en-US"/>
              </w:rPr>
              <w:t>131 B,</w:t>
            </w:r>
          </w:p>
          <w:p w14:paraId="3B4DC438" w14:textId="77777777" w:rsidR="006F5047" w:rsidRPr="003C675D" w:rsidRDefault="006F5047" w:rsidP="004A4F1E">
            <w:pPr>
              <w:cnfStyle w:val="000000100000" w:firstRow="0" w:lastRow="0" w:firstColumn="0" w:lastColumn="0" w:oddVBand="0" w:evenVBand="0" w:oddHBand="1" w:evenHBand="0" w:firstRowFirstColumn="0" w:firstRowLastColumn="0" w:lastRowFirstColumn="0" w:lastRowLastColumn="0"/>
              <w:rPr>
                <w:lang w:val="en-US"/>
              </w:rPr>
            </w:pPr>
            <w:r w:rsidRPr="003C675D">
              <w:rPr>
                <w:lang w:val="en-US"/>
              </w:rPr>
              <w:t>155 C,</w:t>
            </w:r>
          </w:p>
          <w:p w14:paraId="316D5BEE"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lang w:val="en-US"/>
              </w:rPr>
            </w:pPr>
            <w:r w:rsidRPr="003C675D">
              <w:rPr>
                <w:lang w:val="en-US"/>
              </w:rPr>
              <w:t>179 D</w:t>
            </w:r>
          </w:p>
        </w:tc>
        <w:tc>
          <w:tcPr>
            <w:tcW w:w="0" w:type="auto"/>
            <w:cellIns w:id="1677" w:author="Stuart McLarnon (NESO)" w:date="2024-11-19T13:05:00Z"/>
          </w:tcPr>
          <w:p w14:paraId="4B6C8D28"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lang w:val="en-US"/>
              </w:rPr>
            </w:pPr>
            <w:ins w:id="1678" w:author="Stuart McLarnon (NESO)" w:date="2024-11-19T13:05:00Z">
              <w:r w:rsidRPr="00A57BDE">
                <w:rPr>
                  <w:lang w:val="en-US"/>
                </w:rPr>
                <w:t>4</w:t>
              </w:r>
            </w:ins>
          </w:p>
        </w:tc>
        <w:tc>
          <w:tcPr>
            <w:tcW w:w="4431" w:type="dxa"/>
            <w:gridSpan w:val="2"/>
          </w:tcPr>
          <w:p w14:paraId="1E700D40" w14:textId="26DC2DFD" w:rsidR="006F5047" w:rsidRPr="00A57BDE" w:rsidRDefault="00000000" w:rsidP="004A4F1E">
            <w:pPr>
              <w:cnfStyle w:val="000000100000" w:firstRow="0" w:lastRow="0" w:firstColumn="0" w:lastColumn="0" w:oddVBand="0" w:evenVBand="0" w:oddHBand="1" w:evenHBand="0" w:firstRowFirstColumn="0" w:firstRowLastColumn="0" w:lastRowFirstColumn="0" w:lastRowLastColumn="0"/>
            </w:pPr>
            <w:del w:id="1679" w:author="Stuart McLarnon (NESO)" w:date="2024-11-19T13:05:00Z">
              <w:r>
                <w:rPr>
                  <w:rFonts w:ascii="Arial" w:eastAsia="Arial" w:hAnsi="Arial"/>
                  <w:color w:val="626361"/>
                  <w:sz w:val="20"/>
                  <w:lang w:val="en-US"/>
                </w:rPr>
                <w:delText>4</w:delText>
              </w:r>
              <w:r>
                <w:rPr>
                  <w:rFonts w:ascii="Arial" w:eastAsia="Arial" w:hAnsi="Arial"/>
                  <w:color w:val="626361"/>
                  <w:sz w:val="20"/>
                  <w:lang w:val="en-US"/>
                </w:rPr>
                <w:tab/>
              </w:r>
            </w:del>
            <w:r w:rsidR="006F5047" w:rsidRPr="00A57BDE">
              <w:t>See Table 21 for meaning</w:t>
            </w:r>
            <w:del w:id="1680" w:author="Stuart McLarnon (NESO)" w:date="2024-11-19T13:05:00Z">
              <w:r>
                <w:rPr>
                  <w:rFonts w:ascii="Arial" w:eastAsia="Arial" w:hAnsi="Arial"/>
                  <w:color w:val="626361"/>
                  <w:sz w:val="20"/>
                  <w:lang w:val="en-US"/>
                </w:rPr>
                <w:tab/>
                <w:delText>Any</w:delText>
              </w:r>
              <w:r>
                <w:rPr>
                  <w:rFonts w:ascii="Arial" w:eastAsia="Arial" w:hAnsi="Arial"/>
                  <w:color w:val="000000"/>
                  <w:sz w:val="20"/>
                  <w:lang w:val="en-US"/>
                </w:rPr>
                <w:delText xml:space="preserve"> E, X</w:delText>
              </w:r>
            </w:del>
          </w:p>
        </w:tc>
        <w:tc>
          <w:tcPr>
            <w:tcW w:w="0" w:type="auto"/>
            <w:cellIns w:id="1681" w:author="Stuart McLarnon (NESO)" w:date="2024-11-19T13:05:00Z"/>
          </w:tcPr>
          <w:p w14:paraId="4BB9224C"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lang w:val="en-US"/>
              </w:rPr>
            </w:pPr>
            <w:ins w:id="1682" w:author="Stuart McLarnon (NESO)" w:date="2024-11-19T13:05:00Z">
              <w:r w:rsidRPr="00A57BDE">
                <w:rPr>
                  <w:lang w:val="en-US"/>
                </w:rPr>
                <w:t>Any</w:t>
              </w:r>
            </w:ins>
          </w:p>
        </w:tc>
        <w:tc>
          <w:tcPr>
            <w:tcW w:w="0" w:type="auto"/>
            <w:cellIns w:id="1683" w:author="Stuart McLarnon (NESO)" w:date="2024-11-19T13:05:00Z"/>
          </w:tcPr>
          <w:p w14:paraId="1865937B" w14:textId="77777777" w:rsidR="006F5047" w:rsidRPr="00A57BDE" w:rsidRDefault="006F5047" w:rsidP="004A4F1E">
            <w:pPr>
              <w:cnfStyle w:val="000000100000" w:firstRow="0" w:lastRow="0" w:firstColumn="0" w:lastColumn="0" w:oddVBand="0" w:evenVBand="0" w:oddHBand="1" w:evenHBand="0" w:firstRowFirstColumn="0" w:firstRowLastColumn="0" w:lastRowFirstColumn="0" w:lastRowLastColumn="0"/>
              <w:rPr>
                <w:lang w:val="en-US"/>
              </w:rPr>
            </w:pPr>
            <w:ins w:id="1684" w:author="Stuart McLarnon (NESO)" w:date="2024-11-19T13:05:00Z">
              <w:r w:rsidRPr="00A57BDE">
                <w:rPr>
                  <w:lang w:val="en-US"/>
                </w:rPr>
                <w:t>E, X</w:t>
              </w:r>
            </w:ins>
          </w:p>
        </w:tc>
      </w:tr>
      <w:tr w:rsidR="00186A2A" w:rsidRPr="00A57BDE" w14:paraId="0759413B" w14:textId="77777777" w:rsidTr="00186A2A">
        <w:trPr>
          <w:ins w:id="168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vAlign w:val="center"/>
          </w:tcPr>
          <w:p w14:paraId="67A170F6" w14:textId="77777777" w:rsidR="006F5047" w:rsidRPr="00A57BDE" w:rsidRDefault="006F5047" w:rsidP="004A4F1E">
            <w:pPr>
              <w:rPr>
                <w:ins w:id="1686" w:author="Stuart McLarnon (NESO)" w:date="2024-11-19T13:05:00Z"/>
                <w:b w:val="0"/>
                <w:bCs w:val="0"/>
              </w:rPr>
            </w:pPr>
            <w:ins w:id="1687" w:author="Stuart McLarnon (NESO)" w:date="2024-11-19T13:05:00Z">
              <w:r w:rsidRPr="00A57BDE">
                <w:rPr>
                  <w:b w:val="0"/>
                  <w:bCs w:val="0"/>
                </w:rPr>
                <w:t>Terminator</w:t>
              </w:r>
            </w:ins>
          </w:p>
        </w:tc>
        <w:tc>
          <w:tcPr>
            <w:tcW w:w="0" w:type="auto"/>
          </w:tcPr>
          <w:p w14:paraId="37776E1A" w14:textId="77777777" w:rsidR="006F5047" w:rsidRPr="003C675D" w:rsidRDefault="006F5047" w:rsidP="004A4F1E">
            <w:pPr>
              <w:cnfStyle w:val="000000000000" w:firstRow="0" w:lastRow="0" w:firstColumn="0" w:lastColumn="0" w:oddVBand="0" w:evenVBand="0" w:oddHBand="0" w:evenHBand="0" w:firstRowFirstColumn="0" w:firstRowLastColumn="0" w:lastRowFirstColumn="0" w:lastRowLastColumn="0"/>
              <w:rPr>
                <w:ins w:id="1688" w:author="Stuart McLarnon (NESO)" w:date="2024-11-19T13:05:00Z"/>
                <w:lang w:val="en-US"/>
              </w:rPr>
            </w:pPr>
            <w:ins w:id="1689" w:author="Stuart McLarnon (NESO)" w:date="2024-11-19T13:05:00Z">
              <w:r w:rsidRPr="003C675D">
                <w:rPr>
                  <w:lang w:val="en-US"/>
                </w:rPr>
                <w:t>39, 44,</w:t>
              </w:r>
            </w:ins>
          </w:p>
          <w:p w14:paraId="7BC7A206" w14:textId="77777777" w:rsidR="006F5047" w:rsidRPr="003C675D" w:rsidRDefault="006F5047" w:rsidP="004A4F1E">
            <w:pPr>
              <w:cnfStyle w:val="000000000000" w:firstRow="0" w:lastRow="0" w:firstColumn="0" w:lastColumn="0" w:oddVBand="0" w:evenVBand="0" w:oddHBand="0" w:evenHBand="0" w:firstRowFirstColumn="0" w:firstRowLastColumn="0" w:lastRowFirstColumn="0" w:lastRowLastColumn="0"/>
              <w:rPr>
                <w:ins w:id="1690" w:author="Stuart McLarnon (NESO)" w:date="2024-11-19T13:05:00Z"/>
                <w:lang w:val="en-US"/>
              </w:rPr>
            </w:pPr>
            <w:ins w:id="1691" w:author="Stuart McLarnon (NESO)" w:date="2024-11-19T13:05:00Z">
              <w:r w:rsidRPr="003C675D">
                <w:rPr>
                  <w:lang w:val="en-US"/>
                </w:rPr>
                <w:t>106, 111,</w:t>
              </w:r>
            </w:ins>
          </w:p>
          <w:p w14:paraId="349FC46E" w14:textId="77777777" w:rsidR="006F5047" w:rsidRPr="003C675D" w:rsidRDefault="006F5047" w:rsidP="004A4F1E">
            <w:pPr>
              <w:cnfStyle w:val="000000000000" w:firstRow="0" w:lastRow="0" w:firstColumn="0" w:lastColumn="0" w:oddVBand="0" w:evenVBand="0" w:oddHBand="0" w:evenHBand="0" w:firstRowFirstColumn="0" w:firstRowLastColumn="0" w:lastRowFirstColumn="0" w:lastRowLastColumn="0"/>
              <w:rPr>
                <w:ins w:id="1692" w:author="Stuart McLarnon (NESO)" w:date="2024-11-19T13:05:00Z"/>
                <w:lang w:val="en-US"/>
              </w:rPr>
            </w:pPr>
            <w:ins w:id="1693" w:author="Stuart McLarnon (NESO)" w:date="2024-11-19T13:05:00Z">
              <w:r w:rsidRPr="003C675D">
                <w:rPr>
                  <w:lang w:val="en-US"/>
                </w:rPr>
                <w:t>130, 135,</w:t>
              </w:r>
            </w:ins>
          </w:p>
          <w:p w14:paraId="703F7A5D" w14:textId="77777777" w:rsidR="006F5047" w:rsidRPr="003C675D" w:rsidRDefault="006F5047" w:rsidP="004A4F1E">
            <w:pPr>
              <w:cnfStyle w:val="000000000000" w:firstRow="0" w:lastRow="0" w:firstColumn="0" w:lastColumn="0" w:oddVBand="0" w:evenVBand="0" w:oddHBand="0" w:evenHBand="0" w:firstRowFirstColumn="0" w:firstRowLastColumn="0" w:lastRowFirstColumn="0" w:lastRowLastColumn="0"/>
              <w:rPr>
                <w:ins w:id="1694" w:author="Stuart McLarnon (NESO)" w:date="2024-11-19T13:05:00Z"/>
                <w:lang w:val="en-US"/>
              </w:rPr>
            </w:pPr>
            <w:ins w:id="1695" w:author="Stuart McLarnon (NESO)" w:date="2024-11-19T13:05:00Z">
              <w:r w:rsidRPr="003C675D">
                <w:rPr>
                  <w:lang w:val="en-US"/>
                </w:rPr>
                <w:t>154, 159</w:t>
              </w:r>
            </w:ins>
          </w:p>
          <w:p w14:paraId="4E4629C9"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96" w:author="Stuart McLarnon (NESO)" w:date="2024-11-19T13:05:00Z"/>
                <w:lang w:val="en-US"/>
              </w:rPr>
            </w:pPr>
            <w:ins w:id="1697" w:author="Stuart McLarnon (NESO)" w:date="2024-11-19T13:05:00Z">
              <w:r w:rsidRPr="003C675D">
                <w:rPr>
                  <w:lang w:val="en-US"/>
                </w:rPr>
                <w:t>178, 183</w:t>
              </w:r>
            </w:ins>
          </w:p>
        </w:tc>
        <w:tc>
          <w:tcPr>
            <w:tcW w:w="0" w:type="auto"/>
          </w:tcPr>
          <w:p w14:paraId="74BDE25A"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698" w:author="Stuart McLarnon (NESO)" w:date="2024-11-19T13:05:00Z"/>
                <w:lang w:val="en-US"/>
              </w:rPr>
            </w:pPr>
            <w:ins w:id="1699" w:author="Stuart McLarnon (NESO)" w:date="2024-11-19T13:05:00Z">
              <w:r w:rsidRPr="00A57BDE">
                <w:rPr>
                  <w:lang w:val="en-US"/>
                </w:rPr>
                <w:t>1</w:t>
              </w:r>
            </w:ins>
          </w:p>
        </w:tc>
        <w:tc>
          <w:tcPr>
            <w:tcW w:w="4431" w:type="dxa"/>
            <w:gridSpan w:val="2"/>
          </w:tcPr>
          <w:p w14:paraId="33A18AD6"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700" w:author="Stuart McLarnon (NESO)" w:date="2024-11-19T13:05:00Z"/>
              </w:rPr>
            </w:pPr>
            <w:ins w:id="1701" w:author="Stuart McLarnon (NESO)" w:date="2024-11-19T13:05:00Z">
              <w:r w:rsidRPr="00A57BDE">
                <w:t>Part terminator character "^"</w:t>
              </w:r>
            </w:ins>
          </w:p>
        </w:tc>
        <w:tc>
          <w:tcPr>
            <w:tcW w:w="0" w:type="auto"/>
          </w:tcPr>
          <w:p w14:paraId="5757FC32"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702" w:author="Stuart McLarnon (NESO)" w:date="2024-11-19T13:05:00Z"/>
                <w:lang w:val="en-US"/>
              </w:rPr>
            </w:pPr>
            <w:ins w:id="1703" w:author="Stuart McLarnon (NESO)" w:date="2024-11-19T13:05:00Z">
              <w:r w:rsidRPr="00A57BDE">
                <w:rPr>
                  <w:lang w:val="en-US"/>
                </w:rPr>
                <w:t>All</w:t>
              </w:r>
            </w:ins>
          </w:p>
        </w:tc>
        <w:tc>
          <w:tcPr>
            <w:tcW w:w="0" w:type="auto"/>
          </w:tcPr>
          <w:p w14:paraId="6572FCCD" w14:textId="77777777" w:rsidR="006F5047" w:rsidRPr="00A57BDE" w:rsidRDefault="006F5047" w:rsidP="004A4F1E">
            <w:pPr>
              <w:cnfStyle w:val="000000000000" w:firstRow="0" w:lastRow="0" w:firstColumn="0" w:lastColumn="0" w:oddVBand="0" w:evenVBand="0" w:oddHBand="0" w:evenHBand="0" w:firstRowFirstColumn="0" w:firstRowLastColumn="0" w:lastRowFirstColumn="0" w:lastRowLastColumn="0"/>
              <w:rPr>
                <w:ins w:id="1704" w:author="Stuart McLarnon (NESO)" w:date="2024-11-19T13:05:00Z"/>
                <w:lang w:val="en-US"/>
              </w:rPr>
            </w:pPr>
          </w:p>
        </w:tc>
      </w:tr>
    </w:tbl>
    <w:p w14:paraId="779B107D" w14:textId="77777777" w:rsidR="00E1101E" w:rsidRDefault="00E1101E">
      <w:pPr>
        <w:spacing w:after="88" w:line="20" w:lineRule="exact"/>
        <w:rPr>
          <w:del w:id="1705" w:author="Stuart McLarnon (NESO)" w:date="2024-11-19T13:05:00Z"/>
        </w:rPr>
      </w:pPr>
      <w:bookmarkStart w:id="1706" w:name="_Toc182497861"/>
      <w:bookmarkStart w:id="1707" w:name="_Hlk168577196"/>
      <w:bookmarkEnd w:id="1458"/>
    </w:p>
    <w:p w14:paraId="12D47177" w14:textId="77777777" w:rsidR="00E1101E" w:rsidRDefault="00000000">
      <w:pPr>
        <w:spacing w:before="52" w:line="20" w:lineRule="exact"/>
        <w:rPr>
          <w:del w:id="1708" w:author="Stuart McLarnon (NESO)" w:date="2024-11-19T13:05:00Z"/>
        </w:rPr>
      </w:pPr>
      <w:del w:id="1709" w:author="Stuart McLarnon (NESO)" w:date="2024-11-19T13:05:00Z">
        <w:r>
          <w:pict w14:anchorId="67DD0A8A">
            <v:shape id="_x0000_s2224" type="#_x0000_t202" style="position:absolute;margin-left:377.05pt;margin-top:201.75pt;width:216.95pt;height:96.65pt;z-index:-251449344;mso-wrap-distance-left:0;mso-wrap-distance-right:0;mso-position-horizontal-relative:page;mso-position-vertical-relative:page" filled="f" stroked="f">
              <v:textbox style="mso-next-textbox:#_x0000_s2224" inset="0,0,0,0">
                <w:txbxContent>
                  <w:p w14:paraId="2CC4AA14" w14:textId="77777777" w:rsidR="00E1101E" w:rsidRDefault="00000000">
                    <w:pPr>
                      <w:spacing w:before="91" w:after="1606" w:line="229" w:lineRule="exact"/>
                      <w:ind w:left="1008"/>
                      <w:textAlignment w:val="baseline"/>
                      <w:rPr>
                        <w:del w:id="1710" w:author="Stuart McLarnon (NESO)" w:date="2024-11-19T13:05:00Z"/>
                        <w:rFonts w:ascii="Arial" w:eastAsia="Arial" w:hAnsi="Arial"/>
                        <w:color w:val="626361"/>
                        <w:spacing w:val="31"/>
                        <w:sz w:val="20"/>
                      </w:rPr>
                    </w:pPr>
                    <w:del w:id="1711" w:author="Stuart McLarnon (NESO)" w:date="2024-11-19T13:05:00Z">
                      <w:r>
                        <w:rPr>
                          <w:rFonts w:ascii="Arial" w:eastAsia="Arial" w:hAnsi="Arial"/>
                          <w:color w:val="626361"/>
                          <w:spacing w:val="31"/>
                          <w:sz w:val="20"/>
                          <w:lang w:val="en-US"/>
                        </w:rPr>
                        <w:delText>All</w:delText>
                      </w:r>
                    </w:del>
                  </w:p>
                </w:txbxContent>
              </v:textbox>
              <w10:wrap type="square" anchorx="page" anchory="page"/>
            </v:shape>
          </w:pict>
        </w:r>
        <w:r>
          <w:pict w14:anchorId="25EA42DA">
            <v:line id="_x0000_s2222" style="position:absolute;z-index:251865088;mso-position-horizontal-relative:page;mso-position-vertical-relative:page" from="53.3pt,201.1pt" to="493.5pt,201.1pt" strokecolor="#d9d9d9" strokeweight="1.2pt">
              <w10:wrap anchorx="page" anchory="page"/>
            </v:line>
          </w:pict>
        </w:r>
        <w:r>
          <w:pict w14:anchorId="27135C32">
            <v:line id="_x0000_s2223" style="position:absolute;z-index:251866112;mso-position-horizontal-relative:page;mso-position-vertical-relative:page" from="377.05pt,280.1pt" to="493.5pt,280.1pt" strokecolor="#ffbe21" strokeweight=".7pt">
              <w10:wrap anchorx="page" anchory="page"/>
            </v:line>
          </w:pict>
        </w:r>
      </w:del>
    </w:p>
    <w:tbl>
      <w:tblPr>
        <w:tblW w:w="0" w:type="auto"/>
        <w:tblInd w:w="1080" w:type="dxa"/>
        <w:tblLayout w:type="fixed"/>
        <w:tblCellMar>
          <w:left w:w="0" w:type="dxa"/>
          <w:right w:w="0" w:type="dxa"/>
        </w:tblCellMar>
        <w:tblLook w:val="04A0" w:firstRow="1" w:lastRow="0" w:firstColumn="1" w:lastColumn="0" w:noHBand="0" w:noVBand="1"/>
      </w:tblPr>
      <w:tblGrid>
        <w:gridCol w:w="1233"/>
        <w:gridCol w:w="610"/>
        <w:gridCol w:w="475"/>
        <w:gridCol w:w="437"/>
        <w:gridCol w:w="3706"/>
      </w:tblGrid>
      <w:tr w:rsidR="00E1101E" w14:paraId="12F6D4EF" w14:textId="77777777">
        <w:trPr>
          <w:trHeight w:hRule="exact" w:val="297"/>
          <w:del w:id="1712" w:author="Stuart McLarnon (NESO)" w:date="2024-11-19T13:05:00Z"/>
        </w:trPr>
        <w:tc>
          <w:tcPr>
            <w:tcW w:w="1233" w:type="dxa"/>
            <w:tcBorders>
              <w:top w:val="none" w:sz="0" w:space="0" w:color="000000"/>
              <w:left w:val="none" w:sz="0" w:space="0" w:color="000000"/>
              <w:bottom w:val="none" w:sz="0" w:space="0" w:color="000000"/>
              <w:right w:val="none" w:sz="0" w:space="0" w:color="000000"/>
            </w:tcBorders>
            <w:vAlign w:val="center"/>
          </w:tcPr>
          <w:p w14:paraId="7B11A4FD" w14:textId="77777777" w:rsidR="00E1101E" w:rsidRDefault="00000000">
            <w:pPr>
              <w:spacing w:before="45" w:after="22" w:line="229" w:lineRule="exact"/>
              <w:ind w:right="206"/>
              <w:jc w:val="right"/>
              <w:textAlignment w:val="baseline"/>
              <w:rPr>
                <w:del w:id="1713" w:author="Stuart McLarnon (NESO)" w:date="2024-11-19T13:05:00Z"/>
                <w:rFonts w:ascii="Arial" w:eastAsia="Arial" w:hAnsi="Arial"/>
                <w:color w:val="626361"/>
                <w:sz w:val="20"/>
              </w:rPr>
            </w:pPr>
            <w:del w:id="1714" w:author="Stuart McLarnon (NESO)" w:date="2024-11-19T13:05:00Z">
              <w:r>
                <w:rPr>
                  <w:rFonts w:ascii="Arial" w:eastAsia="Arial" w:hAnsi="Arial"/>
                  <w:color w:val="626361"/>
                  <w:sz w:val="20"/>
                  <w:lang w:val="en-US"/>
                </w:rPr>
                <w:delText>Terminator</w:delText>
              </w:r>
            </w:del>
          </w:p>
        </w:tc>
        <w:tc>
          <w:tcPr>
            <w:tcW w:w="610" w:type="dxa"/>
            <w:tcBorders>
              <w:top w:val="none" w:sz="0" w:space="0" w:color="000000"/>
              <w:left w:val="none" w:sz="0" w:space="0" w:color="000000"/>
              <w:bottom w:val="none" w:sz="0" w:space="0" w:color="000000"/>
              <w:right w:val="none" w:sz="0" w:space="0" w:color="000000"/>
            </w:tcBorders>
            <w:vAlign w:val="center"/>
          </w:tcPr>
          <w:p w14:paraId="6EF3780A" w14:textId="77777777" w:rsidR="00E1101E" w:rsidRDefault="00000000">
            <w:pPr>
              <w:spacing w:before="45" w:after="22" w:line="229" w:lineRule="exact"/>
              <w:ind w:right="19"/>
              <w:jc w:val="right"/>
              <w:textAlignment w:val="baseline"/>
              <w:rPr>
                <w:del w:id="1715" w:author="Stuart McLarnon (NESO)" w:date="2024-11-19T13:05:00Z"/>
                <w:rFonts w:ascii="Arial" w:eastAsia="Arial" w:hAnsi="Arial"/>
                <w:color w:val="626361"/>
                <w:sz w:val="20"/>
              </w:rPr>
            </w:pPr>
            <w:del w:id="1716" w:author="Stuart McLarnon (NESO)" w:date="2024-11-19T13:05:00Z">
              <w:r>
                <w:rPr>
                  <w:rFonts w:ascii="Arial" w:eastAsia="Arial" w:hAnsi="Arial"/>
                  <w:color w:val="626361"/>
                  <w:sz w:val="20"/>
                  <w:lang w:val="en-US"/>
                </w:rPr>
                <w:delText>39,</w:delText>
              </w:r>
            </w:del>
          </w:p>
        </w:tc>
        <w:tc>
          <w:tcPr>
            <w:tcW w:w="475" w:type="dxa"/>
            <w:tcBorders>
              <w:top w:val="none" w:sz="0" w:space="0" w:color="000000"/>
              <w:left w:val="none" w:sz="0" w:space="0" w:color="000000"/>
              <w:bottom w:val="none" w:sz="0" w:space="0" w:color="000000"/>
              <w:right w:val="none" w:sz="0" w:space="0" w:color="000000"/>
            </w:tcBorders>
            <w:vAlign w:val="center"/>
          </w:tcPr>
          <w:p w14:paraId="0D511AD6" w14:textId="77777777" w:rsidR="00E1101E" w:rsidRDefault="00000000">
            <w:pPr>
              <w:spacing w:before="45" w:after="22" w:line="229" w:lineRule="exact"/>
              <w:ind w:left="24"/>
              <w:textAlignment w:val="baseline"/>
              <w:rPr>
                <w:del w:id="1717" w:author="Stuart McLarnon (NESO)" w:date="2024-11-19T13:05:00Z"/>
                <w:rFonts w:ascii="Arial" w:eastAsia="Arial" w:hAnsi="Arial"/>
                <w:color w:val="626361"/>
                <w:sz w:val="20"/>
              </w:rPr>
            </w:pPr>
            <w:del w:id="1718" w:author="Stuart McLarnon (NESO)" w:date="2024-11-19T13:05:00Z">
              <w:r>
                <w:rPr>
                  <w:rFonts w:ascii="Arial" w:eastAsia="Arial" w:hAnsi="Arial"/>
                  <w:color w:val="626361"/>
                  <w:sz w:val="20"/>
                  <w:lang w:val="en-US"/>
                </w:rPr>
                <w:delText>44,</w:delText>
              </w:r>
            </w:del>
          </w:p>
        </w:tc>
        <w:tc>
          <w:tcPr>
            <w:tcW w:w="437" w:type="dxa"/>
            <w:tcBorders>
              <w:top w:val="none" w:sz="0" w:space="0" w:color="000000"/>
              <w:left w:val="none" w:sz="0" w:space="0" w:color="000000"/>
              <w:bottom w:val="none" w:sz="0" w:space="0" w:color="000000"/>
              <w:right w:val="none" w:sz="0" w:space="0" w:color="000000"/>
            </w:tcBorders>
            <w:vAlign w:val="center"/>
          </w:tcPr>
          <w:p w14:paraId="7B7F3950" w14:textId="77777777" w:rsidR="00E1101E" w:rsidRDefault="00000000">
            <w:pPr>
              <w:spacing w:before="45" w:after="22" w:line="229" w:lineRule="exact"/>
              <w:ind w:right="302"/>
              <w:jc w:val="right"/>
              <w:textAlignment w:val="baseline"/>
              <w:rPr>
                <w:del w:id="1719" w:author="Stuart McLarnon (NESO)" w:date="2024-11-19T13:05:00Z"/>
                <w:rFonts w:ascii="Arial" w:eastAsia="Arial" w:hAnsi="Arial"/>
                <w:color w:val="626361"/>
                <w:sz w:val="20"/>
              </w:rPr>
            </w:pPr>
            <w:del w:id="1720" w:author="Stuart McLarnon (NESO)" w:date="2024-11-19T13:05:00Z">
              <w:r>
                <w:rPr>
                  <w:rFonts w:ascii="Arial" w:eastAsia="Arial" w:hAnsi="Arial"/>
                  <w:color w:val="626361"/>
                  <w:sz w:val="20"/>
                  <w:lang w:val="en-US"/>
                </w:rPr>
                <w:delText>1</w:delText>
              </w:r>
            </w:del>
          </w:p>
        </w:tc>
        <w:tc>
          <w:tcPr>
            <w:tcW w:w="3706" w:type="dxa"/>
            <w:tcBorders>
              <w:top w:val="none" w:sz="0" w:space="0" w:color="000000"/>
              <w:left w:val="none" w:sz="0" w:space="0" w:color="000000"/>
              <w:bottom w:val="none" w:sz="0" w:space="0" w:color="000000"/>
              <w:right w:val="none" w:sz="0" w:space="0" w:color="000000"/>
            </w:tcBorders>
            <w:vAlign w:val="center"/>
          </w:tcPr>
          <w:p w14:paraId="5AC6AD65" w14:textId="77777777" w:rsidR="00E1101E" w:rsidRDefault="00000000">
            <w:pPr>
              <w:spacing w:before="45" w:after="22" w:line="229" w:lineRule="exact"/>
              <w:ind w:right="922"/>
              <w:jc w:val="right"/>
              <w:textAlignment w:val="baseline"/>
              <w:rPr>
                <w:del w:id="1721" w:author="Stuart McLarnon (NESO)" w:date="2024-11-19T13:05:00Z"/>
                <w:rFonts w:ascii="Arial" w:eastAsia="Arial" w:hAnsi="Arial"/>
                <w:color w:val="626361"/>
                <w:sz w:val="20"/>
              </w:rPr>
            </w:pPr>
            <w:del w:id="1722" w:author="Stuart McLarnon (NESO)" w:date="2024-11-19T13:05:00Z">
              <w:r>
                <w:rPr>
                  <w:rFonts w:ascii="Arial" w:eastAsia="Arial" w:hAnsi="Arial"/>
                  <w:color w:val="626361"/>
                  <w:sz w:val="20"/>
                  <w:lang w:val="en-US"/>
                </w:rPr>
                <w:delText>Part terminator character "^"</w:delText>
              </w:r>
            </w:del>
          </w:p>
        </w:tc>
      </w:tr>
      <w:tr w:rsidR="00E1101E" w14:paraId="0A6E6172" w14:textId="77777777">
        <w:trPr>
          <w:trHeight w:hRule="exact" w:val="293"/>
          <w:del w:id="1723" w:author="Stuart McLarnon (NESO)" w:date="2024-11-19T13:05:00Z"/>
        </w:trPr>
        <w:tc>
          <w:tcPr>
            <w:tcW w:w="1233" w:type="dxa"/>
            <w:tcBorders>
              <w:top w:val="none" w:sz="0" w:space="0" w:color="000000"/>
              <w:left w:val="none" w:sz="0" w:space="0" w:color="000000"/>
              <w:bottom w:val="none" w:sz="0" w:space="0" w:color="000000"/>
              <w:right w:val="none" w:sz="0" w:space="0" w:color="000000"/>
            </w:tcBorders>
          </w:tcPr>
          <w:p w14:paraId="2253951D" w14:textId="77777777" w:rsidR="00E1101E" w:rsidRDefault="00E1101E">
            <w:pPr>
              <w:textAlignment w:val="baseline"/>
              <w:rPr>
                <w:del w:id="1724" w:author="Stuart McLarnon (NESO)" w:date="2024-11-19T13:05:00Z"/>
                <w:rFonts w:ascii="Arial" w:eastAsia="Arial" w:hAnsi="Arial"/>
                <w:color w:val="000000"/>
                <w:sz w:val="24"/>
              </w:rPr>
            </w:pPr>
          </w:p>
        </w:tc>
        <w:tc>
          <w:tcPr>
            <w:tcW w:w="610" w:type="dxa"/>
            <w:tcBorders>
              <w:top w:val="none" w:sz="0" w:space="0" w:color="000000"/>
              <w:left w:val="none" w:sz="0" w:space="0" w:color="000000"/>
              <w:bottom w:val="none" w:sz="0" w:space="0" w:color="000000"/>
              <w:right w:val="none" w:sz="0" w:space="0" w:color="000000"/>
            </w:tcBorders>
            <w:vAlign w:val="center"/>
          </w:tcPr>
          <w:p w14:paraId="7B8C4D87" w14:textId="77777777" w:rsidR="00E1101E" w:rsidRDefault="00000000">
            <w:pPr>
              <w:spacing w:before="40" w:after="18" w:line="229" w:lineRule="exact"/>
              <w:ind w:right="19"/>
              <w:jc w:val="right"/>
              <w:textAlignment w:val="baseline"/>
              <w:rPr>
                <w:del w:id="1725" w:author="Stuart McLarnon (NESO)" w:date="2024-11-19T13:05:00Z"/>
                <w:rFonts w:ascii="Arial" w:eastAsia="Arial" w:hAnsi="Arial"/>
                <w:color w:val="626361"/>
                <w:sz w:val="20"/>
              </w:rPr>
            </w:pPr>
            <w:del w:id="1726" w:author="Stuart McLarnon (NESO)" w:date="2024-11-19T13:05:00Z">
              <w:r>
                <w:rPr>
                  <w:rFonts w:ascii="Arial" w:eastAsia="Arial" w:hAnsi="Arial"/>
                  <w:color w:val="626361"/>
                  <w:sz w:val="20"/>
                  <w:lang w:val="en-US"/>
                </w:rPr>
                <w:delText>106,</w:delText>
              </w:r>
            </w:del>
          </w:p>
        </w:tc>
        <w:tc>
          <w:tcPr>
            <w:tcW w:w="475" w:type="dxa"/>
            <w:tcBorders>
              <w:top w:val="none" w:sz="0" w:space="0" w:color="000000"/>
              <w:left w:val="none" w:sz="0" w:space="0" w:color="000000"/>
              <w:bottom w:val="none" w:sz="0" w:space="0" w:color="000000"/>
              <w:right w:val="none" w:sz="0" w:space="0" w:color="000000"/>
            </w:tcBorders>
            <w:vAlign w:val="center"/>
          </w:tcPr>
          <w:p w14:paraId="508725A2" w14:textId="77777777" w:rsidR="00E1101E" w:rsidRDefault="00000000">
            <w:pPr>
              <w:spacing w:before="40" w:after="18" w:line="229" w:lineRule="exact"/>
              <w:ind w:left="24"/>
              <w:textAlignment w:val="baseline"/>
              <w:rPr>
                <w:del w:id="1727" w:author="Stuart McLarnon (NESO)" w:date="2024-11-19T13:05:00Z"/>
                <w:rFonts w:ascii="Arial" w:eastAsia="Arial" w:hAnsi="Arial"/>
                <w:color w:val="626361"/>
                <w:sz w:val="20"/>
              </w:rPr>
            </w:pPr>
            <w:del w:id="1728" w:author="Stuart McLarnon (NESO)" w:date="2024-11-19T13:05:00Z">
              <w:r>
                <w:rPr>
                  <w:rFonts w:ascii="Arial" w:eastAsia="Arial" w:hAnsi="Arial"/>
                  <w:color w:val="626361"/>
                  <w:sz w:val="20"/>
                  <w:lang w:val="en-US"/>
                </w:rPr>
                <w:delText>111,</w:delText>
              </w:r>
            </w:del>
          </w:p>
        </w:tc>
        <w:tc>
          <w:tcPr>
            <w:tcW w:w="437" w:type="dxa"/>
            <w:tcBorders>
              <w:top w:val="none" w:sz="0" w:space="0" w:color="000000"/>
              <w:left w:val="none" w:sz="0" w:space="0" w:color="000000"/>
              <w:bottom w:val="none" w:sz="0" w:space="0" w:color="000000"/>
              <w:right w:val="none" w:sz="0" w:space="0" w:color="000000"/>
            </w:tcBorders>
          </w:tcPr>
          <w:p w14:paraId="6BBB9FC6" w14:textId="77777777" w:rsidR="00E1101E" w:rsidRDefault="00E1101E">
            <w:pPr>
              <w:textAlignment w:val="baseline"/>
              <w:rPr>
                <w:del w:id="1729" w:author="Stuart McLarnon (NESO)" w:date="2024-11-19T13:05:00Z"/>
                <w:rFonts w:ascii="Arial" w:eastAsia="Arial" w:hAnsi="Arial"/>
                <w:color w:val="000000"/>
                <w:sz w:val="24"/>
              </w:rPr>
            </w:pPr>
          </w:p>
        </w:tc>
        <w:tc>
          <w:tcPr>
            <w:tcW w:w="3706" w:type="dxa"/>
            <w:tcBorders>
              <w:top w:val="none" w:sz="0" w:space="0" w:color="000000"/>
              <w:left w:val="none" w:sz="0" w:space="0" w:color="000000"/>
              <w:bottom w:val="none" w:sz="0" w:space="0" w:color="000000"/>
              <w:right w:val="none" w:sz="0" w:space="0" w:color="000000"/>
            </w:tcBorders>
          </w:tcPr>
          <w:p w14:paraId="17ED6CAA" w14:textId="77777777" w:rsidR="00E1101E" w:rsidRDefault="00E1101E">
            <w:pPr>
              <w:textAlignment w:val="baseline"/>
              <w:rPr>
                <w:del w:id="1730" w:author="Stuart McLarnon (NESO)" w:date="2024-11-19T13:05:00Z"/>
                <w:rFonts w:ascii="Arial" w:eastAsia="Arial" w:hAnsi="Arial"/>
                <w:color w:val="000000"/>
                <w:sz w:val="24"/>
              </w:rPr>
            </w:pPr>
          </w:p>
        </w:tc>
      </w:tr>
      <w:tr w:rsidR="00E1101E" w14:paraId="61DA160B" w14:textId="77777777">
        <w:trPr>
          <w:trHeight w:hRule="exact" w:val="288"/>
          <w:del w:id="1731" w:author="Stuart McLarnon (NESO)" w:date="2024-11-19T13:05:00Z"/>
        </w:trPr>
        <w:tc>
          <w:tcPr>
            <w:tcW w:w="1233" w:type="dxa"/>
            <w:tcBorders>
              <w:top w:val="none" w:sz="0" w:space="0" w:color="000000"/>
              <w:left w:val="none" w:sz="0" w:space="0" w:color="000000"/>
              <w:bottom w:val="none" w:sz="0" w:space="0" w:color="000000"/>
              <w:right w:val="none" w:sz="0" w:space="0" w:color="000000"/>
            </w:tcBorders>
          </w:tcPr>
          <w:p w14:paraId="479D01EB" w14:textId="77777777" w:rsidR="00E1101E" w:rsidRDefault="00E1101E">
            <w:pPr>
              <w:textAlignment w:val="baseline"/>
              <w:rPr>
                <w:del w:id="1732" w:author="Stuart McLarnon (NESO)" w:date="2024-11-19T13:05:00Z"/>
                <w:rFonts w:ascii="Arial" w:eastAsia="Arial" w:hAnsi="Arial"/>
                <w:color w:val="000000"/>
                <w:sz w:val="24"/>
              </w:rPr>
            </w:pPr>
          </w:p>
        </w:tc>
        <w:tc>
          <w:tcPr>
            <w:tcW w:w="610" w:type="dxa"/>
            <w:tcBorders>
              <w:top w:val="none" w:sz="0" w:space="0" w:color="000000"/>
              <w:left w:val="none" w:sz="0" w:space="0" w:color="000000"/>
              <w:bottom w:val="none" w:sz="0" w:space="0" w:color="000000"/>
              <w:right w:val="none" w:sz="0" w:space="0" w:color="000000"/>
            </w:tcBorders>
            <w:vAlign w:val="center"/>
          </w:tcPr>
          <w:p w14:paraId="6D5F745A" w14:textId="77777777" w:rsidR="00E1101E" w:rsidRDefault="00000000">
            <w:pPr>
              <w:spacing w:before="35" w:after="18" w:line="229" w:lineRule="exact"/>
              <w:ind w:right="19"/>
              <w:jc w:val="right"/>
              <w:textAlignment w:val="baseline"/>
              <w:rPr>
                <w:del w:id="1733" w:author="Stuart McLarnon (NESO)" w:date="2024-11-19T13:05:00Z"/>
                <w:rFonts w:ascii="Arial" w:eastAsia="Arial" w:hAnsi="Arial"/>
                <w:color w:val="626361"/>
                <w:sz w:val="20"/>
              </w:rPr>
            </w:pPr>
            <w:del w:id="1734" w:author="Stuart McLarnon (NESO)" w:date="2024-11-19T13:05:00Z">
              <w:r>
                <w:rPr>
                  <w:rFonts w:ascii="Arial" w:eastAsia="Arial" w:hAnsi="Arial"/>
                  <w:color w:val="626361"/>
                  <w:sz w:val="20"/>
                  <w:lang w:val="en-US"/>
                </w:rPr>
                <w:delText>130,</w:delText>
              </w:r>
            </w:del>
          </w:p>
        </w:tc>
        <w:tc>
          <w:tcPr>
            <w:tcW w:w="475" w:type="dxa"/>
            <w:tcBorders>
              <w:top w:val="none" w:sz="0" w:space="0" w:color="000000"/>
              <w:left w:val="none" w:sz="0" w:space="0" w:color="000000"/>
              <w:bottom w:val="none" w:sz="0" w:space="0" w:color="000000"/>
              <w:right w:val="none" w:sz="0" w:space="0" w:color="000000"/>
            </w:tcBorders>
            <w:vAlign w:val="center"/>
          </w:tcPr>
          <w:p w14:paraId="01FF94B0" w14:textId="77777777" w:rsidR="00E1101E" w:rsidRDefault="00000000">
            <w:pPr>
              <w:spacing w:before="35" w:after="18" w:line="229" w:lineRule="exact"/>
              <w:ind w:left="24"/>
              <w:textAlignment w:val="baseline"/>
              <w:rPr>
                <w:del w:id="1735" w:author="Stuart McLarnon (NESO)" w:date="2024-11-19T13:05:00Z"/>
                <w:rFonts w:ascii="Arial" w:eastAsia="Arial" w:hAnsi="Arial"/>
                <w:color w:val="626361"/>
                <w:sz w:val="20"/>
              </w:rPr>
            </w:pPr>
            <w:del w:id="1736" w:author="Stuart McLarnon (NESO)" w:date="2024-11-19T13:05:00Z">
              <w:r>
                <w:rPr>
                  <w:rFonts w:ascii="Arial" w:eastAsia="Arial" w:hAnsi="Arial"/>
                  <w:color w:val="626361"/>
                  <w:sz w:val="20"/>
                  <w:lang w:val="en-US"/>
                </w:rPr>
                <w:delText>135,</w:delText>
              </w:r>
            </w:del>
          </w:p>
        </w:tc>
        <w:tc>
          <w:tcPr>
            <w:tcW w:w="437" w:type="dxa"/>
            <w:tcBorders>
              <w:top w:val="none" w:sz="0" w:space="0" w:color="000000"/>
              <w:left w:val="none" w:sz="0" w:space="0" w:color="000000"/>
              <w:bottom w:val="none" w:sz="0" w:space="0" w:color="000000"/>
              <w:right w:val="none" w:sz="0" w:space="0" w:color="000000"/>
            </w:tcBorders>
          </w:tcPr>
          <w:p w14:paraId="44F7DE4F" w14:textId="77777777" w:rsidR="00E1101E" w:rsidRDefault="00E1101E">
            <w:pPr>
              <w:textAlignment w:val="baseline"/>
              <w:rPr>
                <w:del w:id="1737" w:author="Stuart McLarnon (NESO)" w:date="2024-11-19T13:05:00Z"/>
                <w:rFonts w:ascii="Arial" w:eastAsia="Arial" w:hAnsi="Arial"/>
                <w:color w:val="000000"/>
                <w:sz w:val="24"/>
              </w:rPr>
            </w:pPr>
          </w:p>
        </w:tc>
        <w:tc>
          <w:tcPr>
            <w:tcW w:w="3706" w:type="dxa"/>
            <w:tcBorders>
              <w:top w:val="none" w:sz="0" w:space="0" w:color="000000"/>
              <w:left w:val="none" w:sz="0" w:space="0" w:color="000000"/>
              <w:bottom w:val="none" w:sz="0" w:space="0" w:color="000000"/>
              <w:right w:val="none" w:sz="0" w:space="0" w:color="000000"/>
            </w:tcBorders>
          </w:tcPr>
          <w:p w14:paraId="74184348" w14:textId="77777777" w:rsidR="00E1101E" w:rsidRDefault="00E1101E">
            <w:pPr>
              <w:textAlignment w:val="baseline"/>
              <w:rPr>
                <w:del w:id="1738" w:author="Stuart McLarnon (NESO)" w:date="2024-11-19T13:05:00Z"/>
                <w:rFonts w:ascii="Arial" w:eastAsia="Arial" w:hAnsi="Arial"/>
                <w:color w:val="000000"/>
                <w:sz w:val="24"/>
              </w:rPr>
            </w:pPr>
          </w:p>
        </w:tc>
      </w:tr>
      <w:tr w:rsidR="00E1101E" w14:paraId="00C9B2E9" w14:textId="77777777">
        <w:trPr>
          <w:trHeight w:hRule="exact" w:val="293"/>
          <w:del w:id="1739" w:author="Stuart McLarnon (NESO)" w:date="2024-11-19T13:05:00Z"/>
        </w:trPr>
        <w:tc>
          <w:tcPr>
            <w:tcW w:w="1233" w:type="dxa"/>
            <w:tcBorders>
              <w:top w:val="none" w:sz="0" w:space="0" w:color="000000"/>
              <w:left w:val="none" w:sz="0" w:space="0" w:color="000000"/>
              <w:bottom w:val="none" w:sz="0" w:space="0" w:color="000000"/>
              <w:right w:val="none" w:sz="0" w:space="0" w:color="000000"/>
            </w:tcBorders>
          </w:tcPr>
          <w:p w14:paraId="068C8BA0" w14:textId="77777777" w:rsidR="00E1101E" w:rsidRDefault="00E1101E">
            <w:pPr>
              <w:textAlignment w:val="baseline"/>
              <w:rPr>
                <w:del w:id="1740" w:author="Stuart McLarnon (NESO)" w:date="2024-11-19T13:05:00Z"/>
                <w:rFonts w:ascii="Arial" w:eastAsia="Arial" w:hAnsi="Arial"/>
                <w:color w:val="000000"/>
                <w:sz w:val="24"/>
              </w:rPr>
            </w:pPr>
          </w:p>
        </w:tc>
        <w:tc>
          <w:tcPr>
            <w:tcW w:w="610" w:type="dxa"/>
            <w:tcBorders>
              <w:top w:val="none" w:sz="0" w:space="0" w:color="000000"/>
              <w:left w:val="none" w:sz="0" w:space="0" w:color="000000"/>
              <w:bottom w:val="none" w:sz="0" w:space="0" w:color="000000"/>
              <w:right w:val="none" w:sz="0" w:space="0" w:color="000000"/>
            </w:tcBorders>
            <w:vAlign w:val="center"/>
          </w:tcPr>
          <w:p w14:paraId="58D5349E" w14:textId="77777777" w:rsidR="00E1101E" w:rsidRDefault="00000000">
            <w:pPr>
              <w:spacing w:before="40" w:after="13" w:line="229" w:lineRule="exact"/>
              <w:ind w:right="19"/>
              <w:jc w:val="right"/>
              <w:textAlignment w:val="baseline"/>
              <w:rPr>
                <w:del w:id="1741" w:author="Stuart McLarnon (NESO)" w:date="2024-11-19T13:05:00Z"/>
                <w:rFonts w:ascii="Arial" w:eastAsia="Arial" w:hAnsi="Arial"/>
                <w:color w:val="626361"/>
                <w:sz w:val="20"/>
              </w:rPr>
            </w:pPr>
            <w:del w:id="1742" w:author="Stuart McLarnon (NESO)" w:date="2024-11-19T13:05:00Z">
              <w:r>
                <w:rPr>
                  <w:rFonts w:ascii="Arial" w:eastAsia="Arial" w:hAnsi="Arial"/>
                  <w:color w:val="626361"/>
                  <w:sz w:val="20"/>
                  <w:lang w:val="en-US"/>
                </w:rPr>
                <w:delText>154,</w:delText>
              </w:r>
            </w:del>
          </w:p>
        </w:tc>
        <w:tc>
          <w:tcPr>
            <w:tcW w:w="475" w:type="dxa"/>
            <w:tcBorders>
              <w:top w:val="none" w:sz="0" w:space="0" w:color="000000"/>
              <w:left w:val="none" w:sz="0" w:space="0" w:color="000000"/>
              <w:bottom w:val="none" w:sz="0" w:space="0" w:color="000000"/>
              <w:right w:val="none" w:sz="0" w:space="0" w:color="000000"/>
            </w:tcBorders>
            <w:vAlign w:val="center"/>
          </w:tcPr>
          <w:p w14:paraId="065073C8" w14:textId="77777777" w:rsidR="00E1101E" w:rsidRDefault="00000000">
            <w:pPr>
              <w:spacing w:before="40" w:after="13" w:line="229" w:lineRule="exact"/>
              <w:ind w:left="24"/>
              <w:textAlignment w:val="baseline"/>
              <w:rPr>
                <w:del w:id="1743" w:author="Stuart McLarnon (NESO)" w:date="2024-11-19T13:05:00Z"/>
                <w:rFonts w:ascii="Arial" w:eastAsia="Arial" w:hAnsi="Arial"/>
                <w:color w:val="626361"/>
                <w:sz w:val="20"/>
              </w:rPr>
            </w:pPr>
            <w:del w:id="1744" w:author="Stuart McLarnon (NESO)" w:date="2024-11-19T13:05:00Z">
              <w:r>
                <w:rPr>
                  <w:rFonts w:ascii="Arial" w:eastAsia="Arial" w:hAnsi="Arial"/>
                  <w:color w:val="626361"/>
                  <w:sz w:val="20"/>
                  <w:lang w:val="en-US"/>
                </w:rPr>
                <w:delText>159</w:delText>
              </w:r>
            </w:del>
          </w:p>
        </w:tc>
        <w:tc>
          <w:tcPr>
            <w:tcW w:w="437" w:type="dxa"/>
            <w:tcBorders>
              <w:top w:val="none" w:sz="0" w:space="0" w:color="000000"/>
              <w:left w:val="none" w:sz="0" w:space="0" w:color="000000"/>
              <w:bottom w:val="none" w:sz="0" w:space="0" w:color="000000"/>
              <w:right w:val="none" w:sz="0" w:space="0" w:color="000000"/>
            </w:tcBorders>
          </w:tcPr>
          <w:p w14:paraId="57768616" w14:textId="77777777" w:rsidR="00E1101E" w:rsidRDefault="00E1101E">
            <w:pPr>
              <w:textAlignment w:val="baseline"/>
              <w:rPr>
                <w:del w:id="1745" w:author="Stuart McLarnon (NESO)" w:date="2024-11-19T13:05:00Z"/>
                <w:rFonts w:ascii="Arial" w:eastAsia="Arial" w:hAnsi="Arial"/>
                <w:color w:val="000000"/>
                <w:sz w:val="24"/>
              </w:rPr>
            </w:pPr>
          </w:p>
        </w:tc>
        <w:tc>
          <w:tcPr>
            <w:tcW w:w="3706" w:type="dxa"/>
            <w:tcBorders>
              <w:top w:val="none" w:sz="0" w:space="0" w:color="000000"/>
              <w:left w:val="none" w:sz="0" w:space="0" w:color="000000"/>
              <w:bottom w:val="none" w:sz="0" w:space="0" w:color="000000"/>
              <w:right w:val="none" w:sz="0" w:space="0" w:color="000000"/>
            </w:tcBorders>
          </w:tcPr>
          <w:p w14:paraId="7902F04D" w14:textId="77777777" w:rsidR="00E1101E" w:rsidRDefault="00E1101E">
            <w:pPr>
              <w:textAlignment w:val="baseline"/>
              <w:rPr>
                <w:del w:id="1746" w:author="Stuart McLarnon (NESO)" w:date="2024-11-19T13:05:00Z"/>
                <w:rFonts w:ascii="Arial" w:eastAsia="Arial" w:hAnsi="Arial"/>
                <w:color w:val="000000"/>
                <w:sz w:val="24"/>
              </w:rPr>
            </w:pPr>
          </w:p>
        </w:tc>
      </w:tr>
      <w:tr w:rsidR="00E1101E" w14:paraId="22B76C7F" w14:textId="77777777">
        <w:trPr>
          <w:trHeight w:hRule="exact" w:val="350"/>
          <w:del w:id="1747" w:author="Stuart McLarnon (NESO)" w:date="2024-11-19T13:05:00Z"/>
        </w:trPr>
        <w:tc>
          <w:tcPr>
            <w:tcW w:w="1233" w:type="dxa"/>
            <w:tcBorders>
              <w:top w:val="none" w:sz="0" w:space="0" w:color="000000"/>
              <w:left w:val="none" w:sz="0" w:space="0" w:color="000000"/>
              <w:bottom w:val="single" w:sz="4" w:space="0" w:color="000000"/>
              <w:right w:val="none" w:sz="0" w:space="0" w:color="000000"/>
            </w:tcBorders>
          </w:tcPr>
          <w:p w14:paraId="54E14EB7" w14:textId="77777777" w:rsidR="00E1101E" w:rsidRDefault="00E1101E">
            <w:pPr>
              <w:textAlignment w:val="baseline"/>
              <w:rPr>
                <w:del w:id="1748" w:author="Stuart McLarnon (NESO)" w:date="2024-11-19T13:05:00Z"/>
                <w:rFonts w:ascii="Arial" w:eastAsia="Arial" w:hAnsi="Arial"/>
                <w:color w:val="000000"/>
                <w:sz w:val="24"/>
              </w:rPr>
            </w:pPr>
          </w:p>
        </w:tc>
        <w:tc>
          <w:tcPr>
            <w:tcW w:w="610" w:type="dxa"/>
            <w:tcBorders>
              <w:top w:val="none" w:sz="0" w:space="0" w:color="000000"/>
              <w:left w:val="none" w:sz="0" w:space="0" w:color="000000"/>
              <w:bottom w:val="single" w:sz="4" w:space="0" w:color="000000"/>
              <w:right w:val="none" w:sz="0" w:space="0" w:color="000000"/>
            </w:tcBorders>
            <w:vAlign w:val="center"/>
          </w:tcPr>
          <w:p w14:paraId="6295938D" w14:textId="77777777" w:rsidR="00E1101E" w:rsidRDefault="00000000">
            <w:pPr>
              <w:spacing w:before="35" w:after="85" w:line="229" w:lineRule="exact"/>
              <w:ind w:right="19"/>
              <w:jc w:val="right"/>
              <w:textAlignment w:val="baseline"/>
              <w:rPr>
                <w:del w:id="1749" w:author="Stuart McLarnon (NESO)" w:date="2024-11-19T13:05:00Z"/>
                <w:rFonts w:ascii="Arial" w:eastAsia="Arial" w:hAnsi="Arial"/>
                <w:color w:val="626361"/>
                <w:sz w:val="20"/>
              </w:rPr>
            </w:pPr>
            <w:del w:id="1750" w:author="Stuart McLarnon (NESO)" w:date="2024-11-19T13:05:00Z">
              <w:r>
                <w:rPr>
                  <w:rFonts w:ascii="Arial" w:eastAsia="Arial" w:hAnsi="Arial"/>
                  <w:color w:val="626361"/>
                  <w:sz w:val="20"/>
                  <w:lang w:val="en-US"/>
                </w:rPr>
                <w:delText>178,</w:delText>
              </w:r>
            </w:del>
          </w:p>
        </w:tc>
        <w:tc>
          <w:tcPr>
            <w:tcW w:w="475" w:type="dxa"/>
            <w:tcBorders>
              <w:top w:val="none" w:sz="0" w:space="0" w:color="000000"/>
              <w:left w:val="none" w:sz="0" w:space="0" w:color="000000"/>
              <w:bottom w:val="single" w:sz="4" w:space="0" w:color="000000"/>
              <w:right w:val="none" w:sz="0" w:space="0" w:color="000000"/>
            </w:tcBorders>
            <w:vAlign w:val="center"/>
          </w:tcPr>
          <w:p w14:paraId="1F4A820F" w14:textId="77777777" w:rsidR="00E1101E" w:rsidRDefault="00000000">
            <w:pPr>
              <w:spacing w:before="35" w:after="85" w:line="229" w:lineRule="exact"/>
              <w:ind w:left="24"/>
              <w:textAlignment w:val="baseline"/>
              <w:rPr>
                <w:del w:id="1751" w:author="Stuart McLarnon (NESO)" w:date="2024-11-19T13:05:00Z"/>
                <w:rFonts w:ascii="Arial" w:eastAsia="Arial" w:hAnsi="Arial"/>
                <w:color w:val="626361"/>
                <w:sz w:val="20"/>
              </w:rPr>
            </w:pPr>
            <w:del w:id="1752" w:author="Stuart McLarnon (NESO)" w:date="2024-11-19T13:05:00Z">
              <w:r>
                <w:rPr>
                  <w:rFonts w:ascii="Arial" w:eastAsia="Arial" w:hAnsi="Arial"/>
                  <w:color w:val="626361"/>
                  <w:sz w:val="20"/>
                  <w:lang w:val="en-US"/>
                </w:rPr>
                <w:delText>183</w:delText>
              </w:r>
            </w:del>
          </w:p>
        </w:tc>
        <w:tc>
          <w:tcPr>
            <w:tcW w:w="437" w:type="dxa"/>
            <w:tcBorders>
              <w:top w:val="none" w:sz="0" w:space="0" w:color="000000"/>
              <w:left w:val="none" w:sz="0" w:space="0" w:color="000000"/>
              <w:bottom w:val="single" w:sz="4" w:space="0" w:color="000000"/>
              <w:right w:val="none" w:sz="0" w:space="0" w:color="000000"/>
            </w:tcBorders>
          </w:tcPr>
          <w:p w14:paraId="086C3A44" w14:textId="77777777" w:rsidR="00E1101E" w:rsidRDefault="00E1101E">
            <w:pPr>
              <w:textAlignment w:val="baseline"/>
              <w:rPr>
                <w:del w:id="1753" w:author="Stuart McLarnon (NESO)" w:date="2024-11-19T13:05:00Z"/>
                <w:rFonts w:ascii="Arial" w:eastAsia="Arial" w:hAnsi="Arial"/>
                <w:color w:val="000000"/>
                <w:sz w:val="24"/>
              </w:rPr>
            </w:pPr>
          </w:p>
        </w:tc>
        <w:tc>
          <w:tcPr>
            <w:tcW w:w="3706" w:type="dxa"/>
            <w:tcBorders>
              <w:top w:val="none" w:sz="0" w:space="0" w:color="000000"/>
              <w:left w:val="none" w:sz="0" w:space="0" w:color="000000"/>
              <w:bottom w:val="single" w:sz="4" w:space="0" w:color="000000"/>
              <w:right w:val="none" w:sz="0" w:space="0" w:color="000000"/>
            </w:tcBorders>
          </w:tcPr>
          <w:p w14:paraId="3B03FAC0" w14:textId="77777777" w:rsidR="00E1101E" w:rsidRDefault="00E1101E">
            <w:pPr>
              <w:textAlignment w:val="baseline"/>
              <w:rPr>
                <w:del w:id="1754" w:author="Stuart McLarnon (NESO)" w:date="2024-11-19T13:05:00Z"/>
                <w:rFonts w:ascii="Arial" w:eastAsia="Arial" w:hAnsi="Arial"/>
                <w:color w:val="000000"/>
                <w:sz w:val="24"/>
              </w:rPr>
            </w:pPr>
          </w:p>
        </w:tc>
      </w:tr>
    </w:tbl>
    <w:p w14:paraId="71CA0852" w14:textId="77777777" w:rsidR="00E1101E" w:rsidRDefault="00E1101E">
      <w:pPr>
        <w:spacing w:after="346" w:line="20" w:lineRule="exact"/>
        <w:rPr>
          <w:del w:id="1755" w:author="Stuart McLarnon (NESO)" w:date="2024-11-19T13:05:00Z"/>
        </w:rPr>
      </w:pPr>
    </w:p>
    <w:p w14:paraId="5BF34B16" w14:textId="77777777" w:rsidR="00F97583" w:rsidRDefault="00F97583" w:rsidP="00186A2A">
      <w:pPr>
        <w:pStyle w:val="Heading3"/>
        <w:ind w:left="1560" w:right="1248"/>
      </w:pPr>
      <w:r>
        <w:t>2.6.3</w:t>
      </w:r>
      <w:r>
        <w:tab/>
        <w:t>Reason Code Instruction Messages</w:t>
      </w:r>
      <w:bookmarkEnd w:id="1706"/>
    </w:p>
    <w:bookmarkEnd w:id="1707"/>
    <w:p w14:paraId="1F946967" w14:textId="77777777" w:rsidR="00F97583" w:rsidRDefault="00F97583" w:rsidP="00186A2A">
      <w:pPr>
        <w:ind w:left="1560" w:right="1248"/>
      </w:pPr>
      <w:r>
        <w:t>The message Data Part for a reason code instruction message is a maximum of 71 characters. This instruction sets the current reason code for a BM Unit. It is used, for example, to instruct a BM Unit’s frequency response.</w:t>
      </w:r>
    </w:p>
    <w:p w14:paraId="1B9C692A" w14:textId="6EAE16DD" w:rsidR="00F97583" w:rsidRDefault="00F97583" w:rsidP="00186A2A">
      <w:pPr>
        <w:pStyle w:val="Caption"/>
        <w:keepNext/>
        <w:ind w:left="1560" w:right="1248"/>
      </w:pPr>
      <w:r>
        <w:t xml:space="preserve">Table </w:t>
      </w:r>
      <w:del w:id="1756" w:author="Stuart McLarnon (NESO)" w:date="2024-11-19T13:05:00Z">
        <w:r>
          <w:rPr>
            <w:rFonts w:ascii="Arial" w:eastAsia="Arial" w:hAnsi="Arial"/>
            <w:b/>
            <w:color w:val="717174"/>
            <w:lang w:val="en-US"/>
          </w:rPr>
          <w:delText xml:space="preserve">15 </w:delText>
        </w:r>
        <w:r>
          <w:rPr>
            <w:rFonts w:ascii="Arial" w:eastAsia="Arial" w:hAnsi="Arial"/>
            <w:color w:val="717174"/>
            <w:lang w:val="en-US"/>
          </w:rPr>
          <w:delText>-</w:delText>
        </w:r>
      </w:del>
      <w:ins w:id="1757" w:author="Stuart McLarnon (NESO)" w:date="2024-11-19T13:05:00Z">
        <w:r>
          <w:fldChar w:fldCharType="begin"/>
        </w:r>
        <w:r>
          <w:instrText xml:space="preserve"> SEQ Table \* ARABIC </w:instrText>
        </w:r>
        <w:r>
          <w:fldChar w:fldCharType="separate"/>
        </w:r>
        <w:r>
          <w:rPr>
            <w:noProof/>
          </w:rPr>
          <w:t>15</w:t>
        </w:r>
        <w:r>
          <w:rPr>
            <w:noProof/>
          </w:rPr>
          <w:fldChar w:fldCharType="end"/>
        </w:r>
        <w:r>
          <w:t>:</w:t>
        </w:r>
      </w:ins>
      <w:r>
        <w:t xml:space="preserve"> </w:t>
      </w:r>
      <w:r w:rsidRPr="006C2FBB">
        <w:t>Message Data Part for Change of Reason Code Instruction Messages</w:t>
      </w:r>
    </w:p>
    <w:p w14:paraId="4A172C3F" w14:textId="77777777" w:rsidR="00F97583" w:rsidRPr="00A57BDE" w:rsidRDefault="00000000" w:rsidP="004A4F1E">
      <w:pPr>
        <w:rPr>
          <w:del w:id="1758" w:author="Stuart McLarnon (NESO)" w:date="2024-11-19T13:05:00Z"/>
          <w:b/>
          <w:bCs/>
          <w:lang w:val="en-US"/>
        </w:rPr>
      </w:pPr>
      <w:bookmarkStart w:id="1759" w:name="_Hlk168577879"/>
      <w:del w:id="1760" w:author="Stuart McLarnon (NESO)" w:date="2024-11-19T13:05:00Z">
        <w:r>
          <w:rPr>
            <w:rFonts w:ascii="Times New Roman" w:eastAsia="PMingLiU" w:hAnsi="Times New Roman"/>
          </w:rPr>
          <w:pict w14:anchorId="27B01DD7">
            <v:shape id="_x0000_s2225" type="#_x0000_t202" style="position:absolute;margin-left:0;margin-top:398.25pt;width:594pt;height:251.5pt;z-index:-251447296;mso-wrap-distance-left:0;mso-wrap-distance-right:0;mso-position-horizontal-relative:page;mso-position-vertical-relative:page" filled="f" stroked="f">
              <v:textbox style="mso-next-textbox:#_x0000_s2225" inset="0,0,0,0">
                <w:txbxContent>
                  <w:p w14:paraId="763CA8C2" w14:textId="77777777" w:rsidR="00E1101E" w:rsidRDefault="00E1101E">
                    <w:pPr>
                      <w:rPr>
                        <w:del w:id="1761" w:author="Stuart McLarnon (NESO)" w:date="2024-11-19T13:05:00Z"/>
                      </w:rPr>
                    </w:pPr>
                  </w:p>
                </w:txbxContent>
              </v:textbox>
              <w10:wrap type="square" anchorx="page" anchory="page"/>
            </v:shape>
          </w:pict>
        </w:r>
        <w:r>
          <w:rPr>
            <w:rFonts w:ascii="Times New Roman" w:eastAsia="PMingLiU" w:hAnsi="Times New Roman"/>
          </w:rPr>
          <w:pict w14:anchorId="2A7576D5">
            <v:shape id="_x0000_s2226" type="#_x0000_t202" style="position:absolute;margin-left:53.05pt;margin-top:398.25pt;width:437.5pt;height:234.05pt;z-index:-251446272;mso-wrap-distance-left:0;mso-wrap-distance-right:0;mso-position-horizontal-relative:page;mso-position-vertical-relative:page" filled="f" stroked="f">
              <v:textbox style="mso-next-textbox:#_x0000_s2226" inset="0,0,0,0">
                <w:txbxContent>
                  <w:p w14:paraId="2E13D357" w14:textId="77777777" w:rsidR="00E1101E" w:rsidRDefault="00000000">
                    <w:pPr>
                      <w:textAlignment w:val="baseline"/>
                      <w:rPr>
                        <w:del w:id="1762" w:author="Stuart McLarnon (NESO)" w:date="2024-11-19T13:05:00Z"/>
                      </w:rPr>
                    </w:pPr>
                    <w:del w:id="1763" w:author="Stuart McLarnon (NESO)" w:date="2024-11-19T13:05:00Z">
                      <w:r>
                        <w:rPr>
                          <w:noProof/>
                        </w:rPr>
                        <w:drawing>
                          <wp:inline distT="0" distB="0" distL="0" distR="0" wp14:anchorId="03BDE092" wp14:editId="265CF74A">
                            <wp:extent cx="5556250" cy="2972435"/>
                            <wp:effectExtent l="0" t="0" r="0" b="0"/>
                            <wp:docPr id="110" name="Picture 110"/>
                            <wp:cNvGraphicFramePr/>
                            <a:graphic xmlns:a="http://schemas.openxmlformats.org/drawingml/2006/main">
                              <a:graphicData uri="http://schemas.openxmlformats.org/drawingml/2006/picture">
                                <pic:pic xmlns:pic="http://schemas.openxmlformats.org/drawingml/2006/picture">
                                  <pic:nvPicPr>
                                    <pic:cNvPr id="46" name="test1"/>
                                    <pic:cNvPicPr preferRelativeResize="0"/>
                                  </pic:nvPicPr>
                                  <pic:blipFill>
                                    <a:blip r:embed="rId18"/>
                                    <a:stretch>
                                      <a:fillRect/>
                                    </a:stretch>
                                  </pic:blipFill>
                                  <pic:spPr>
                                    <a:xfrm>
                                      <a:off x="0" y="0"/>
                                      <a:ext cx="5556250" cy="2972435"/>
                                    </a:xfrm>
                                    <a:prstGeom prst="rect">
                                      <a:avLst/>
                                    </a:prstGeom>
                                  </pic:spPr>
                                </pic:pic>
                              </a:graphicData>
                            </a:graphic>
                          </wp:inline>
                        </w:drawing>
                      </w:r>
                    </w:del>
                  </w:p>
                </w:txbxContent>
              </v:textbox>
              <w10:wrap type="square" anchorx="page" anchory="page"/>
            </v:shape>
          </w:pict>
        </w:r>
        <w:r>
          <w:rPr>
            <w:rFonts w:ascii="Times New Roman" w:eastAsia="PMingLiU" w:hAnsi="Times New Roman"/>
          </w:rPr>
          <w:pict w14:anchorId="775C85EB">
            <v:shape id="_x0000_s2227" type="#_x0000_t202" style="position:absolute;margin-left:404.95pt;margin-top:400.65pt;width:33.2pt;height:11.65pt;z-index:-251445248;mso-wrap-distance-left:0;mso-wrap-distance-right:0;mso-position-horizontal-relative:page;mso-position-vertical-relative:page" filled="f" stroked="f">
              <v:textbox style="mso-next-textbox:#_x0000_s2227" inset="0,0,0,0">
                <w:txbxContent>
                  <w:p w14:paraId="578798D7" w14:textId="77777777" w:rsidR="00E1101E" w:rsidRDefault="00000000">
                    <w:pPr>
                      <w:spacing w:before="3" w:line="220" w:lineRule="exact"/>
                      <w:textAlignment w:val="baseline"/>
                      <w:rPr>
                        <w:del w:id="1764" w:author="Stuart McLarnon (NESO)" w:date="2024-11-19T13:05:00Z"/>
                        <w:rFonts w:ascii="Arial" w:eastAsia="Arial" w:hAnsi="Arial"/>
                        <w:b/>
                        <w:color w:val="626361"/>
                        <w:spacing w:val="13"/>
                        <w:sz w:val="20"/>
                      </w:rPr>
                    </w:pPr>
                    <w:del w:id="1765" w:author="Stuart McLarnon (NESO)" w:date="2024-11-19T13:05:00Z">
                      <w:r>
                        <w:rPr>
                          <w:rFonts w:ascii="Arial" w:eastAsia="Arial" w:hAnsi="Arial"/>
                          <w:b/>
                          <w:color w:val="626361"/>
                          <w:spacing w:val="13"/>
                          <w:sz w:val="20"/>
                          <w:lang w:val="en-US"/>
                        </w:rPr>
                        <w:delText>Valid</w:delText>
                      </w:r>
                    </w:del>
                  </w:p>
                </w:txbxContent>
              </v:textbox>
              <w10:wrap type="square" anchorx="page" anchory="page"/>
            </v:shape>
          </w:pict>
        </w:r>
        <w:r>
          <w:rPr>
            <w:rFonts w:ascii="Times New Roman" w:eastAsia="PMingLiU" w:hAnsi="Times New Roman"/>
          </w:rPr>
          <w:pict w14:anchorId="338A7F95">
            <v:shape id="_x0000_s2228" type="#_x0000_t202" style="position:absolute;margin-left:451.55pt;margin-top:400.65pt;width:33.9pt;height:11.65pt;z-index:-251444224;mso-wrap-distance-left:0;mso-wrap-distance-right:0;mso-position-horizontal-relative:page;mso-position-vertical-relative:page" filled="f" stroked="f">
              <v:textbox style="mso-next-textbox:#_x0000_s2228" inset="0,0,0,0">
                <w:txbxContent>
                  <w:p w14:paraId="67D8B9AE" w14:textId="77777777" w:rsidR="00E1101E" w:rsidRDefault="00000000">
                    <w:pPr>
                      <w:spacing w:before="3" w:line="220" w:lineRule="exact"/>
                      <w:textAlignment w:val="baseline"/>
                      <w:rPr>
                        <w:del w:id="1766" w:author="Stuart McLarnon (NESO)" w:date="2024-11-19T13:05:00Z"/>
                        <w:rFonts w:ascii="Arial" w:eastAsia="Arial" w:hAnsi="Arial"/>
                        <w:b/>
                        <w:color w:val="626361"/>
                        <w:spacing w:val="11"/>
                        <w:sz w:val="20"/>
                      </w:rPr>
                    </w:pPr>
                    <w:del w:id="1767" w:author="Stuart McLarnon (NESO)" w:date="2024-11-19T13:05:00Z">
                      <w:r>
                        <w:rPr>
                          <w:rFonts w:ascii="Arial" w:eastAsia="Arial" w:hAnsi="Arial"/>
                          <w:b/>
                          <w:color w:val="626361"/>
                          <w:spacing w:val="11"/>
                          <w:sz w:val="20"/>
                          <w:lang w:val="en-US"/>
                        </w:rPr>
                        <w:delText>Error</w:delText>
                      </w:r>
                    </w:del>
                  </w:p>
                </w:txbxContent>
              </v:textbox>
              <w10:wrap type="square" anchorx="page" anchory="page"/>
            </v:shape>
          </w:pict>
        </w:r>
        <w:r>
          <w:rPr>
            <w:rFonts w:ascii="Times New Roman" w:eastAsia="PMingLiU" w:hAnsi="Times New Roman"/>
          </w:rPr>
          <w:pict w14:anchorId="634D50AB">
            <v:shape id="_x0000_s2229" type="#_x0000_t202" style="position:absolute;margin-left:141.2pt;margin-top:613.45pt;width:19.05pt;height:11.1pt;z-index:-251443200;mso-wrap-distance-left:0;mso-wrap-distance-right:0;mso-position-horizontal-relative:page;mso-position-vertical-relative:page" filled="f" stroked="f">
              <v:textbox style="mso-next-textbox:#_x0000_s2229" inset="0,0,0,0">
                <w:txbxContent>
                  <w:p w14:paraId="517AEEBF" w14:textId="77777777" w:rsidR="00E1101E" w:rsidRDefault="00000000">
                    <w:pPr>
                      <w:spacing w:line="215" w:lineRule="exact"/>
                      <w:textAlignment w:val="baseline"/>
                      <w:rPr>
                        <w:del w:id="1768" w:author="Stuart McLarnon (NESO)" w:date="2024-11-19T13:05:00Z"/>
                        <w:rFonts w:ascii="Arial" w:eastAsia="Arial" w:hAnsi="Arial"/>
                        <w:color w:val="626361"/>
                        <w:spacing w:val="15"/>
                        <w:sz w:val="20"/>
                      </w:rPr>
                    </w:pPr>
                    <w:del w:id="1769" w:author="Stuart McLarnon (NESO)" w:date="2024-11-19T13:05:00Z">
                      <w:r>
                        <w:rPr>
                          <w:rFonts w:ascii="Arial" w:eastAsia="Arial" w:hAnsi="Arial"/>
                          <w:color w:val="626361"/>
                          <w:spacing w:val="15"/>
                          <w:sz w:val="20"/>
                          <w:lang w:val="en-US"/>
                        </w:rPr>
                        <w:delText>71</w:delText>
                      </w:r>
                    </w:del>
                  </w:p>
                </w:txbxContent>
              </v:textbox>
              <w10:wrap type="square" anchorx="page" anchory="page"/>
            </v:shape>
          </w:pict>
        </w:r>
        <w:r>
          <w:rPr>
            <w:rFonts w:ascii="Times New Roman" w:eastAsia="PMingLiU" w:hAnsi="Times New Roman"/>
          </w:rPr>
          <w:pict w14:anchorId="281C8C49">
            <v:shape id="_x0000_s2230" type="#_x0000_t202" style="position:absolute;margin-left:53.75pt;margin-top:399.8pt;width:338.9pt;height:213.65pt;z-index:-251442176;mso-wrap-distance-left:0;mso-wrap-distance-right:0;mso-position-horizontal-relative:page;mso-position-vertical-relative:page" filled="f" stroked="f">
              <v:textbox style="mso-next-textbox:#_x0000_s2230" inset="0,0,0,0">
                <w:txbxContent>
                  <w:tbl>
                    <w:tblPr>
                      <w:tblW w:w="0" w:type="auto"/>
                      <w:tblLayout w:type="fixed"/>
                      <w:tblCellMar>
                        <w:left w:w="0" w:type="dxa"/>
                        <w:right w:w="0" w:type="dxa"/>
                      </w:tblCellMar>
                      <w:tblLook w:val="04A0" w:firstRow="1" w:lastRow="0" w:firstColumn="1" w:lastColumn="0" w:noHBand="0" w:noVBand="1"/>
                    </w:tblPr>
                    <w:tblGrid>
                      <w:gridCol w:w="1272"/>
                      <w:gridCol w:w="1416"/>
                      <w:gridCol w:w="749"/>
                      <w:gridCol w:w="3341"/>
                    </w:tblGrid>
                    <w:tr w:rsidR="00E1101E" w14:paraId="13CA0F1D" w14:textId="77777777">
                      <w:trPr>
                        <w:trHeight w:hRule="exact" w:val="620"/>
                        <w:del w:id="1770" w:author="Stuart McLarnon (NESO)" w:date="2024-11-19T13:05:00Z"/>
                      </w:trPr>
                      <w:tc>
                        <w:tcPr>
                          <w:tcW w:w="1272" w:type="dxa"/>
                          <w:tcBorders>
                            <w:top w:val="none" w:sz="0" w:space="0" w:color="000000"/>
                            <w:left w:val="none" w:sz="0" w:space="0" w:color="000000"/>
                            <w:bottom w:val="single" w:sz="4" w:space="0" w:color="000000"/>
                            <w:right w:val="none" w:sz="0" w:space="0" w:color="000000"/>
                          </w:tcBorders>
                        </w:tcPr>
                        <w:p w14:paraId="6E4904C6" w14:textId="77777777" w:rsidR="00E1101E" w:rsidRDefault="00000000">
                          <w:pPr>
                            <w:spacing w:after="365" w:line="230" w:lineRule="exact"/>
                            <w:ind w:left="58"/>
                            <w:textAlignment w:val="baseline"/>
                            <w:rPr>
                              <w:del w:id="1771" w:author="Stuart McLarnon (NESO)" w:date="2024-11-19T13:05:00Z"/>
                              <w:rFonts w:ascii="Arial" w:eastAsia="Arial" w:hAnsi="Arial"/>
                              <w:b/>
                              <w:color w:val="626361"/>
                              <w:sz w:val="20"/>
                            </w:rPr>
                          </w:pPr>
                          <w:del w:id="1772" w:author="Stuart McLarnon (NESO)" w:date="2024-11-19T13:05:00Z">
                            <w:r>
                              <w:rPr>
                                <w:rFonts w:ascii="Arial" w:eastAsia="Arial" w:hAnsi="Arial"/>
                                <w:b/>
                                <w:color w:val="626361"/>
                                <w:sz w:val="20"/>
                                <w:lang w:val="en-US"/>
                              </w:rPr>
                              <w:delText>Field Name</w:delText>
                            </w:r>
                          </w:del>
                        </w:p>
                      </w:tc>
                      <w:tc>
                        <w:tcPr>
                          <w:tcW w:w="1416" w:type="dxa"/>
                          <w:tcBorders>
                            <w:top w:val="none" w:sz="0" w:space="0" w:color="000000"/>
                            <w:left w:val="none" w:sz="0" w:space="0" w:color="000000"/>
                            <w:bottom w:val="single" w:sz="4" w:space="0" w:color="000000"/>
                            <w:right w:val="none" w:sz="0" w:space="0" w:color="000000"/>
                          </w:tcBorders>
                        </w:tcPr>
                        <w:p w14:paraId="02490935" w14:textId="77777777" w:rsidR="00E1101E" w:rsidRDefault="00000000">
                          <w:pPr>
                            <w:spacing w:after="135" w:line="230" w:lineRule="exact"/>
                            <w:jc w:val="center"/>
                            <w:textAlignment w:val="baseline"/>
                            <w:rPr>
                              <w:del w:id="1773" w:author="Stuart McLarnon (NESO)" w:date="2024-11-19T13:05:00Z"/>
                              <w:rFonts w:ascii="Arial" w:eastAsia="Arial" w:hAnsi="Arial"/>
                              <w:b/>
                              <w:color w:val="626361"/>
                              <w:sz w:val="20"/>
                            </w:rPr>
                          </w:pPr>
                          <w:del w:id="1774" w:author="Stuart McLarnon (NESO)" w:date="2024-11-19T13:05:00Z">
                            <w:r>
                              <w:rPr>
                                <w:rFonts w:ascii="Arial" w:eastAsia="Arial" w:hAnsi="Arial"/>
                                <w:b/>
                                <w:color w:val="626361"/>
                                <w:sz w:val="20"/>
                                <w:lang w:val="en-US"/>
                              </w:rPr>
                              <w:delText xml:space="preserve">Start </w:delText>
                            </w:r>
                            <w:r>
                              <w:rPr>
                                <w:rFonts w:ascii="Arial" w:eastAsia="Arial" w:hAnsi="Arial"/>
                                <w:b/>
                                <w:color w:val="626361"/>
                                <w:sz w:val="20"/>
                                <w:lang w:val="en-US"/>
                              </w:rPr>
                              <w:br/>
                              <w:delText>Position</w:delText>
                            </w:r>
                          </w:del>
                        </w:p>
                      </w:tc>
                      <w:tc>
                        <w:tcPr>
                          <w:tcW w:w="749" w:type="dxa"/>
                          <w:tcBorders>
                            <w:top w:val="none" w:sz="0" w:space="0" w:color="000000"/>
                            <w:left w:val="none" w:sz="0" w:space="0" w:color="000000"/>
                            <w:bottom w:val="single" w:sz="4" w:space="0" w:color="000000"/>
                            <w:right w:val="none" w:sz="0" w:space="0" w:color="000000"/>
                          </w:tcBorders>
                        </w:tcPr>
                        <w:p w14:paraId="46F2F1AC" w14:textId="77777777" w:rsidR="00E1101E" w:rsidRDefault="00000000">
                          <w:pPr>
                            <w:spacing w:after="135" w:line="230" w:lineRule="exact"/>
                            <w:jc w:val="center"/>
                            <w:textAlignment w:val="baseline"/>
                            <w:rPr>
                              <w:del w:id="1775" w:author="Stuart McLarnon (NESO)" w:date="2024-11-19T13:05:00Z"/>
                              <w:rFonts w:ascii="Arial" w:eastAsia="Arial" w:hAnsi="Arial"/>
                              <w:b/>
                              <w:color w:val="626361"/>
                              <w:sz w:val="20"/>
                            </w:rPr>
                          </w:pPr>
                          <w:del w:id="1776" w:author="Stuart McLarnon (NESO)" w:date="2024-11-19T13:05:00Z">
                            <w:r>
                              <w:rPr>
                                <w:rFonts w:ascii="Arial" w:eastAsia="Arial" w:hAnsi="Arial"/>
                                <w:b/>
                                <w:color w:val="626361"/>
                                <w:sz w:val="20"/>
                                <w:lang w:val="en-US"/>
                              </w:rPr>
                              <w:delText xml:space="preserve">Field </w:delText>
                            </w:r>
                            <w:r>
                              <w:rPr>
                                <w:rFonts w:ascii="Arial" w:eastAsia="Arial" w:hAnsi="Arial"/>
                                <w:b/>
                                <w:color w:val="626361"/>
                                <w:sz w:val="20"/>
                                <w:lang w:val="en-US"/>
                              </w:rPr>
                              <w:br/>
                              <w:delText>Size</w:delText>
                            </w:r>
                          </w:del>
                        </w:p>
                      </w:tc>
                      <w:tc>
                        <w:tcPr>
                          <w:tcW w:w="3341" w:type="dxa"/>
                          <w:tcBorders>
                            <w:top w:val="none" w:sz="0" w:space="0" w:color="000000"/>
                            <w:left w:val="none" w:sz="0" w:space="0" w:color="000000"/>
                            <w:bottom w:val="single" w:sz="4" w:space="0" w:color="000000"/>
                            <w:right w:val="none" w:sz="0" w:space="0" w:color="000000"/>
                          </w:tcBorders>
                        </w:tcPr>
                        <w:p w14:paraId="712E2EE6" w14:textId="77777777" w:rsidR="00E1101E" w:rsidRDefault="00000000">
                          <w:pPr>
                            <w:spacing w:after="365" w:line="230" w:lineRule="exact"/>
                            <w:ind w:left="139"/>
                            <w:textAlignment w:val="baseline"/>
                            <w:rPr>
                              <w:del w:id="1777" w:author="Stuart McLarnon (NESO)" w:date="2024-11-19T13:05:00Z"/>
                              <w:rFonts w:ascii="Arial" w:eastAsia="Arial" w:hAnsi="Arial"/>
                              <w:b/>
                              <w:color w:val="626361"/>
                              <w:sz w:val="20"/>
                            </w:rPr>
                          </w:pPr>
                          <w:del w:id="1778" w:author="Stuart McLarnon (NESO)" w:date="2024-11-19T13:05:00Z">
                            <w:r>
                              <w:rPr>
                                <w:rFonts w:ascii="Arial" w:eastAsia="Arial" w:hAnsi="Arial"/>
                                <w:b/>
                                <w:color w:val="626361"/>
                                <w:sz w:val="20"/>
                                <w:lang w:val="en-US"/>
                              </w:rPr>
                              <w:delText>Description</w:delText>
                            </w:r>
                          </w:del>
                        </w:p>
                      </w:tc>
                    </w:tr>
                    <w:tr w:rsidR="00E1101E" w14:paraId="66DF939C" w14:textId="77777777">
                      <w:trPr>
                        <w:trHeight w:hRule="exact" w:val="417"/>
                        <w:del w:id="1779"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49B29231" w14:textId="77777777" w:rsidR="00E1101E" w:rsidRDefault="00000000">
                          <w:pPr>
                            <w:spacing w:before="41" w:after="142" w:line="229" w:lineRule="exact"/>
                            <w:ind w:left="58"/>
                            <w:textAlignment w:val="baseline"/>
                            <w:rPr>
                              <w:del w:id="1780" w:author="Stuart McLarnon (NESO)" w:date="2024-11-19T13:05:00Z"/>
                              <w:rFonts w:ascii="Arial" w:eastAsia="Arial" w:hAnsi="Arial"/>
                              <w:color w:val="626361"/>
                              <w:sz w:val="20"/>
                            </w:rPr>
                          </w:pPr>
                          <w:del w:id="1781" w:author="Stuart McLarnon (NESO)" w:date="2024-11-19T13:05:00Z">
                            <w:r>
                              <w:rPr>
                                <w:rFonts w:ascii="Arial" w:eastAsia="Arial" w:hAnsi="Arial"/>
                                <w:color w:val="626361"/>
                                <w:sz w:val="20"/>
                                <w:lang w:val="en-US"/>
                              </w:rPr>
                              <w:delText>Name</w:delText>
                            </w:r>
                          </w:del>
                        </w:p>
                      </w:tc>
                      <w:tc>
                        <w:tcPr>
                          <w:tcW w:w="1416" w:type="dxa"/>
                          <w:tcBorders>
                            <w:top w:val="single" w:sz="4" w:space="0" w:color="000000"/>
                            <w:left w:val="none" w:sz="0" w:space="0" w:color="000000"/>
                            <w:bottom w:val="single" w:sz="4" w:space="0" w:color="000000"/>
                            <w:right w:val="none" w:sz="0" w:space="0" w:color="000000"/>
                          </w:tcBorders>
                        </w:tcPr>
                        <w:p w14:paraId="629F46A7" w14:textId="77777777" w:rsidR="00E1101E" w:rsidRDefault="00000000">
                          <w:pPr>
                            <w:spacing w:before="41" w:after="142" w:line="229" w:lineRule="exact"/>
                            <w:jc w:val="center"/>
                            <w:textAlignment w:val="baseline"/>
                            <w:rPr>
                              <w:del w:id="1782" w:author="Stuart McLarnon (NESO)" w:date="2024-11-19T13:05:00Z"/>
                              <w:rFonts w:ascii="Arial" w:eastAsia="Arial" w:hAnsi="Arial"/>
                              <w:color w:val="626361"/>
                              <w:sz w:val="20"/>
                            </w:rPr>
                          </w:pPr>
                          <w:del w:id="1783" w:author="Stuart McLarnon (NESO)" w:date="2024-11-19T13:05:00Z">
                            <w:r>
                              <w:rPr>
                                <w:rFonts w:ascii="Arial" w:eastAsia="Arial" w:hAnsi="Arial"/>
                                <w:color w:val="626361"/>
                                <w:sz w:val="20"/>
                                <w:lang w:val="en-US"/>
                              </w:rPr>
                              <w:delText>1</w:delText>
                            </w:r>
                          </w:del>
                        </w:p>
                      </w:tc>
                      <w:tc>
                        <w:tcPr>
                          <w:tcW w:w="749" w:type="dxa"/>
                          <w:tcBorders>
                            <w:top w:val="single" w:sz="4" w:space="0" w:color="000000"/>
                            <w:left w:val="none" w:sz="0" w:space="0" w:color="000000"/>
                            <w:bottom w:val="single" w:sz="4" w:space="0" w:color="000000"/>
                            <w:right w:val="none" w:sz="0" w:space="0" w:color="000000"/>
                          </w:tcBorders>
                        </w:tcPr>
                        <w:p w14:paraId="1366613E" w14:textId="77777777" w:rsidR="00E1101E" w:rsidRDefault="00000000">
                          <w:pPr>
                            <w:spacing w:before="41" w:after="142" w:line="229" w:lineRule="exact"/>
                            <w:jc w:val="center"/>
                            <w:textAlignment w:val="baseline"/>
                            <w:rPr>
                              <w:del w:id="1784" w:author="Stuart McLarnon (NESO)" w:date="2024-11-19T13:05:00Z"/>
                              <w:rFonts w:ascii="Arial" w:eastAsia="Arial" w:hAnsi="Arial"/>
                              <w:color w:val="626361"/>
                              <w:sz w:val="20"/>
                            </w:rPr>
                          </w:pPr>
                          <w:del w:id="1785" w:author="Stuart McLarnon (NESO)" w:date="2024-11-19T13:05:00Z">
                            <w:r>
                              <w:rPr>
                                <w:rFonts w:ascii="Arial" w:eastAsia="Arial" w:hAnsi="Arial"/>
                                <w:color w:val="626361"/>
                                <w:sz w:val="20"/>
                                <w:lang w:val="en-US"/>
                              </w:rPr>
                              <w:delText>9</w:delText>
                            </w:r>
                          </w:del>
                        </w:p>
                      </w:tc>
                      <w:tc>
                        <w:tcPr>
                          <w:tcW w:w="3341" w:type="dxa"/>
                          <w:tcBorders>
                            <w:top w:val="single" w:sz="4" w:space="0" w:color="000000"/>
                            <w:left w:val="none" w:sz="0" w:space="0" w:color="000000"/>
                            <w:bottom w:val="single" w:sz="4" w:space="0" w:color="000000"/>
                            <w:right w:val="none" w:sz="0" w:space="0" w:color="000000"/>
                          </w:tcBorders>
                        </w:tcPr>
                        <w:p w14:paraId="59AD4291" w14:textId="77777777" w:rsidR="00E1101E" w:rsidRDefault="00000000">
                          <w:pPr>
                            <w:spacing w:before="41" w:after="142" w:line="229" w:lineRule="exact"/>
                            <w:ind w:left="139"/>
                            <w:textAlignment w:val="baseline"/>
                            <w:rPr>
                              <w:del w:id="1786" w:author="Stuart McLarnon (NESO)" w:date="2024-11-19T13:05:00Z"/>
                              <w:rFonts w:ascii="Arial" w:eastAsia="Arial" w:hAnsi="Arial"/>
                              <w:color w:val="626361"/>
                              <w:sz w:val="20"/>
                            </w:rPr>
                          </w:pPr>
                          <w:del w:id="1787" w:author="Stuart McLarnon (NESO)" w:date="2024-11-19T13:05:00Z">
                            <w:r>
                              <w:rPr>
                                <w:rFonts w:ascii="Arial" w:eastAsia="Arial" w:hAnsi="Arial"/>
                                <w:color w:val="626361"/>
                                <w:sz w:val="20"/>
                                <w:lang w:val="en-US"/>
                              </w:rPr>
                              <w:delText>BM Unit Name</w:delText>
                            </w:r>
                          </w:del>
                        </w:p>
                      </w:tc>
                    </w:tr>
                    <w:tr w:rsidR="00E1101E" w14:paraId="63DD9AD8" w14:textId="77777777">
                      <w:trPr>
                        <w:trHeight w:hRule="exact" w:val="418"/>
                        <w:del w:id="1788"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2A2EA6D5" w14:textId="77777777" w:rsidR="00E1101E" w:rsidRDefault="00000000">
                          <w:pPr>
                            <w:spacing w:before="41" w:after="143" w:line="229" w:lineRule="exact"/>
                            <w:ind w:left="58"/>
                            <w:textAlignment w:val="baseline"/>
                            <w:rPr>
                              <w:del w:id="1789" w:author="Stuart McLarnon (NESO)" w:date="2024-11-19T13:05:00Z"/>
                              <w:rFonts w:ascii="Arial" w:eastAsia="Arial" w:hAnsi="Arial"/>
                              <w:color w:val="626361"/>
                              <w:sz w:val="20"/>
                            </w:rPr>
                          </w:pPr>
                          <w:del w:id="1790" w:author="Stuart McLarnon (NESO)" w:date="2024-11-19T13:05:00Z">
                            <w:r>
                              <w:rPr>
                                <w:rFonts w:ascii="Arial" w:eastAsia="Arial" w:hAnsi="Arial"/>
                                <w:color w:val="626361"/>
                                <w:sz w:val="20"/>
                                <w:lang w:val="en-US"/>
                              </w:rPr>
                              <w:delText>Ref Number</w:delText>
                            </w:r>
                          </w:del>
                        </w:p>
                      </w:tc>
                      <w:tc>
                        <w:tcPr>
                          <w:tcW w:w="1416" w:type="dxa"/>
                          <w:tcBorders>
                            <w:top w:val="single" w:sz="4" w:space="0" w:color="000000"/>
                            <w:left w:val="none" w:sz="0" w:space="0" w:color="000000"/>
                            <w:bottom w:val="single" w:sz="4" w:space="0" w:color="000000"/>
                            <w:right w:val="none" w:sz="0" w:space="0" w:color="000000"/>
                          </w:tcBorders>
                        </w:tcPr>
                        <w:p w14:paraId="5AC30714" w14:textId="77777777" w:rsidR="00E1101E" w:rsidRDefault="00000000">
                          <w:pPr>
                            <w:spacing w:before="41" w:after="143" w:line="229" w:lineRule="exact"/>
                            <w:jc w:val="center"/>
                            <w:textAlignment w:val="baseline"/>
                            <w:rPr>
                              <w:del w:id="1791" w:author="Stuart McLarnon (NESO)" w:date="2024-11-19T13:05:00Z"/>
                              <w:rFonts w:ascii="Arial" w:eastAsia="Arial" w:hAnsi="Arial"/>
                              <w:color w:val="626361"/>
                              <w:sz w:val="20"/>
                            </w:rPr>
                          </w:pPr>
                          <w:del w:id="1792" w:author="Stuart McLarnon (NESO)" w:date="2024-11-19T13:05:00Z">
                            <w:r>
                              <w:rPr>
                                <w:rFonts w:ascii="Arial" w:eastAsia="Arial" w:hAnsi="Arial"/>
                                <w:color w:val="626361"/>
                                <w:sz w:val="20"/>
                                <w:lang w:val="en-US"/>
                              </w:rPr>
                              <w:delText>11</w:delText>
                            </w:r>
                          </w:del>
                        </w:p>
                      </w:tc>
                      <w:tc>
                        <w:tcPr>
                          <w:tcW w:w="749" w:type="dxa"/>
                          <w:tcBorders>
                            <w:top w:val="single" w:sz="4" w:space="0" w:color="000000"/>
                            <w:left w:val="none" w:sz="0" w:space="0" w:color="000000"/>
                            <w:bottom w:val="single" w:sz="4" w:space="0" w:color="000000"/>
                            <w:right w:val="none" w:sz="0" w:space="0" w:color="000000"/>
                          </w:tcBorders>
                        </w:tcPr>
                        <w:p w14:paraId="06F371F8" w14:textId="77777777" w:rsidR="00E1101E" w:rsidRDefault="00000000">
                          <w:pPr>
                            <w:spacing w:before="41" w:after="143" w:line="229" w:lineRule="exact"/>
                            <w:jc w:val="center"/>
                            <w:textAlignment w:val="baseline"/>
                            <w:rPr>
                              <w:del w:id="1793" w:author="Stuart McLarnon (NESO)" w:date="2024-11-19T13:05:00Z"/>
                              <w:rFonts w:ascii="Arial" w:eastAsia="Arial" w:hAnsi="Arial"/>
                              <w:color w:val="626361"/>
                              <w:sz w:val="20"/>
                            </w:rPr>
                          </w:pPr>
                          <w:del w:id="1794" w:author="Stuart McLarnon (NESO)" w:date="2024-11-19T13:05:00Z">
                            <w:r>
                              <w:rPr>
                                <w:rFonts w:ascii="Arial" w:eastAsia="Arial" w:hAnsi="Arial"/>
                                <w:color w:val="626361"/>
                                <w:sz w:val="20"/>
                                <w:lang w:val="en-US"/>
                              </w:rPr>
                              <w:delText>10</w:delText>
                            </w:r>
                          </w:del>
                        </w:p>
                      </w:tc>
                      <w:tc>
                        <w:tcPr>
                          <w:tcW w:w="3341" w:type="dxa"/>
                          <w:tcBorders>
                            <w:top w:val="single" w:sz="4" w:space="0" w:color="000000"/>
                            <w:left w:val="none" w:sz="0" w:space="0" w:color="000000"/>
                            <w:bottom w:val="single" w:sz="4" w:space="0" w:color="000000"/>
                            <w:right w:val="none" w:sz="0" w:space="0" w:color="000000"/>
                          </w:tcBorders>
                        </w:tcPr>
                        <w:p w14:paraId="4467F98E" w14:textId="77777777" w:rsidR="00E1101E" w:rsidRDefault="00000000">
                          <w:pPr>
                            <w:spacing w:before="41" w:after="143" w:line="229" w:lineRule="exact"/>
                            <w:ind w:left="139"/>
                            <w:textAlignment w:val="baseline"/>
                            <w:rPr>
                              <w:del w:id="1795" w:author="Stuart McLarnon (NESO)" w:date="2024-11-19T13:05:00Z"/>
                              <w:rFonts w:ascii="Arial" w:eastAsia="Arial" w:hAnsi="Arial"/>
                              <w:color w:val="626361"/>
                              <w:sz w:val="20"/>
                            </w:rPr>
                          </w:pPr>
                          <w:del w:id="1796" w:author="Stuart McLarnon (NESO)" w:date="2024-11-19T13:05:00Z">
                            <w:r>
                              <w:rPr>
                                <w:rFonts w:ascii="Arial" w:eastAsia="Arial" w:hAnsi="Arial"/>
                                <w:color w:val="626361"/>
                                <w:sz w:val="20"/>
                                <w:lang w:val="en-US"/>
                              </w:rPr>
                              <w:delText>Instruction Reference Number</w:delText>
                            </w:r>
                          </w:del>
                        </w:p>
                      </w:tc>
                    </w:tr>
                    <w:tr w:rsidR="00E1101E" w14:paraId="269FAF66" w14:textId="77777777">
                      <w:trPr>
                        <w:trHeight w:hRule="exact" w:val="643"/>
                        <w:del w:id="1797"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478A3DA4" w14:textId="77777777" w:rsidR="00E1101E" w:rsidRDefault="00000000">
                          <w:pPr>
                            <w:spacing w:before="41" w:after="359" w:line="229" w:lineRule="exact"/>
                            <w:ind w:left="58"/>
                            <w:textAlignment w:val="baseline"/>
                            <w:rPr>
                              <w:del w:id="1798" w:author="Stuart McLarnon (NESO)" w:date="2024-11-19T13:05:00Z"/>
                              <w:rFonts w:ascii="Arial" w:eastAsia="Arial" w:hAnsi="Arial"/>
                              <w:color w:val="626361"/>
                              <w:sz w:val="20"/>
                            </w:rPr>
                          </w:pPr>
                          <w:del w:id="1799" w:author="Stuart McLarnon (NESO)" w:date="2024-11-19T13:05:00Z">
                            <w:r>
                              <w:rPr>
                                <w:rFonts w:ascii="Arial" w:eastAsia="Arial" w:hAnsi="Arial"/>
                                <w:color w:val="626361"/>
                                <w:sz w:val="20"/>
                                <w:lang w:val="en-US"/>
                              </w:rPr>
                              <w:delText>Log Time</w:delText>
                            </w:r>
                          </w:del>
                        </w:p>
                      </w:tc>
                      <w:tc>
                        <w:tcPr>
                          <w:tcW w:w="1416" w:type="dxa"/>
                          <w:tcBorders>
                            <w:top w:val="single" w:sz="4" w:space="0" w:color="000000"/>
                            <w:left w:val="none" w:sz="0" w:space="0" w:color="000000"/>
                            <w:bottom w:val="single" w:sz="4" w:space="0" w:color="000000"/>
                            <w:right w:val="none" w:sz="0" w:space="0" w:color="000000"/>
                          </w:tcBorders>
                        </w:tcPr>
                        <w:p w14:paraId="1D6B8902" w14:textId="77777777" w:rsidR="00E1101E" w:rsidRDefault="00000000">
                          <w:pPr>
                            <w:spacing w:before="41" w:after="359" w:line="229" w:lineRule="exact"/>
                            <w:jc w:val="center"/>
                            <w:textAlignment w:val="baseline"/>
                            <w:rPr>
                              <w:del w:id="1800" w:author="Stuart McLarnon (NESO)" w:date="2024-11-19T13:05:00Z"/>
                              <w:rFonts w:ascii="Arial" w:eastAsia="Arial" w:hAnsi="Arial"/>
                              <w:color w:val="626361"/>
                              <w:sz w:val="20"/>
                            </w:rPr>
                          </w:pPr>
                          <w:del w:id="1801" w:author="Stuart McLarnon (NESO)" w:date="2024-11-19T13:05:00Z">
                            <w:r>
                              <w:rPr>
                                <w:rFonts w:ascii="Arial" w:eastAsia="Arial" w:hAnsi="Arial"/>
                                <w:color w:val="626361"/>
                                <w:sz w:val="20"/>
                                <w:lang w:val="en-US"/>
                              </w:rPr>
                              <w:delText>22</w:delText>
                            </w:r>
                          </w:del>
                        </w:p>
                      </w:tc>
                      <w:tc>
                        <w:tcPr>
                          <w:tcW w:w="749" w:type="dxa"/>
                          <w:tcBorders>
                            <w:top w:val="single" w:sz="4" w:space="0" w:color="000000"/>
                            <w:left w:val="none" w:sz="0" w:space="0" w:color="000000"/>
                            <w:bottom w:val="single" w:sz="4" w:space="0" w:color="000000"/>
                            <w:right w:val="none" w:sz="0" w:space="0" w:color="000000"/>
                          </w:tcBorders>
                        </w:tcPr>
                        <w:p w14:paraId="4173CFB1" w14:textId="77777777" w:rsidR="00E1101E" w:rsidRDefault="00000000">
                          <w:pPr>
                            <w:spacing w:before="41" w:after="359" w:line="229" w:lineRule="exact"/>
                            <w:jc w:val="center"/>
                            <w:textAlignment w:val="baseline"/>
                            <w:rPr>
                              <w:del w:id="1802" w:author="Stuart McLarnon (NESO)" w:date="2024-11-19T13:05:00Z"/>
                              <w:rFonts w:ascii="Arial" w:eastAsia="Arial" w:hAnsi="Arial"/>
                              <w:color w:val="626361"/>
                              <w:sz w:val="20"/>
                            </w:rPr>
                          </w:pPr>
                          <w:del w:id="1803" w:author="Stuart McLarnon (NESO)" w:date="2024-11-19T13:05:00Z">
                            <w:r>
                              <w:rPr>
                                <w:rFonts w:ascii="Arial" w:eastAsia="Arial" w:hAnsi="Arial"/>
                                <w:color w:val="626361"/>
                                <w:sz w:val="20"/>
                                <w:lang w:val="en-US"/>
                              </w:rPr>
                              <w:delText>17</w:delText>
                            </w:r>
                          </w:del>
                        </w:p>
                      </w:tc>
                      <w:tc>
                        <w:tcPr>
                          <w:tcW w:w="3341" w:type="dxa"/>
                          <w:tcBorders>
                            <w:top w:val="single" w:sz="4" w:space="0" w:color="000000"/>
                            <w:left w:val="none" w:sz="0" w:space="0" w:color="000000"/>
                            <w:bottom w:val="single" w:sz="4" w:space="0" w:color="000000"/>
                            <w:right w:val="none" w:sz="0" w:space="0" w:color="000000"/>
                          </w:tcBorders>
                        </w:tcPr>
                        <w:p w14:paraId="12F39B76" w14:textId="77777777" w:rsidR="00E1101E" w:rsidRDefault="00000000">
                          <w:pPr>
                            <w:spacing w:before="40" w:after="129" w:line="230" w:lineRule="exact"/>
                            <w:ind w:left="144"/>
                            <w:textAlignment w:val="baseline"/>
                            <w:rPr>
                              <w:del w:id="1804" w:author="Stuart McLarnon (NESO)" w:date="2024-11-19T13:05:00Z"/>
                              <w:rFonts w:ascii="Arial" w:eastAsia="Arial" w:hAnsi="Arial"/>
                              <w:color w:val="626361"/>
                              <w:spacing w:val="-2"/>
                              <w:sz w:val="20"/>
                            </w:rPr>
                          </w:pPr>
                          <w:del w:id="1805" w:author="Stuart McLarnon (NESO)" w:date="2024-11-19T13:05:00Z">
                            <w:r>
                              <w:rPr>
                                <w:rFonts w:ascii="Arial" w:eastAsia="Arial" w:hAnsi="Arial"/>
                                <w:color w:val="626361"/>
                                <w:spacing w:val="-2"/>
                                <w:sz w:val="20"/>
                                <w:lang w:val="en-US"/>
                              </w:rPr>
                              <w:delText>Time message logged by originating process</w:delText>
                            </w:r>
                          </w:del>
                        </w:p>
                      </w:tc>
                    </w:tr>
                    <w:tr w:rsidR="00E1101E" w14:paraId="6CDCF7E7" w14:textId="77777777">
                      <w:trPr>
                        <w:trHeight w:hRule="exact" w:val="418"/>
                        <w:del w:id="1806"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57189201" w14:textId="77777777" w:rsidR="00E1101E" w:rsidRDefault="00000000">
                          <w:pPr>
                            <w:spacing w:before="41" w:after="148" w:line="229" w:lineRule="exact"/>
                            <w:ind w:left="58"/>
                            <w:textAlignment w:val="baseline"/>
                            <w:rPr>
                              <w:del w:id="1807" w:author="Stuart McLarnon (NESO)" w:date="2024-11-19T13:05:00Z"/>
                              <w:rFonts w:ascii="Arial" w:eastAsia="Arial" w:hAnsi="Arial"/>
                              <w:color w:val="626361"/>
                              <w:sz w:val="20"/>
                            </w:rPr>
                          </w:pPr>
                          <w:del w:id="1808" w:author="Stuart McLarnon (NESO)" w:date="2024-11-19T13:05:00Z">
                            <w:r>
                              <w:rPr>
                                <w:rFonts w:ascii="Arial" w:eastAsia="Arial" w:hAnsi="Arial"/>
                                <w:color w:val="626361"/>
                                <w:sz w:val="20"/>
                                <w:lang w:val="en-US"/>
                              </w:rPr>
                              <w:delText>Type</w:delText>
                            </w:r>
                          </w:del>
                        </w:p>
                      </w:tc>
                      <w:tc>
                        <w:tcPr>
                          <w:tcW w:w="1416" w:type="dxa"/>
                          <w:tcBorders>
                            <w:top w:val="single" w:sz="4" w:space="0" w:color="000000"/>
                            <w:left w:val="none" w:sz="0" w:space="0" w:color="000000"/>
                            <w:bottom w:val="single" w:sz="4" w:space="0" w:color="000000"/>
                            <w:right w:val="none" w:sz="0" w:space="0" w:color="000000"/>
                          </w:tcBorders>
                        </w:tcPr>
                        <w:p w14:paraId="64A601CF" w14:textId="77777777" w:rsidR="00E1101E" w:rsidRDefault="00000000">
                          <w:pPr>
                            <w:spacing w:before="41" w:after="148" w:line="229" w:lineRule="exact"/>
                            <w:jc w:val="center"/>
                            <w:textAlignment w:val="baseline"/>
                            <w:rPr>
                              <w:del w:id="1809" w:author="Stuart McLarnon (NESO)" w:date="2024-11-19T13:05:00Z"/>
                              <w:rFonts w:ascii="Arial" w:eastAsia="Arial" w:hAnsi="Arial"/>
                              <w:color w:val="626361"/>
                              <w:sz w:val="20"/>
                            </w:rPr>
                          </w:pPr>
                          <w:del w:id="1810" w:author="Stuart McLarnon (NESO)" w:date="2024-11-19T13:05:00Z">
                            <w:r>
                              <w:rPr>
                                <w:rFonts w:ascii="Arial" w:eastAsia="Arial" w:hAnsi="Arial"/>
                                <w:color w:val="626361"/>
                                <w:sz w:val="20"/>
                                <w:lang w:val="en-US"/>
                              </w:rPr>
                              <w:delText>40</w:delText>
                            </w:r>
                          </w:del>
                        </w:p>
                      </w:tc>
                      <w:tc>
                        <w:tcPr>
                          <w:tcW w:w="749" w:type="dxa"/>
                          <w:tcBorders>
                            <w:top w:val="single" w:sz="4" w:space="0" w:color="000000"/>
                            <w:left w:val="none" w:sz="0" w:space="0" w:color="000000"/>
                            <w:bottom w:val="single" w:sz="4" w:space="0" w:color="000000"/>
                            <w:right w:val="none" w:sz="0" w:space="0" w:color="000000"/>
                          </w:tcBorders>
                        </w:tcPr>
                        <w:p w14:paraId="4FA04D0C" w14:textId="77777777" w:rsidR="00E1101E" w:rsidRDefault="00000000">
                          <w:pPr>
                            <w:spacing w:before="41" w:after="148" w:line="229" w:lineRule="exact"/>
                            <w:jc w:val="center"/>
                            <w:textAlignment w:val="baseline"/>
                            <w:rPr>
                              <w:del w:id="1811" w:author="Stuart McLarnon (NESO)" w:date="2024-11-19T13:05:00Z"/>
                              <w:rFonts w:ascii="Arial" w:eastAsia="Arial" w:hAnsi="Arial"/>
                              <w:color w:val="626361"/>
                              <w:sz w:val="20"/>
                            </w:rPr>
                          </w:pPr>
                          <w:del w:id="1812" w:author="Stuart McLarnon (NESO)" w:date="2024-11-19T13:05:00Z">
                            <w:r>
                              <w:rPr>
                                <w:rFonts w:ascii="Arial" w:eastAsia="Arial" w:hAnsi="Arial"/>
                                <w:color w:val="626361"/>
                                <w:sz w:val="20"/>
                                <w:lang w:val="en-US"/>
                              </w:rPr>
                              <w:delText>4</w:delText>
                            </w:r>
                          </w:del>
                        </w:p>
                      </w:tc>
                      <w:tc>
                        <w:tcPr>
                          <w:tcW w:w="3341" w:type="dxa"/>
                          <w:tcBorders>
                            <w:top w:val="single" w:sz="4" w:space="0" w:color="000000"/>
                            <w:left w:val="none" w:sz="0" w:space="0" w:color="000000"/>
                            <w:bottom w:val="single" w:sz="4" w:space="0" w:color="000000"/>
                            <w:right w:val="none" w:sz="0" w:space="0" w:color="000000"/>
                          </w:tcBorders>
                        </w:tcPr>
                        <w:p w14:paraId="53B89FF2" w14:textId="77777777" w:rsidR="00E1101E" w:rsidRDefault="00000000">
                          <w:pPr>
                            <w:spacing w:before="41" w:after="148" w:line="229" w:lineRule="exact"/>
                            <w:ind w:left="139"/>
                            <w:textAlignment w:val="baseline"/>
                            <w:rPr>
                              <w:del w:id="1813" w:author="Stuart McLarnon (NESO)" w:date="2024-11-19T13:05:00Z"/>
                              <w:rFonts w:ascii="Arial" w:eastAsia="Arial" w:hAnsi="Arial"/>
                              <w:color w:val="626361"/>
                              <w:sz w:val="20"/>
                            </w:rPr>
                          </w:pPr>
                          <w:del w:id="1814" w:author="Stuart McLarnon (NESO)" w:date="2024-11-19T13:05:00Z">
                            <w:r>
                              <w:rPr>
                                <w:rFonts w:ascii="Arial" w:eastAsia="Arial" w:hAnsi="Arial"/>
                                <w:color w:val="626361"/>
                                <w:sz w:val="20"/>
                                <w:lang w:val="en-US"/>
                              </w:rPr>
                              <w:delText>Type of instruction. REAS</w:delText>
                            </w:r>
                          </w:del>
                        </w:p>
                      </w:tc>
                    </w:tr>
                    <w:tr w:rsidR="00E1101E" w14:paraId="74181FBB" w14:textId="77777777">
                      <w:trPr>
                        <w:trHeight w:hRule="exact" w:val="648"/>
                        <w:del w:id="1815"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741F55D2" w14:textId="77777777" w:rsidR="00E1101E" w:rsidRDefault="00000000">
                          <w:pPr>
                            <w:spacing w:before="40" w:after="148" w:line="230" w:lineRule="exact"/>
                            <w:ind w:left="72" w:right="540"/>
                            <w:textAlignment w:val="baseline"/>
                            <w:rPr>
                              <w:del w:id="1816" w:author="Stuart McLarnon (NESO)" w:date="2024-11-19T13:05:00Z"/>
                              <w:rFonts w:ascii="Arial" w:eastAsia="Arial" w:hAnsi="Arial"/>
                              <w:color w:val="626361"/>
                              <w:spacing w:val="-6"/>
                              <w:sz w:val="20"/>
                            </w:rPr>
                          </w:pPr>
                          <w:del w:id="1817" w:author="Stuart McLarnon (NESO)" w:date="2024-11-19T13:05:00Z">
                            <w:r>
                              <w:rPr>
                                <w:rFonts w:ascii="Arial" w:eastAsia="Arial" w:hAnsi="Arial"/>
                                <w:color w:val="626361"/>
                                <w:spacing w:val="-6"/>
                                <w:sz w:val="20"/>
                                <w:lang w:val="en-US"/>
                              </w:rPr>
                              <w:delText>Reason Code</w:delText>
                            </w:r>
                          </w:del>
                        </w:p>
                      </w:tc>
                      <w:tc>
                        <w:tcPr>
                          <w:tcW w:w="1416" w:type="dxa"/>
                          <w:tcBorders>
                            <w:top w:val="single" w:sz="4" w:space="0" w:color="000000"/>
                            <w:left w:val="none" w:sz="0" w:space="0" w:color="000000"/>
                            <w:bottom w:val="single" w:sz="4" w:space="0" w:color="000000"/>
                            <w:right w:val="none" w:sz="0" w:space="0" w:color="000000"/>
                          </w:tcBorders>
                        </w:tcPr>
                        <w:p w14:paraId="712C51B2" w14:textId="77777777" w:rsidR="00E1101E" w:rsidRDefault="00000000">
                          <w:pPr>
                            <w:spacing w:before="41" w:after="378" w:line="229" w:lineRule="exact"/>
                            <w:jc w:val="center"/>
                            <w:textAlignment w:val="baseline"/>
                            <w:rPr>
                              <w:del w:id="1818" w:author="Stuart McLarnon (NESO)" w:date="2024-11-19T13:05:00Z"/>
                              <w:rFonts w:ascii="Arial" w:eastAsia="Arial" w:hAnsi="Arial"/>
                              <w:color w:val="626361"/>
                              <w:sz w:val="20"/>
                            </w:rPr>
                          </w:pPr>
                          <w:del w:id="1819" w:author="Stuart McLarnon (NESO)" w:date="2024-11-19T13:05:00Z">
                            <w:r>
                              <w:rPr>
                                <w:rFonts w:ascii="Arial" w:eastAsia="Arial" w:hAnsi="Arial"/>
                                <w:color w:val="626361"/>
                                <w:sz w:val="20"/>
                                <w:lang w:val="en-US"/>
                              </w:rPr>
                              <w:delText>45</w:delText>
                            </w:r>
                          </w:del>
                        </w:p>
                      </w:tc>
                      <w:tc>
                        <w:tcPr>
                          <w:tcW w:w="749" w:type="dxa"/>
                          <w:tcBorders>
                            <w:top w:val="single" w:sz="4" w:space="0" w:color="000000"/>
                            <w:left w:val="none" w:sz="0" w:space="0" w:color="000000"/>
                            <w:bottom w:val="single" w:sz="4" w:space="0" w:color="000000"/>
                            <w:right w:val="none" w:sz="0" w:space="0" w:color="000000"/>
                          </w:tcBorders>
                        </w:tcPr>
                        <w:p w14:paraId="4C4715F8" w14:textId="77777777" w:rsidR="00E1101E" w:rsidRDefault="00000000">
                          <w:pPr>
                            <w:spacing w:before="41" w:after="378" w:line="229" w:lineRule="exact"/>
                            <w:jc w:val="center"/>
                            <w:textAlignment w:val="baseline"/>
                            <w:rPr>
                              <w:del w:id="1820" w:author="Stuart McLarnon (NESO)" w:date="2024-11-19T13:05:00Z"/>
                              <w:rFonts w:ascii="Arial" w:eastAsia="Arial" w:hAnsi="Arial"/>
                              <w:color w:val="626361"/>
                              <w:sz w:val="20"/>
                            </w:rPr>
                          </w:pPr>
                          <w:del w:id="1821" w:author="Stuart McLarnon (NESO)" w:date="2024-11-19T13:05:00Z">
                            <w:r>
                              <w:rPr>
                                <w:rFonts w:ascii="Arial" w:eastAsia="Arial" w:hAnsi="Arial"/>
                                <w:color w:val="626361"/>
                                <w:sz w:val="20"/>
                                <w:lang w:val="en-US"/>
                              </w:rPr>
                              <w:delText>3</w:delText>
                            </w:r>
                          </w:del>
                        </w:p>
                      </w:tc>
                      <w:tc>
                        <w:tcPr>
                          <w:tcW w:w="3341" w:type="dxa"/>
                          <w:tcBorders>
                            <w:top w:val="single" w:sz="4" w:space="0" w:color="000000"/>
                            <w:left w:val="none" w:sz="0" w:space="0" w:color="000000"/>
                            <w:bottom w:val="single" w:sz="4" w:space="0" w:color="000000"/>
                            <w:right w:val="none" w:sz="0" w:space="0" w:color="000000"/>
                          </w:tcBorders>
                        </w:tcPr>
                        <w:p w14:paraId="5E22B21E" w14:textId="77777777" w:rsidR="00E1101E" w:rsidRDefault="00000000">
                          <w:pPr>
                            <w:spacing w:before="41" w:after="378" w:line="229" w:lineRule="exact"/>
                            <w:ind w:left="139"/>
                            <w:textAlignment w:val="baseline"/>
                            <w:rPr>
                              <w:del w:id="1822" w:author="Stuart McLarnon (NESO)" w:date="2024-11-19T13:05:00Z"/>
                              <w:rFonts w:ascii="Arial" w:eastAsia="Arial" w:hAnsi="Arial"/>
                              <w:color w:val="626361"/>
                              <w:sz w:val="20"/>
                            </w:rPr>
                          </w:pPr>
                          <w:del w:id="1823" w:author="Stuart McLarnon (NESO)" w:date="2024-11-19T13:05:00Z">
                            <w:r>
                              <w:rPr>
                                <w:rFonts w:ascii="Arial" w:eastAsia="Arial" w:hAnsi="Arial"/>
                                <w:color w:val="626361"/>
                                <w:sz w:val="20"/>
                                <w:lang w:val="en-US"/>
                              </w:rPr>
                              <w:delText>Three character reason code.</w:delText>
                            </w:r>
                          </w:del>
                        </w:p>
                      </w:tc>
                    </w:tr>
                    <w:tr w:rsidR="00E1101E" w14:paraId="48F2BF0C" w14:textId="77777777">
                      <w:trPr>
                        <w:trHeight w:hRule="exact" w:val="412"/>
                        <w:del w:id="1824"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5C864C48" w14:textId="77777777" w:rsidR="00E1101E" w:rsidRDefault="00000000">
                          <w:pPr>
                            <w:spacing w:before="41" w:after="133" w:line="229" w:lineRule="exact"/>
                            <w:ind w:left="58"/>
                            <w:textAlignment w:val="baseline"/>
                            <w:rPr>
                              <w:del w:id="1825" w:author="Stuart McLarnon (NESO)" w:date="2024-11-19T13:05:00Z"/>
                              <w:rFonts w:ascii="Arial" w:eastAsia="Arial" w:hAnsi="Arial"/>
                              <w:color w:val="626361"/>
                              <w:sz w:val="20"/>
                            </w:rPr>
                          </w:pPr>
                          <w:del w:id="1826" w:author="Stuart McLarnon (NESO)" w:date="2024-11-19T13:05:00Z">
                            <w:r>
                              <w:rPr>
                                <w:rFonts w:ascii="Arial" w:eastAsia="Arial" w:hAnsi="Arial"/>
                                <w:color w:val="626361"/>
                                <w:sz w:val="20"/>
                                <w:lang w:val="en-US"/>
                              </w:rPr>
                              <w:delText>Start Time</w:delText>
                            </w:r>
                          </w:del>
                        </w:p>
                      </w:tc>
                      <w:tc>
                        <w:tcPr>
                          <w:tcW w:w="1416" w:type="dxa"/>
                          <w:tcBorders>
                            <w:top w:val="single" w:sz="4" w:space="0" w:color="000000"/>
                            <w:left w:val="none" w:sz="0" w:space="0" w:color="000000"/>
                            <w:bottom w:val="single" w:sz="4" w:space="0" w:color="000000"/>
                            <w:right w:val="none" w:sz="0" w:space="0" w:color="000000"/>
                          </w:tcBorders>
                        </w:tcPr>
                        <w:p w14:paraId="27295008" w14:textId="77777777" w:rsidR="00E1101E" w:rsidRDefault="00000000">
                          <w:pPr>
                            <w:spacing w:before="41" w:after="133" w:line="229" w:lineRule="exact"/>
                            <w:jc w:val="center"/>
                            <w:textAlignment w:val="baseline"/>
                            <w:rPr>
                              <w:del w:id="1827" w:author="Stuart McLarnon (NESO)" w:date="2024-11-19T13:05:00Z"/>
                              <w:rFonts w:ascii="Arial" w:eastAsia="Arial" w:hAnsi="Arial"/>
                              <w:color w:val="626361"/>
                              <w:sz w:val="20"/>
                            </w:rPr>
                          </w:pPr>
                          <w:del w:id="1828" w:author="Stuart McLarnon (NESO)" w:date="2024-11-19T13:05:00Z">
                            <w:r>
                              <w:rPr>
                                <w:rFonts w:ascii="Arial" w:eastAsia="Arial" w:hAnsi="Arial"/>
                                <w:color w:val="626361"/>
                                <w:sz w:val="20"/>
                                <w:lang w:val="en-US"/>
                              </w:rPr>
                              <w:delText>49</w:delText>
                            </w:r>
                          </w:del>
                        </w:p>
                      </w:tc>
                      <w:tc>
                        <w:tcPr>
                          <w:tcW w:w="749" w:type="dxa"/>
                          <w:tcBorders>
                            <w:top w:val="single" w:sz="4" w:space="0" w:color="000000"/>
                            <w:left w:val="none" w:sz="0" w:space="0" w:color="000000"/>
                            <w:bottom w:val="single" w:sz="4" w:space="0" w:color="000000"/>
                            <w:right w:val="none" w:sz="0" w:space="0" w:color="000000"/>
                          </w:tcBorders>
                        </w:tcPr>
                        <w:p w14:paraId="76F00FA1" w14:textId="77777777" w:rsidR="00E1101E" w:rsidRDefault="00000000">
                          <w:pPr>
                            <w:spacing w:before="41" w:after="133" w:line="229" w:lineRule="exact"/>
                            <w:jc w:val="center"/>
                            <w:textAlignment w:val="baseline"/>
                            <w:rPr>
                              <w:del w:id="1829" w:author="Stuart McLarnon (NESO)" w:date="2024-11-19T13:05:00Z"/>
                              <w:rFonts w:ascii="Arial" w:eastAsia="Arial" w:hAnsi="Arial"/>
                              <w:color w:val="626361"/>
                              <w:sz w:val="20"/>
                            </w:rPr>
                          </w:pPr>
                          <w:del w:id="1830" w:author="Stuart McLarnon (NESO)" w:date="2024-11-19T13:05:00Z">
                            <w:r>
                              <w:rPr>
                                <w:rFonts w:ascii="Arial" w:eastAsia="Arial" w:hAnsi="Arial"/>
                                <w:color w:val="626361"/>
                                <w:sz w:val="20"/>
                                <w:lang w:val="en-US"/>
                              </w:rPr>
                              <w:delText>17</w:delText>
                            </w:r>
                          </w:del>
                        </w:p>
                      </w:tc>
                      <w:tc>
                        <w:tcPr>
                          <w:tcW w:w="3341" w:type="dxa"/>
                          <w:tcBorders>
                            <w:top w:val="single" w:sz="4" w:space="0" w:color="000000"/>
                            <w:left w:val="none" w:sz="0" w:space="0" w:color="000000"/>
                            <w:bottom w:val="single" w:sz="4" w:space="0" w:color="000000"/>
                            <w:right w:val="none" w:sz="0" w:space="0" w:color="000000"/>
                          </w:tcBorders>
                        </w:tcPr>
                        <w:p w14:paraId="729493B0" w14:textId="77777777" w:rsidR="00E1101E" w:rsidRDefault="00000000">
                          <w:pPr>
                            <w:spacing w:before="41" w:after="133" w:line="229" w:lineRule="exact"/>
                            <w:ind w:left="139"/>
                            <w:textAlignment w:val="baseline"/>
                            <w:rPr>
                              <w:del w:id="1831" w:author="Stuart McLarnon (NESO)" w:date="2024-11-19T13:05:00Z"/>
                              <w:rFonts w:ascii="Arial" w:eastAsia="Arial" w:hAnsi="Arial"/>
                              <w:color w:val="626361"/>
                              <w:sz w:val="20"/>
                            </w:rPr>
                          </w:pPr>
                          <w:del w:id="1832" w:author="Stuart McLarnon (NESO)" w:date="2024-11-19T13:05:00Z">
                            <w:r>
                              <w:rPr>
                                <w:rFonts w:ascii="Arial" w:eastAsia="Arial" w:hAnsi="Arial"/>
                                <w:color w:val="626361"/>
                                <w:sz w:val="20"/>
                                <w:lang w:val="en-US"/>
                              </w:rPr>
                              <w:delText>Start time of the instruction.</w:delText>
                            </w:r>
                          </w:del>
                        </w:p>
                      </w:tc>
                    </w:tr>
                    <w:tr w:rsidR="00E1101E" w14:paraId="2A515ECF" w14:textId="77777777">
                      <w:trPr>
                        <w:trHeight w:hRule="exact" w:val="418"/>
                        <w:del w:id="1833" w:author="Stuart McLarnon (NESO)" w:date="2024-11-19T13:05:00Z"/>
                      </w:trPr>
                      <w:tc>
                        <w:tcPr>
                          <w:tcW w:w="1272" w:type="dxa"/>
                          <w:tcBorders>
                            <w:top w:val="single" w:sz="4" w:space="0" w:color="000000"/>
                            <w:left w:val="none" w:sz="0" w:space="0" w:color="000000"/>
                            <w:bottom w:val="single" w:sz="4" w:space="0" w:color="000000"/>
                            <w:right w:val="none" w:sz="0" w:space="0" w:color="000000"/>
                          </w:tcBorders>
                        </w:tcPr>
                        <w:p w14:paraId="23980FCB" w14:textId="77777777" w:rsidR="00E1101E" w:rsidRDefault="00000000">
                          <w:pPr>
                            <w:spacing w:before="42" w:after="137" w:line="229" w:lineRule="exact"/>
                            <w:ind w:left="58"/>
                            <w:textAlignment w:val="baseline"/>
                            <w:rPr>
                              <w:del w:id="1834" w:author="Stuart McLarnon (NESO)" w:date="2024-11-19T13:05:00Z"/>
                              <w:rFonts w:ascii="Arial" w:eastAsia="Arial" w:hAnsi="Arial"/>
                              <w:color w:val="626361"/>
                              <w:sz w:val="20"/>
                            </w:rPr>
                          </w:pPr>
                          <w:del w:id="1835" w:author="Stuart McLarnon (NESO)" w:date="2024-11-19T13:05:00Z">
                            <w:r>
                              <w:rPr>
                                <w:rFonts w:ascii="Arial" w:eastAsia="Arial" w:hAnsi="Arial"/>
                                <w:color w:val="626361"/>
                                <w:sz w:val="20"/>
                                <w:lang w:val="en-US"/>
                              </w:rPr>
                              <w:delText>Error Code</w:delText>
                            </w:r>
                          </w:del>
                        </w:p>
                      </w:tc>
                      <w:tc>
                        <w:tcPr>
                          <w:tcW w:w="1416" w:type="dxa"/>
                          <w:tcBorders>
                            <w:top w:val="single" w:sz="4" w:space="0" w:color="000000"/>
                            <w:left w:val="none" w:sz="0" w:space="0" w:color="000000"/>
                            <w:bottom w:val="single" w:sz="4" w:space="0" w:color="000000"/>
                            <w:right w:val="none" w:sz="0" w:space="0" w:color="000000"/>
                          </w:tcBorders>
                        </w:tcPr>
                        <w:p w14:paraId="1BA2AFD2" w14:textId="77777777" w:rsidR="00E1101E" w:rsidRDefault="00000000">
                          <w:pPr>
                            <w:spacing w:before="42" w:after="137" w:line="229" w:lineRule="exact"/>
                            <w:jc w:val="center"/>
                            <w:textAlignment w:val="baseline"/>
                            <w:rPr>
                              <w:del w:id="1836" w:author="Stuart McLarnon (NESO)" w:date="2024-11-19T13:05:00Z"/>
                              <w:rFonts w:ascii="Arial" w:eastAsia="Arial" w:hAnsi="Arial"/>
                              <w:color w:val="626361"/>
                              <w:sz w:val="20"/>
                            </w:rPr>
                          </w:pPr>
                          <w:del w:id="1837" w:author="Stuart McLarnon (NESO)" w:date="2024-11-19T13:05:00Z">
                            <w:r>
                              <w:rPr>
                                <w:rFonts w:ascii="Arial" w:eastAsia="Arial" w:hAnsi="Arial"/>
                                <w:color w:val="626361"/>
                                <w:sz w:val="20"/>
                                <w:lang w:val="en-US"/>
                              </w:rPr>
                              <w:delText>40, 67</w:delText>
                            </w:r>
                          </w:del>
                        </w:p>
                      </w:tc>
                      <w:tc>
                        <w:tcPr>
                          <w:tcW w:w="749" w:type="dxa"/>
                          <w:tcBorders>
                            <w:top w:val="single" w:sz="4" w:space="0" w:color="000000"/>
                            <w:left w:val="none" w:sz="0" w:space="0" w:color="000000"/>
                            <w:bottom w:val="single" w:sz="4" w:space="0" w:color="000000"/>
                            <w:right w:val="none" w:sz="0" w:space="0" w:color="000000"/>
                          </w:tcBorders>
                        </w:tcPr>
                        <w:p w14:paraId="4B3FD34B" w14:textId="77777777" w:rsidR="00E1101E" w:rsidRDefault="00000000">
                          <w:pPr>
                            <w:spacing w:before="42" w:after="137" w:line="229" w:lineRule="exact"/>
                            <w:jc w:val="center"/>
                            <w:textAlignment w:val="baseline"/>
                            <w:rPr>
                              <w:del w:id="1838" w:author="Stuart McLarnon (NESO)" w:date="2024-11-19T13:05:00Z"/>
                              <w:rFonts w:ascii="Arial" w:eastAsia="Arial" w:hAnsi="Arial"/>
                              <w:color w:val="626361"/>
                              <w:sz w:val="20"/>
                            </w:rPr>
                          </w:pPr>
                          <w:del w:id="1839" w:author="Stuart McLarnon (NESO)" w:date="2024-11-19T13:05:00Z">
                            <w:r>
                              <w:rPr>
                                <w:rFonts w:ascii="Arial" w:eastAsia="Arial" w:hAnsi="Arial"/>
                                <w:color w:val="626361"/>
                                <w:sz w:val="20"/>
                                <w:lang w:val="en-US"/>
                              </w:rPr>
                              <w:delText>4</w:delText>
                            </w:r>
                          </w:del>
                        </w:p>
                      </w:tc>
                      <w:tc>
                        <w:tcPr>
                          <w:tcW w:w="3341" w:type="dxa"/>
                          <w:tcBorders>
                            <w:top w:val="single" w:sz="4" w:space="0" w:color="000000"/>
                            <w:left w:val="none" w:sz="0" w:space="0" w:color="000000"/>
                            <w:bottom w:val="single" w:sz="4" w:space="0" w:color="000000"/>
                            <w:right w:val="none" w:sz="0" w:space="0" w:color="000000"/>
                          </w:tcBorders>
                        </w:tcPr>
                        <w:p w14:paraId="6A99D370" w14:textId="77777777" w:rsidR="00E1101E" w:rsidRDefault="00000000">
                          <w:pPr>
                            <w:spacing w:before="42" w:after="137" w:line="229" w:lineRule="exact"/>
                            <w:ind w:left="139"/>
                            <w:textAlignment w:val="baseline"/>
                            <w:rPr>
                              <w:del w:id="1840" w:author="Stuart McLarnon (NESO)" w:date="2024-11-19T13:05:00Z"/>
                              <w:rFonts w:ascii="Arial" w:eastAsia="Arial" w:hAnsi="Arial"/>
                              <w:color w:val="626361"/>
                              <w:sz w:val="20"/>
                            </w:rPr>
                          </w:pPr>
                          <w:del w:id="1841" w:author="Stuart McLarnon (NESO)" w:date="2024-11-19T13:05:00Z">
                            <w:r>
                              <w:rPr>
                                <w:rFonts w:ascii="Arial" w:eastAsia="Arial" w:hAnsi="Arial"/>
                                <w:color w:val="626361"/>
                                <w:sz w:val="20"/>
                                <w:lang w:val="en-US"/>
                              </w:rPr>
                              <w:delText>See Table 21 for meaning</w:delText>
                            </w:r>
                          </w:del>
                        </w:p>
                      </w:tc>
                    </w:tr>
                    <w:tr w:rsidR="00E1101E" w14:paraId="4ED0646A" w14:textId="77777777">
                      <w:trPr>
                        <w:trHeight w:hRule="exact" w:val="279"/>
                        <w:del w:id="1842" w:author="Stuart McLarnon (NESO)" w:date="2024-11-19T13:05:00Z"/>
                      </w:trPr>
                      <w:tc>
                        <w:tcPr>
                          <w:tcW w:w="1272" w:type="dxa"/>
                          <w:tcBorders>
                            <w:top w:val="single" w:sz="4" w:space="0" w:color="000000"/>
                            <w:left w:val="none" w:sz="0" w:space="0" w:color="000000"/>
                            <w:bottom w:val="none" w:sz="0" w:space="0" w:color="000000"/>
                            <w:right w:val="none" w:sz="0" w:space="0" w:color="000000"/>
                          </w:tcBorders>
                          <w:vAlign w:val="center"/>
                        </w:tcPr>
                        <w:p w14:paraId="0EAEECFD" w14:textId="77777777" w:rsidR="00E1101E" w:rsidRDefault="00000000">
                          <w:pPr>
                            <w:spacing w:before="41" w:after="8" w:line="229" w:lineRule="exact"/>
                            <w:ind w:left="58"/>
                            <w:textAlignment w:val="baseline"/>
                            <w:rPr>
                              <w:del w:id="1843" w:author="Stuart McLarnon (NESO)" w:date="2024-11-19T13:05:00Z"/>
                              <w:rFonts w:ascii="Arial" w:eastAsia="Arial" w:hAnsi="Arial"/>
                              <w:color w:val="626361"/>
                              <w:sz w:val="20"/>
                            </w:rPr>
                          </w:pPr>
                          <w:del w:id="1844" w:author="Stuart McLarnon (NESO)" w:date="2024-11-19T13:05:00Z">
                            <w:r>
                              <w:rPr>
                                <w:rFonts w:ascii="Arial" w:eastAsia="Arial" w:hAnsi="Arial"/>
                                <w:color w:val="626361"/>
                                <w:sz w:val="20"/>
                                <w:lang w:val="en-US"/>
                              </w:rPr>
                              <w:delText>Terminator</w:delText>
                            </w:r>
                          </w:del>
                        </w:p>
                      </w:tc>
                      <w:tc>
                        <w:tcPr>
                          <w:tcW w:w="1416" w:type="dxa"/>
                          <w:tcBorders>
                            <w:top w:val="single" w:sz="4" w:space="0" w:color="000000"/>
                            <w:left w:val="none" w:sz="0" w:space="0" w:color="000000"/>
                            <w:bottom w:val="none" w:sz="0" w:space="0" w:color="000000"/>
                            <w:right w:val="none" w:sz="0" w:space="0" w:color="000000"/>
                          </w:tcBorders>
                          <w:vAlign w:val="center"/>
                        </w:tcPr>
                        <w:p w14:paraId="67C66BD1" w14:textId="77777777" w:rsidR="00E1101E" w:rsidRDefault="00000000">
                          <w:pPr>
                            <w:spacing w:before="41" w:after="8" w:line="229" w:lineRule="exact"/>
                            <w:jc w:val="center"/>
                            <w:textAlignment w:val="baseline"/>
                            <w:rPr>
                              <w:del w:id="1845" w:author="Stuart McLarnon (NESO)" w:date="2024-11-19T13:05:00Z"/>
                              <w:rFonts w:ascii="Arial" w:eastAsia="Arial" w:hAnsi="Arial"/>
                              <w:color w:val="626361"/>
                              <w:sz w:val="20"/>
                            </w:rPr>
                          </w:pPr>
                          <w:del w:id="1846" w:author="Stuart McLarnon (NESO)" w:date="2024-11-19T13:05:00Z">
                            <w:r>
                              <w:rPr>
                                <w:rFonts w:ascii="Arial" w:eastAsia="Arial" w:hAnsi="Arial"/>
                                <w:color w:val="626361"/>
                                <w:sz w:val="20"/>
                                <w:lang w:val="en-US"/>
                              </w:rPr>
                              <w:delText>39, 44, 66 or</w:delText>
                            </w:r>
                          </w:del>
                        </w:p>
                      </w:tc>
                      <w:tc>
                        <w:tcPr>
                          <w:tcW w:w="749" w:type="dxa"/>
                          <w:tcBorders>
                            <w:top w:val="single" w:sz="4" w:space="0" w:color="000000"/>
                            <w:left w:val="none" w:sz="0" w:space="0" w:color="000000"/>
                            <w:bottom w:val="none" w:sz="0" w:space="0" w:color="000000"/>
                            <w:right w:val="none" w:sz="0" w:space="0" w:color="000000"/>
                          </w:tcBorders>
                          <w:vAlign w:val="center"/>
                        </w:tcPr>
                        <w:p w14:paraId="42231CD3" w14:textId="77777777" w:rsidR="00E1101E" w:rsidRDefault="00000000">
                          <w:pPr>
                            <w:spacing w:before="41" w:after="8" w:line="229" w:lineRule="exact"/>
                            <w:jc w:val="center"/>
                            <w:textAlignment w:val="baseline"/>
                            <w:rPr>
                              <w:del w:id="1847" w:author="Stuart McLarnon (NESO)" w:date="2024-11-19T13:05:00Z"/>
                              <w:rFonts w:ascii="Arial" w:eastAsia="Arial" w:hAnsi="Arial"/>
                              <w:color w:val="626361"/>
                              <w:sz w:val="20"/>
                            </w:rPr>
                          </w:pPr>
                          <w:del w:id="1848" w:author="Stuart McLarnon (NESO)" w:date="2024-11-19T13:05:00Z">
                            <w:r>
                              <w:rPr>
                                <w:rFonts w:ascii="Arial" w:eastAsia="Arial" w:hAnsi="Arial"/>
                                <w:color w:val="626361"/>
                                <w:sz w:val="20"/>
                                <w:lang w:val="en-US"/>
                              </w:rPr>
                              <w:delText>1</w:delText>
                            </w:r>
                          </w:del>
                        </w:p>
                      </w:tc>
                      <w:tc>
                        <w:tcPr>
                          <w:tcW w:w="3341" w:type="dxa"/>
                          <w:tcBorders>
                            <w:top w:val="single" w:sz="4" w:space="0" w:color="000000"/>
                            <w:left w:val="none" w:sz="0" w:space="0" w:color="000000"/>
                            <w:bottom w:val="none" w:sz="0" w:space="0" w:color="000000"/>
                            <w:right w:val="none" w:sz="0" w:space="0" w:color="000000"/>
                          </w:tcBorders>
                          <w:vAlign w:val="center"/>
                        </w:tcPr>
                        <w:p w14:paraId="581593B5" w14:textId="77777777" w:rsidR="00E1101E" w:rsidRDefault="00000000">
                          <w:pPr>
                            <w:spacing w:before="41" w:after="8" w:line="229" w:lineRule="exact"/>
                            <w:ind w:left="139"/>
                            <w:textAlignment w:val="baseline"/>
                            <w:rPr>
                              <w:del w:id="1849" w:author="Stuart McLarnon (NESO)" w:date="2024-11-19T13:05:00Z"/>
                              <w:rFonts w:ascii="Arial" w:eastAsia="Arial" w:hAnsi="Arial"/>
                              <w:color w:val="626361"/>
                              <w:sz w:val="20"/>
                            </w:rPr>
                          </w:pPr>
                          <w:del w:id="1850" w:author="Stuart McLarnon (NESO)" w:date="2024-11-19T13:05:00Z">
                            <w:r>
                              <w:rPr>
                                <w:rFonts w:ascii="Arial" w:eastAsia="Arial" w:hAnsi="Arial"/>
                                <w:color w:val="626361"/>
                                <w:sz w:val="20"/>
                                <w:lang w:val="en-US"/>
                              </w:rPr>
                              <w:delText>Part terminator character "^"</w:delText>
                            </w:r>
                          </w:del>
                        </w:p>
                      </w:tc>
                    </w:tr>
                  </w:tbl>
                  <w:p w14:paraId="2BA9124C" w14:textId="77777777" w:rsidR="002D0D0E" w:rsidRDefault="002D0D0E">
                    <w:pPr>
                      <w:rPr>
                        <w:del w:id="1851" w:author="Stuart McLarnon (NESO)" w:date="2024-11-19T13:05:00Z"/>
                      </w:rPr>
                    </w:pPr>
                  </w:p>
                </w:txbxContent>
              </v:textbox>
              <w10:wrap type="square" anchorx="page" anchory="page"/>
            </v:shape>
          </w:pict>
        </w:r>
        <w:r>
          <w:rPr>
            <w:rFonts w:ascii="Times New Roman" w:eastAsia="PMingLiU" w:hAnsi="Times New Roman"/>
          </w:rPr>
          <w:pict w14:anchorId="6A3E9007">
            <v:shape id="_x0000_s2231" type="#_x0000_t202" style="position:absolute;margin-left:410.15pt;margin-top:412.3pt;width:67.7pt;height:11.5pt;z-index:-251441152;mso-wrap-distance-left:0;mso-wrap-distance-right:0;mso-position-horizontal-relative:page;mso-position-vertical-relative:page" filled="f" stroked="f">
              <v:textbox style="mso-next-textbox:#_x0000_s2231" inset="0,0,0,0">
                <w:txbxContent>
                  <w:p w14:paraId="1131D8EA" w14:textId="77777777" w:rsidR="00E1101E" w:rsidRDefault="00000000">
                    <w:pPr>
                      <w:tabs>
                        <w:tab w:val="right" w:pos="1368"/>
                      </w:tabs>
                      <w:spacing w:line="221" w:lineRule="exact"/>
                      <w:textAlignment w:val="baseline"/>
                      <w:rPr>
                        <w:del w:id="1852" w:author="Stuart McLarnon (NESO)" w:date="2024-11-19T13:05:00Z"/>
                        <w:rFonts w:ascii="Arial" w:eastAsia="Arial" w:hAnsi="Arial"/>
                        <w:b/>
                        <w:color w:val="626361"/>
                        <w:sz w:val="20"/>
                      </w:rPr>
                    </w:pPr>
                    <w:del w:id="1853" w:author="Stuart McLarnon (NESO)" w:date="2024-11-19T13:05:00Z">
                      <w:r>
                        <w:rPr>
                          <w:rFonts w:ascii="Arial" w:eastAsia="Arial" w:hAnsi="Arial"/>
                          <w:b/>
                          <w:color w:val="626361"/>
                          <w:sz w:val="20"/>
                          <w:lang w:val="en-US"/>
                        </w:rPr>
                        <w:delText>Type</w:delText>
                      </w:r>
                      <w:r>
                        <w:rPr>
                          <w:rFonts w:ascii="Arial" w:eastAsia="Arial" w:hAnsi="Arial"/>
                          <w:b/>
                          <w:color w:val="626361"/>
                          <w:sz w:val="20"/>
                          <w:lang w:val="en-US"/>
                        </w:rPr>
                        <w:tab/>
                        <w:delText>Flag</w:delText>
                      </w:r>
                    </w:del>
                  </w:p>
                </w:txbxContent>
              </v:textbox>
              <w10:wrap type="square" anchorx="page" anchory="page"/>
            </v:shape>
          </w:pict>
        </w:r>
        <w:r>
          <w:rPr>
            <w:rFonts w:ascii="Times New Roman" w:eastAsia="PMingLiU" w:hAnsi="Times New Roman"/>
          </w:rPr>
          <w:pict w14:anchorId="7D284FA1">
            <v:shape id="_x0000_s2232" type="#_x0000_t202" style="position:absolute;margin-left:411.2pt;margin-top:432.8pt;width:20.7pt;height:11.5pt;z-index:-251440128;mso-wrap-distance-left:0;mso-wrap-distance-right:0;mso-position-horizontal-relative:page;mso-position-vertical-relative:page" filled="f" stroked="f">
              <v:textbox style="mso-next-textbox:#_x0000_s2232" inset="0,0,0,0">
                <w:txbxContent>
                  <w:p w14:paraId="06E455F5" w14:textId="77777777" w:rsidR="00E1101E" w:rsidRDefault="00000000">
                    <w:pPr>
                      <w:spacing w:before="1" w:line="227" w:lineRule="exact"/>
                      <w:textAlignment w:val="baseline"/>
                      <w:rPr>
                        <w:del w:id="1854" w:author="Stuart McLarnon (NESO)" w:date="2024-11-19T13:05:00Z"/>
                        <w:rFonts w:ascii="Arial" w:eastAsia="Arial" w:hAnsi="Arial"/>
                        <w:color w:val="626361"/>
                        <w:spacing w:val="22"/>
                        <w:sz w:val="20"/>
                      </w:rPr>
                    </w:pPr>
                    <w:del w:id="1855"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r>
          <w:rPr>
            <w:rFonts w:ascii="Times New Roman" w:eastAsia="PMingLiU" w:hAnsi="Times New Roman"/>
          </w:rPr>
          <w:pict w14:anchorId="0E83D3B2">
            <v:shape id="_x0000_s2233" type="#_x0000_t202" style="position:absolute;margin-left:411.2pt;margin-top:453.65pt;width:20.7pt;height:11.5pt;z-index:-251439104;mso-wrap-distance-left:0;mso-wrap-distance-right:0;mso-position-horizontal-relative:page;mso-position-vertical-relative:page" filled="f" stroked="f">
              <v:textbox style="mso-next-textbox:#_x0000_s2233" inset="0,0,0,0">
                <w:txbxContent>
                  <w:p w14:paraId="36F674F4" w14:textId="77777777" w:rsidR="00E1101E" w:rsidRDefault="00000000">
                    <w:pPr>
                      <w:spacing w:before="1" w:line="228" w:lineRule="exact"/>
                      <w:textAlignment w:val="baseline"/>
                      <w:rPr>
                        <w:del w:id="1856" w:author="Stuart McLarnon (NESO)" w:date="2024-11-19T13:05:00Z"/>
                        <w:rFonts w:ascii="Arial" w:eastAsia="Arial" w:hAnsi="Arial"/>
                        <w:color w:val="626361"/>
                        <w:spacing w:val="22"/>
                        <w:sz w:val="20"/>
                      </w:rPr>
                    </w:pPr>
                    <w:del w:id="1857"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r>
          <w:rPr>
            <w:rFonts w:ascii="Times New Roman" w:eastAsia="PMingLiU" w:hAnsi="Times New Roman"/>
          </w:rPr>
          <w:pict w14:anchorId="725CFF0B">
            <v:shape id="_x0000_s2234" type="#_x0000_t202" style="position:absolute;margin-left:411.2pt;margin-top:474.55pt;width:20.7pt;height:11.5pt;z-index:-251438080;mso-wrap-distance-left:0;mso-wrap-distance-right:0;mso-position-horizontal-relative:page;mso-position-vertical-relative:page" filled="f" stroked="f">
              <v:textbox style="mso-next-textbox:#_x0000_s2234" inset="0,0,0,0">
                <w:txbxContent>
                  <w:p w14:paraId="7889869A" w14:textId="77777777" w:rsidR="00E1101E" w:rsidRDefault="00000000">
                    <w:pPr>
                      <w:spacing w:before="1" w:line="228" w:lineRule="exact"/>
                      <w:textAlignment w:val="baseline"/>
                      <w:rPr>
                        <w:del w:id="1858" w:author="Stuart McLarnon (NESO)" w:date="2024-11-19T13:05:00Z"/>
                        <w:rFonts w:ascii="Arial" w:eastAsia="Arial" w:hAnsi="Arial"/>
                        <w:color w:val="626361"/>
                        <w:spacing w:val="22"/>
                        <w:sz w:val="20"/>
                      </w:rPr>
                    </w:pPr>
                    <w:del w:id="1859"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r>
          <w:rPr>
            <w:rFonts w:ascii="Times New Roman" w:eastAsia="PMingLiU" w:hAnsi="Times New Roman"/>
          </w:rPr>
          <w:pict w14:anchorId="74B14FB7">
            <v:shape id="_x0000_s2235" type="#_x0000_t202" style="position:absolute;margin-left:408.35pt;margin-top:506.7pt;width:27.9pt;height:11.5pt;z-index:-251437056;mso-wrap-distance-left:0;mso-wrap-distance-right:0;mso-position-horizontal-relative:page;mso-position-vertical-relative:page" filled="f" stroked="f">
              <v:textbox style="mso-next-textbox:#_x0000_s2235" inset="0,0,0,0">
                <w:txbxContent>
                  <w:p w14:paraId="76A3CDD8" w14:textId="77777777" w:rsidR="00E1101E" w:rsidRDefault="00000000">
                    <w:pPr>
                      <w:spacing w:before="1" w:line="218" w:lineRule="exact"/>
                      <w:textAlignment w:val="baseline"/>
                      <w:rPr>
                        <w:del w:id="1860" w:author="Stuart McLarnon (NESO)" w:date="2024-11-19T13:05:00Z"/>
                        <w:rFonts w:ascii="Arial" w:eastAsia="Arial" w:hAnsi="Arial"/>
                        <w:color w:val="626361"/>
                        <w:spacing w:val="11"/>
                        <w:sz w:val="20"/>
                      </w:rPr>
                    </w:pPr>
                    <w:del w:id="1861" w:author="Stuart McLarnon (NESO)" w:date="2024-11-19T13:05:00Z">
                      <w:r>
                        <w:rPr>
                          <w:rFonts w:ascii="Arial" w:eastAsia="Arial" w:hAnsi="Arial"/>
                          <w:color w:val="626361"/>
                          <w:spacing w:val="11"/>
                          <w:sz w:val="20"/>
                          <w:lang w:val="en-US"/>
                        </w:rPr>
                        <w:delText>N, T</w:delText>
                      </w:r>
                    </w:del>
                  </w:p>
                </w:txbxContent>
              </v:textbox>
              <w10:wrap type="square" anchorx="page" anchory="page"/>
            </v:shape>
          </w:pict>
        </w:r>
        <w:r>
          <w:rPr>
            <w:rFonts w:ascii="Times New Roman" w:eastAsia="PMingLiU" w:hAnsi="Times New Roman"/>
          </w:rPr>
          <w:pict w14:anchorId="514C1019">
            <v:shape id="_x0000_s2236" type="#_x0000_t202" style="position:absolute;margin-left:408.35pt;margin-top:527.6pt;width:27.9pt;height:11.5pt;z-index:-251436032;mso-wrap-distance-left:0;mso-wrap-distance-right:0;mso-position-horizontal-relative:page;mso-position-vertical-relative:page" filled="f" stroked="f">
              <v:textbox style="mso-next-textbox:#_x0000_s2236" inset="0,0,0,0">
                <w:txbxContent>
                  <w:p w14:paraId="3CD8A6AF" w14:textId="77777777" w:rsidR="00E1101E" w:rsidRDefault="00000000">
                    <w:pPr>
                      <w:spacing w:before="1" w:line="218" w:lineRule="exact"/>
                      <w:textAlignment w:val="baseline"/>
                      <w:rPr>
                        <w:del w:id="1862" w:author="Stuart McLarnon (NESO)" w:date="2024-11-19T13:05:00Z"/>
                        <w:rFonts w:ascii="Arial" w:eastAsia="Arial" w:hAnsi="Arial"/>
                        <w:color w:val="626361"/>
                        <w:spacing w:val="11"/>
                        <w:sz w:val="20"/>
                      </w:rPr>
                    </w:pPr>
                    <w:del w:id="1863" w:author="Stuart McLarnon (NESO)" w:date="2024-11-19T13:05:00Z">
                      <w:r>
                        <w:rPr>
                          <w:rFonts w:ascii="Arial" w:eastAsia="Arial" w:hAnsi="Arial"/>
                          <w:color w:val="626361"/>
                          <w:spacing w:val="11"/>
                          <w:sz w:val="20"/>
                          <w:lang w:val="en-US"/>
                        </w:rPr>
                        <w:delText>N, T</w:delText>
                      </w:r>
                    </w:del>
                  </w:p>
                </w:txbxContent>
              </v:textbox>
              <w10:wrap type="square" anchorx="page" anchory="page"/>
            </v:shape>
          </w:pict>
        </w:r>
        <w:r>
          <w:rPr>
            <w:rFonts w:ascii="Times New Roman" w:eastAsia="PMingLiU" w:hAnsi="Times New Roman"/>
          </w:rPr>
          <w:pict w14:anchorId="6E126938">
            <v:shape id="_x0000_s2237" type="#_x0000_t202" style="position:absolute;margin-left:408.35pt;margin-top:560pt;width:27.9pt;height:11.5pt;z-index:-251435008;mso-wrap-distance-left:0;mso-wrap-distance-right:0;mso-position-horizontal-relative:page;mso-position-vertical-relative:page" filled="f" stroked="f">
              <v:textbox style="mso-next-textbox:#_x0000_s2237" inset="0,0,0,0">
                <w:txbxContent>
                  <w:p w14:paraId="58FC8357" w14:textId="77777777" w:rsidR="00E1101E" w:rsidRDefault="00000000">
                    <w:pPr>
                      <w:spacing w:before="1" w:line="218" w:lineRule="exact"/>
                      <w:textAlignment w:val="baseline"/>
                      <w:rPr>
                        <w:del w:id="1864" w:author="Stuart McLarnon (NESO)" w:date="2024-11-19T13:05:00Z"/>
                        <w:rFonts w:ascii="Arial" w:eastAsia="Arial" w:hAnsi="Arial"/>
                        <w:color w:val="626361"/>
                        <w:spacing w:val="11"/>
                        <w:sz w:val="20"/>
                      </w:rPr>
                    </w:pPr>
                    <w:del w:id="1865" w:author="Stuart McLarnon (NESO)" w:date="2024-11-19T13:05:00Z">
                      <w:r>
                        <w:rPr>
                          <w:rFonts w:ascii="Arial" w:eastAsia="Arial" w:hAnsi="Arial"/>
                          <w:color w:val="626361"/>
                          <w:spacing w:val="11"/>
                          <w:sz w:val="20"/>
                          <w:lang w:val="en-US"/>
                        </w:rPr>
                        <w:delText>N, T</w:delText>
                      </w:r>
                    </w:del>
                  </w:p>
                </w:txbxContent>
              </v:textbox>
              <w10:wrap type="square" anchorx="page" anchory="page"/>
            </v:shape>
          </w:pict>
        </w:r>
        <w:r>
          <w:rPr>
            <w:rFonts w:ascii="Times New Roman" w:eastAsia="PMingLiU" w:hAnsi="Times New Roman"/>
          </w:rPr>
          <w:pict w14:anchorId="535B76E3">
            <v:shape id="_x0000_s2238" type="#_x0000_t202" style="position:absolute;margin-left:413.05pt;margin-top:580.65pt;width:64.3pt;height:11.8pt;z-index:-251433984;mso-wrap-distance-left:0;mso-wrap-distance-right:0;mso-position-horizontal-relative:page;mso-position-vertical-relative:page" filled="f" stroked="f">
              <v:textbox style="mso-next-textbox:#_x0000_s2238" inset="0,0,0,0">
                <w:txbxContent>
                  <w:p w14:paraId="5608785E" w14:textId="77777777" w:rsidR="00E1101E" w:rsidRDefault="00000000">
                    <w:pPr>
                      <w:tabs>
                        <w:tab w:val="right" w:pos="1296"/>
                      </w:tabs>
                      <w:spacing w:before="1" w:line="222" w:lineRule="exact"/>
                      <w:textAlignment w:val="baseline"/>
                      <w:rPr>
                        <w:del w:id="1866" w:author="Stuart McLarnon (NESO)" w:date="2024-11-19T13:05:00Z"/>
                        <w:rFonts w:ascii="Arial" w:eastAsia="Arial" w:hAnsi="Arial"/>
                        <w:color w:val="626361"/>
                        <w:sz w:val="20"/>
                      </w:rPr>
                    </w:pPr>
                    <w:del w:id="1867" w:author="Stuart McLarnon (NESO)" w:date="2024-11-19T13:05:00Z">
                      <w:r>
                        <w:rPr>
                          <w:rFonts w:ascii="Arial" w:eastAsia="Arial" w:hAnsi="Arial"/>
                          <w:color w:val="626361"/>
                          <w:sz w:val="20"/>
                          <w:lang w:val="en-US"/>
                        </w:rPr>
                        <w:delText>Any</w:delText>
                      </w:r>
                      <w:r>
                        <w:rPr>
                          <w:rFonts w:ascii="Arial" w:eastAsia="Arial" w:hAnsi="Arial"/>
                          <w:color w:val="626361"/>
                          <w:sz w:val="20"/>
                          <w:lang w:val="en-US"/>
                        </w:rPr>
                        <w:tab/>
                        <w:delText>E, X</w:delText>
                      </w:r>
                    </w:del>
                  </w:p>
                </w:txbxContent>
              </v:textbox>
              <w10:wrap type="square" anchorx="page" anchory="page"/>
            </v:shape>
          </w:pict>
        </w:r>
        <w:r>
          <w:rPr>
            <w:rFonts w:ascii="Times New Roman" w:eastAsia="PMingLiU" w:hAnsi="Times New Roman"/>
          </w:rPr>
          <w:pict w14:anchorId="76ECD1E1">
            <v:shape id="_x0000_s2239" type="#_x0000_t202" style="position:absolute;margin-left:411.2pt;margin-top:601.5pt;width:20.7pt;height:11.5pt;z-index:-251432960;mso-wrap-distance-left:0;mso-wrap-distance-right:0;mso-position-horizontal-relative:page;mso-position-vertical-relative:page" filled="f" stroked="f">
              <v:textbox style="mso-next-textbox:#_x0000_s2239" inset="0,0,0,0">
                <w:txbxContent>
                  <w:p w14:paraId="479CF320" w14:textId="77777777" w:rsidR="00E1101E" w:rsidRDefault="00000000">
                    <w:pPr>
                      <w:spacing w:before="1" w:line="223" w:lineRule="exact"/>
                      <w:textAlignment w:val="baseline"/>
                      <w:rPr>
                        <w:del w:id="1868" w:author="Stuart McLarnon (NESO)" w:date="2024-11-19T13:05:00Z"/>
                        <w:rFonts w:ascii="Arial" w:eastAsia="Arial" w:hAnsi="Arial"/>
                        <w:color w:val="626361"/>
                        <w:spacing w:val="22"/>
                        <w:sz w:val="20"/>
                      </w:rPr>
                    </w:pPr>
                    <w:del w:id="1869"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del>
    </w:p>
    <w:tbl>
      <w:tblPr>
        <w:tblStyle w:val="ListTable2-Accent1"/>
        <w:tblW w:w="10646" w:type="dxa"/>
        <w:tblInd w:w="1134" w:type="dxa"/>
        <w:tblLook w:val="04A0" w:firstRow="1" w:lastRow="0" w:firstColumn="1" w:lastColumn="0" w:noHBand="0" w:noVBand="1"/>
      </w:tblPr>
      <w:tblGrid>
        <w:gridCol w:w="1656"/>
        <w:gridCol w:w="1702"/>
        <w:gridCol w:w="1187"/>
        <w:gridCol w:w="3535"/>
        <w:gridCol w:w="1338"/>
        <w:gridCol w:w="1228"/>
      </w:tblGrid>
      <w:tr w:rsidR="00186A2A" w:rsidRPr="00A57BDE" w14:paraId="26A767CB" w14:textId="77777777" w:rsidTr="00186A2A">
        <w:trPr>
          <w:cnfStyle w:val="100000000000" w:firstRow="1" w:lastRow="0" w:firstColumn="0" w:lastColumn="0" w:oddVBand="0" w:evenVBand="0" w:oddHBand="0" w:evenHBand="0" w:firstRowFirstColumn="0" w:firstRowLastColumn="0" w:lastRowFirstColumn="0" w:lastRowLastColumn="0"/>
          <w:ins w:id="187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5A7B3471" w14:textId="39068488" w:rsidR="00F97583" w:rsidRPr="00A57BDE" w:rsidRDefault="00F97583" w:rsidP="004A4F1E">
            <w:pPr>
              <w:rPr>
                <w:ins w:id="1871" w:author="Stuart McLarnon (NESO)" w:date="2024-11-19T13:05:00Z"/>
                <w:lang w:val="en-US"/>
              </w:rPr>
            </w:pPr>
            <w:ins w:id="1872" w:author="Stuart McLarnon (NESO)" w:date="2024-11-19T13:05:00Z">
              <w:r w:rsidRPr="00A57BDE">
                <w:rPr>
                  <w:lang w:val="en-US"/>
                </w:rPr>
                <w:t>Field Name</w:t>
              </w:r>
            </w:ins>
          </w:p>
        </w:tc>
        <w:tc>
          <w:tcPr>
            <w:tcW w:w="0" w:type="auto"/>
          </w:tcPr>
          <w:p w14:paraId="4397B821" w14:textId="77777777" w:rsidR="00F97583" w:rsidRPr="00A57BDE" w:rsidRDefault="00F97583" w:rsidP="004A4F1E">
            <w:pPr>
              <w:cnfStyle w:val="100000000000" w:firstRow="1" w:lastRow="0" w:firstColumn="0" w:lastColumn="0" w:oddVBand="0" w:evenVBand="0" w:oddHBand="0" w:evenHBand="0" w:firstRowFirstColumn="0" w:firstRowLastColumn="0" w:lastRowFirstColumn="0" w:lastRowLastColumn="0"/>
              <w:rPr>
                <w:ins w:id="1873" w:author="Stuart McLarnon (NESO)" w:date="2024-11-19T13:05:00Z"/>
                <w:lang w:val="en-US"/>
              </w:rPr>
            </w:pPr>
            <w:ins w:id="1874" w:author="Stuart McLarnon (NESO)" w:date="2024-11-19T13:05:00Z">
              <w:r w:rsidRPr="00A57BDE">
                <w:rPr>
                  <w:lang w:val="en-US"/>
                </w:rPr>
                <w:t>Start Position</w:t>
              </w:r>
            </w:ins>
          </w:p>
        </w:tc>
        <w:tc>
          <w:tcPr>
            <w:tcW w:w="0" w:type="auto"/>
          </w:tcPr>
          <w:p w14:paraId="2E7FA51A" w14:textId="77777777" w:rsidR="00F97583" w:rsidRPr="00A57BDE" w:rsidRDefault="00F97583" w:rsidP="004A4F1E">
            <w:pPr>
              <w:cnfStyle w:val="100000000000" w:firstRow="1" w:lastRow="0" w:firstColumn="0" w:lastColumn="0" w:oddVBand="0" w:evenVBand="0" w:oddHBand="0" w:evenHBand="0" w:firstRowFirstColumn="0" w:firstRowLastColumn="0" w:lastRowFirstColumn="0" w:lastRowLastColumn="0"/>
              <w:rPr>
                <w:ins w:id="1875" w:author="Stuart McLarnon (NESO)" w:date="2024-11-19T13:05:00Z"/>
                <w:lang w:val="en-US"/>
              </w:rPr>
            </w:pPr>
            <w:ins w:id="1876" w:author="Stuart McLarnon (NESO)" w:date="2024-11-19T13:05:00Z">
              <w:r w:rsidRPr="00A57BDE">
                <w:rPr>
                  <w:lang w:val="en-US"/>
                </w:rPr>
                <w:t>Field Size</w:t>
              </w:r>
            </w:ins>
          </w:p>
        </w:tc>
        <w:tc>
          <w:tcPr>
            <w:tcW w:w="3535" w:type="dxa"/>
          </w:tcPr>
          <w:p w14:paraId="71EDAB7C" w14:textId="77777777" w:rsidR="00F97583" w:rsidRPr="00A57BDE" w:rsidRDefault="00F97583" w:rsidP="004A4F1E">
            <w:pPr>
              <w:cnfStyle w:val="100000000000" w:firstRow="1" w:lastRow="0" w:firstColumn="0" w:lastColumn="0" w:oddVBand="0" w:evenVBand="0" w:oddHBand="0" w:evenHBand="0" w:firstRowFirstColumn="0" w:firstRowLastColumn="0" w:lastRowFirstColumn="0" w:lastRowLastColumn="0"/>
              <w:rPr>
                <w:ins w:id="1877" w:author="Stuart McLarnon (NESO)" w:date="2024-11-19T13:05:00Z"/>
                <w:lang w:val="en-US"/>
              </w:rPr>
            </w:pPr>
            <w:ins w:id="1878" w:author="Stuart McLarnon (NESO)" w:date="2024-11-19T13:05:00Z">
              <w:r w:rsidRPr="00A57BDE">
                <w:rPr>
                  <w:lang w:val="en-US"/>
                </w:rPr>
                <w:t>Description</w:t>
              </w:r>
            </w:ins>
          </w:p>
        </w:tc>
        <w:tc>
          <w:tcPr>
            <w:tcW w:w="0" w:type="auto"/>
          </w:tcPr>
          <w:p w14:paraId="45D8BA78" w14:textId="77777777" w:rsidR="00F97583" w:rsidRPr="00A57BDE" w:rsidRDefault="00F97583" w:rsidP="004A4F1E">
            <w:pPr>
              <w:cnfStyle w:val="100000000000" w:firstRow="1" w:lastRow="0" w:firstColumn="0" w:lastColumn="0" w:oddVBand="0" w:evenVBand="0" w:oddHBand="0" w:evenHBand="0" w:firstRowFirstColumn="0" w:firstRowLastColumn="0" w:lastRowFirstColumn="0" w:lastRowLastColumn="0"/>
              <w:rPr>
                <w:ins w:id="1879" w:author="Stuart McLarnon (NESO)" w:date="2024-11-19T13:05:00Z"/>
                <w:lang w:val="en-US"/>
              </w:rPr>
            </w:pPr>
            <w:ins w:id="1880" w:author="Stuart McLarnon (NESO)" w:date="2024-11-19T13:05:00Z">
              <w:r w:rsidRPr="00A57BDE">
                <w:rPr>
                  <w:lang w:val="en-US"/>
                </w:rPr>
                <w:t>Valid Type</w:t>
              </w:r>
            </w:ins>
          </w:p>
        </w:tc>
        <w:tc>
          <w:tcPr>
            <w:tcW w:w="0" w:type="auto"/>
          </w:tcPr>
          <w:p w14:paraId="26766257" w14:textId="77777777" w:rsidR="00F97583" w:rsidRPr="00A57BDE" w:rsidRDefault="00F97583" w:rsidP="004A4F1E">
            <w:pPr>
              <w:cnfStyle w:val="100000000000" w:firstRow="1" w:lastRow="0" w:firstColumn="0" w:lastColumn="0" w:oddVBand="0" w:evenVBand="0" w:oddHBand="0" w:evenHBand="0" w:firstRowFirstColumn="0" w:firstRowLastColumn="0" w:lastRowFirstColumn="0" w:lastRowLastColumn="0"/>
              <w:rPr>
                <w:ins w:id="1881" w:author="Stuart McLarnon (NESO)" w:date="2024-11-19T13:05:00Z"/>
                <w:lang w:val="en-US"/>
              </w:rPr>
            </w:pPr>
            <w:ins w:id="1882" w:author="Stuart McLarnon (NESO)" w:date="2024-11-19T13:05:00Z">
              <w:r w:rsidRPr="00A57BDE">
                <w:rPr>
                  <w:lang w:val="en-US"/>
                </w:rPr>
                <w:t>Error Flag</w:t>
              </w:r>
            </w:ins>
          </w:p>
        </w:tc>
      </w:tr>
      <w:tr w:rsidR="00186A2A" w:rsidRPr="00A57BDE" w14:paraId="503E42C3" w14:textId="77777777" w:rsidTr="00186A2A">
        <w:trPr>
          <w:cnfStyle w:val="000000100000" w:firstRow="0" w:lastRow="0" w:firstColumn="0" w:lastColumn="0" w:oddVBand="0" w:evenVBand="0" w:oddHBand="1" w:evenHBand="0" w:firstRowFirstColumn="0" w:firstRowLastColumn="0" w:lastRowFirstColumn="0" w:lastRowLastColumn="0"/>
          <w:ins w:id="188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7F459575" w14:textId="77777777" w:rsidR="00F97583" w:rsidRPr="00A57BDE" w:rsidRDefault="00F97583" w:rsidP="004A4F1E">
            <w:pPr>
              <w:rPr>
                <w:ins w:id="1884" w:author="Stuart McLarnon (NESO)" w:date="2024-11-19T13:05:00Z"/>
                <w:b w:val="0"/>
                <w:bCs w:val="0"/>
                <w:lang w:val="en-US"/>
              </w:rPr>
            </w:pPr>
            <w:ins w:id="1885" w:author="Stuart McLarnon (NESO)" w:date="2024-11-19T13:05:00Z">
              <w:r w:rsidRPr="00A57BDE">
                <w:rPr>
                  <w:b w:val="0"/>
                  <w:bCs w:val="0"/>
                </w:rPr>
                <w:t>Name</w:t>
              </w:r>
            </w:ins>
          </w:p>
        </w:tc>
        <w:tc>
          <w:tcPr>
            <w:tcW w:w="0" w:type="auto"/>
          </w:tcPr>
          <w:p w14:paraId="2B83AAFB"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886" w:author="Stuart McLarnon (NESO)" w:date="2024-11-19T13:05:00Z"/>
                <w:lang w:val="en-US"/>
              </w:rPr>
            </w:pPr>
            <w:ins w:id="1887" w:author="Stuart McLarnon (NESO)" w:date="2024-11-19T13:05:00Z">
              <w:r w:rsidRPr="00A57BDE">
                <w:t>1</w:t>
              </w:r>
            </w:ins>
          </w:p>
        </w:tc>
        <w:tc>
          <w:tcPr>
            <w:tcW w:w="0" w:type="auto"/>
          </w:tcPr>
          <w:p w14:paraId="75433439"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888" w:author="Stuart McLarnon (NESO)" w:date="2024-11-19T13:05:00Z"/>
                <w:lang w:val="en-US"/>
              </w:rPr>
            </w:pPr>
            <w:ins w:id="1889" w:author="Stuart McLarnon (NESO)" w:date="2024-11-19T13:05:00Z">
              <w:r w:rsidRPr="00A57BDE">
                <w:rPr>
                  <w:lang w:val="en-US"/>
                </w:rPr>
                <w:t>9</w:t>
              </w:r>
            </w:ins>
          </w:p>
        </w:tc>
        <w:tc>
          <w:tcPr>
            <w:tcW w:w="3535" w:type="dxa"/>
          </w:tcPr>
          <w:p w14:paraId="2E377521"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890" w:author="Stuart McLarnon (NESO)" w:date="2024-11-19T13:05:00Z"/>
                <w:lang w:val="en-US"/>
              </w:rPr>
            </w:pPr>
            <w:ins w:id="1891" w:author="Stuart McLarnon (NESO)" w:date="2024-11-19T13:05:00Z">
              <w:r w:rsidRPr="00A57BDE">
                <w:rPr>
                  <w:lang w:val="en-US"/>
                </w:rPr>
                <w:t>BM Unit Name</w:t>
              </w:r>
            </w:ins>
          </w:p>
        </w:tc>
        <w:tc>
          <w:tcPr>
            <w:tcW w:w="0" w:type="auto"/>
          </w:tcPr>
          <w:p w14:paraId="209547BC"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892" w:author="Stuart McLarnon (NESO)" w:date="2024-11-19T13:05:00Z"/>
                <w:lang w:val="en-US"/>
              </w:rPr>
            </w:pPr>
            <w:ins w:id="1893" w:author="Stuart McLarnon (NESO)" w:date="2024-11-19T13:05:00Z">
              <w:r w:rsidRPr="00A57BDE">
                <w:rPr>
                  <w:lang w:val="en-US"/>
                </w:rPr>
                <w:t>All</w:t>
              </w:r>
            </w:ins>
          </w:p>
        </w:tc>
        <w:tc>
          <w:tcPr>
            <w:tcW w:w="0" w:type="auto"/>
          </w:tcPr>
          <w:p w14:paraId="19EDBB7C"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894" w:author="Stuart McLarnon (NESO)" w:date="2024-11-19T13:05:00Z"/>
                <w:lang w:val="en-US"/>
              </w:rPr>
            </w:pPr>
          </w:p>
        </w:tc>
      </w:tr>
      <w:tr w:rsidR="00186A2A" w:rsidRPr="00A57BDE" w14:paraId="4E8FF97A" w14:textId="77777777" w:rsidTr="00186A2A">
        <w:trPr>
          <w:ins w:id="189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7F940DF3" w14:textId="77777777" w:rsidR="00F97583" w:rsidRPr="00A57BDE" w:rsidRDefault="00F97583" w:rsidP="004A4F1E">
            <w:pPr>
              <w:rPr>
                <w:ins w:id="1896" w:author="Stuart McLarnon (NESO)" w:date="2024-11-19T13:05:00Z"/>
                <w:b w:val="0"/>
                <w:bCs w:val="0"/>
                <w:lang w:val="en-US"/>
              </w:rPr>
            </w:pPr>
            <w:ins w:id="1897" w:author="Stuart McLarnon (NESO)" w:date="2024-11-19T13:05:00Z">
              <w:r w:rsidRPr="00A57BDE">
                <w:rPr>
                  <w:b w:val="0"/>
                  <w:bCs w:val="0"/>
                </w:rPr>
                <w:t>Ref Number</w:t>
              </w:r>
            </w:ins>
          </w:p>
        </w:tc>
        <w:tc>
          <w:tcPr>
            <w:tcW w:w="0" w:type="auto"/>
          </w:tcPr>
          <w:p w14:paraId="6DE81EAF"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898" w:author="Stuart McLarnon (NESO)" w:date="2024-11-19T13:05:00Z"/>
                <w:lang w:val="en-US"/>
              </w:rPr>
            </w:pPr>
            <w:ins w:id="1899" w:author="Stuart McLarnon (NESO)" w:date="2024-11-19T13:05:00Z">
              <w:r w:rsidRPr="00A57BDE">
                <w:t>11</w:t>
              </w:r>
            </w:ins>
          </w:p>
        </w:tc>
        <w:tc>
          <w:tcPr>
            <w:tcW w:w="0" w:type="auto"/>
          </w:tcPr>
          <w:p w14:paraId="7CEDFFB4"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00" w:author="Stuart McLarnon (NESO)" w:date="2024-11-19T13:05:00Z"/>
                <w:lang w:val="en-US"/>
              </w:rPr>
            </w:pPr>
            <w:ins w:id="1901" w:author="Stuart McLarnon (NESO)" w:date="2024-11-19T13:05:00Z">
              <w:r w:rsidRPr="00A57BDE">
                <w:rPr>
                  <w:lang w:val="en-US"/>
                </w:rPr>
                <w:t>10</w:t>
              </w:r>
            </w:ins>
          </w:p>
        </w:tc>
        <w:tc>
          <w:tcPr>
            <w:tcW w:w="3535" w:type="dxa"/>
          </w:tcPr>
          <w:p w14:paraId="51779E64"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02" w:author="Stuart McLarnon (NESO)" w:date="2024-11-19T13:05:00Z"/>
                <w:lang w:val="en-US"/>
              </w:rPr>
            </w:pPr>
            <w:ins w:id="1903" w:author="Stuart McLarnon (NESO)" w:date="2024-11-19T13:05:00Z">
              <w:r w:rsidRPr="00A57BDE">
                <w:rPr>
                  <w:lang w:val="en-US"/>
                </w:rPr>
                <w:t>Instruction Reference Number</w:t>
              </w:r>
            </w:ins>
          </w:p>
        </w:tc>
        <w:tc>
          <w:tcPr>
            <w:tcW w:w="0" w:type="auto"/>
          </w:tcPr>
          <w:p w14:paraId="750441DC"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04" w:author="Stuart McLarnon (NESO)" w:date="2024-11-19T13:05:00Z"/>
                <w:lang w:val="en-US"/>
              </w:rPr>
            </w:pPr>
            <w:ins w:id="1905" w:author="Stuart McLarnon (NESO)" w:date="2024-11-19T13:05:00Z">
              <w:r w:rsidRPr="00A57BDE">
                <w:rPr>
                  <w:lang w:val="en-US"/>
                </w:rPr>
                <w:t>All</w:t>
              </w:r>
            </w:ins>
          </w:p>
        </w:tc>
        <w:tc>
          <w:tcPr>
            <w:tcW w:w="0" w:type="auto"/>
          </w:tcPr>
          <w:p w14:paraId="3F5F8577"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06" w:author="Stuart McLarnon (NESO)" w:date="2024-11-19T13:05:00Z"/>
                <w:lang w:val="en-US"/>
              </w:rPr>
            </w:pPr>
          </w:p>
        </w:tc>
      </w:tr>
      <w:tr w:rsidR="00186A2A" w:rsidRPr="00A57BDE" w14:paraId="59624BA6" w14:textId="77777777" w:rsidTr="00186A2A">
        <w:trPr>
          <w:cnfStyle w:val="000000100000" w:firstRow="0" w:lastRow="0" w:firstColumn="0" w:lastColumn="0" w:oddVBand="0" w:evenVBand="0" w:oddHBand="1" w:evenHBand="0" w:firstRowFirstColumn="0" w:firstRowLastColumn="0" w:lastRowFirstColumn="0" w:lastRowLastColumn="0"/>
          <w:ins w:id="190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04628F98" w14:textId="77777777" w:rsidR="00F97583" w:rsidRPr="00A57BDE" w:rsidRDefault="00F97583" w:rsidP="004A4F1E">
            <w:pPr>
              <w:rPr>
                <w:ins w:id="1908" w:author="Stuart McLarnon (NESO)" w:date="2024-11-19T13:05:00Z"/>
                <w:b w:val="0"/>
                <w:bCs w:val="0"/>
                <w:lang w:val="en-US"/>
              </w:rPr>
            </w:pPr>
            <w:ins w:id="1909" w:author="Stuart McLarnon (NESO)" w:date="2024-11-19T13:05:00Z">
              <w:r w:rsidRPr="00A57BDE">
                <w:rPr>
                  <w:b w:val="0"/>
                  <w:bCs w:val="0"/>
                </w:rPr>
                <w:lastRenderedPageBreak/>
                <w:t>Log Time</w:t>
              </w:r>
            </w:ins>
          </w:p>
        </w:tc>
        <w:tc>
          <w:tcPr>
            <w:tcW w:w="0" w:type="auto"/>
          </w:tcPr>
          <w:p w14:paraId="542B7EA1"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10" w:author="Stuart McLarnon (NESO)" w:date="2024-11-19T13:05:00Z"/>
                <w:lang w:val="en-US"/>
              </w:rPr>
            </w:pPr>
            <w:ins w:id="1911" w:author="Stuart McLarnon (NESO)" w:date="2024-11-19T13:05:00Z">
              <w:r w:rsidRPr="00A57BDE">
                <w:t>22</w:t>
              </w:r>
            </w:ins>
          </w:p>
        </w:tc>
        <w:tc>
          <w:tcPr>
            <w:tcW w:w="0" w:type="auto"/>
          </w:tcPr>
          <w:p w14:paraId="23A5BA1C"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12" w:author="Stuart McLarnon (NESO)" w:date="2024-11-19T13:05:00Z"/>
                <w:lang w:val="en-US"/>
              </w:rPr>
            </w:pPr>
            <w:ins w:id="1913" w:author="Stuart McLarnon (NESO)" w:date="2024-11-19T13:05:00Z">
              <w:r w:rsidRPr="00A57BDE">
                <w:rPr>
                  <w:lang w:val="en-US"/>
                </w:rPr>
                <w:t xml:space="preserve">17 </w:t>
              </w:r>
            </w:ins>
          </w:p>
        </w:tc>
        <w:tc>
          <w:tcPr>
            <w:tcW w:w="3535" w:type="dxa"/>
          </w:tcPr>
          <w:p w14:paraId="27E192EC"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14" w:author="Stuart McLarnon (NESO)" w:date="2024-11-19T13:05:00Z"/>
                <w:lang w:val="en-US"/>
              </w:rPr>
            </w:pPr>
            <w:ins w:id="1915" w:author="Stuart McLarnon (NESO)" w:date="2024-11-19T13:05:00Z">
              <w:r w:rsidRPr="00A57BDE">
                <w:rPr>
                  <w:lang w:val="en-US"/>
                </w:rPr>
                <w:t>Time message logged by originating process</w:t>
              </w:r>
            </w:ins>
          </w:p>
        </w:tc>
        <w:tc>
          <w:tcPr>
            <w:tcW w:w="0" w:type="auto"/>
          </w:tcPr>
          <w:p w14:paraId="13CE3DE8"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16" w:author="Stuart McLarnon (NESO)" w:date="2024-11-19T13:05:00Z"/>
                <w:lang w:val="en-US"/>
              </w:rPr>
            </w:pPr>
            <w:ins w:id="1917" w:author="Stuart McLarnon (NESO)" w:date="2024-11-19T13:05:00Z">
              <w:r w:rsidRPr="00A57BDE">
                <w:rPr>
                  <w:lang w:val="en-US"/>
                </w:rPr>
                <w:t>All</w:t>
              </w:r>
            </w:ins>
          </w:p>
        </w:tc>
        <w:tc>
          <w:tcPr>
            <w:tcW w:w="0" w:type="auto"/>
          </w:tcPr>
          <w:p w14:paraId="6A299C69"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18" w:author="Stuart McLarnon (NESO)" w:date="2024-11-19T13:05:00Z"/>
                <w:lang w:val="en-US"/>
              </w:rPr>
            </w:pPr>
          </w:p>
        </w:tc>
      </w:tr>
      <w:tr w:rsidR="00186A2A" w:rsidRPr="00A57BDE" w14:paraId="2E427E29" w14:textId="77777777" w:rsidTr="00186A2A">
        <w:trPr>
          <w:ins w:id="191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AFD018A" w14:textId="77777777" w:rsidR="00F97583" w:rsidRPr="00A57BDE" w:rsidRDefault="00F97583" w:rsidP="004A4F1E">
            <w:pPr>
              <w:rPr>
                <w:ins w:id="1920" w:author="Stuart McLarnon (NESO)" w:date="2024-11-19T13:05:00Z"/>
                <w:b w:val="0"/>
                <w:bCs w:val="0"/>
                <w:lang w:val="en-US"/>
              </w:rPr>
            </w:pPr>
            <w:ins w:id="1921" w:author="Stuart McLarnon (NESO)" w:date="2024-11-19T13:05:00Z">
              <w:r>
                <w:rPr>
                  <w:b w:val="0"/>
                  <w:bCs w:val="0"/>
                  <w:lang w:val="en-US"/>
                </w:rPr>
                <w:t>Type</w:t>
              </w:r>
            </w:ins>
          </w:p>
        </w:tc>
        <w:tc>
          <w:tcPr>
            <w:tcW w:w="0" w:type="auto"/>
          </w:tcPr>
          <w:p w14:paraId="4730C3A1"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22" w:author="Stuart McLarnon (NESO)" w:date="2024-11-19T13:05:00Z"/>
                <w:lang w:val="en-US"/>
              </w:rPr>
            </w:pPr>
            <w:ins w:id="1923" w:author="Stuart McLarnon (NESO)" w:date="2024-11-19T13:05:00Z">
              <w:r w:rsidRPr="00A57BDE">
                <w:t>40</w:t>
              </w:r>
            </w:ins>
          </w:p>
        </w:tc>
        <w:tc>
          <w:tcPr>
            <w:tcW w:w="0" w:type="auto"/>
          </w:tcPr>
          <w:p w14:paraId="34CDCFAE"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24" w:author="Stuart McLarnon (NESO)" w:date="2024-11-19T13:05:00Z"/>
                <w:lang w:val="en-US"/>
              </w:rPr>
            </w:pPr>
            <w:ins w:id="1925" w:author="Stuart McLarnon (NESO)" w:date="2024-11-19T13:05:00Z">
              <w:r>
                <w:rPr>
                  <w:lang w:val="en-US"/>
                </w:rPr>
                <w:t>4</w:t>
              </w:r>
            </w:ins>
          </w:p>
        </w:tc>
        <w:tc>
          <w:tcPr>
            <w:tcW w:w="3535" w:type="dxa"/>
          </w:tcPr>
          <w:p w14:paraId="56A51808"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26" w:author="Stuart McLarnon (NESO)" w:date="2024-11-19T13:05:00Z"/>
                <w:lang w:val="en-US"/>
              </w:rPr>
            </w:pPr>
            <w:ins w:id="1927" w:author="Stuart McLarnon (NESO)" w:date="2024-11-19T13:05:00Z">
              <w:r w:rsidRPr="009E2807">
                <w:rPr>
                  <w:lang w:val="en-US"/>
                </w:rPr>
                <w:t xml:space="preserve">Type of instruction. </w:t>
              </w:r>
              <w:r>
                <w:rPr>
                  <w:lang w:val="en-US"/>
                </w:rPr>
                <w:t>REAS</w:t>
              </w:r>
            </w:ins>
          </w:p>
        </w:tc>
        <w:tc>
          <w:tcPr>
            <w:tcW w:w="0" w:type="auto"/>
          </w:tcPr>
          <w:p w14:paraId="1697D23C"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28" w:author="Stuart McLarnon (NESO)" w:date="2024-11-19T13:05:00Z"/>
                <w:lang w:val="en-US"/>
              </w:rPr>
            </w:pPr>
            <w:ins w:id="1929" w:author="Stuart McLarnon (NESO)" w:date="2024-11-19T13:05:00Z">
              <w:r w:rsidRPr="00A57BDE">
                <w:rPr>
                  <w:lang w:val="en-US"/>
                </w:rPr>
                <w:t>N, T</w:t>
              </w:r>
            </w:ins>
          </w:p>
        </w:tc>
        <w:tc>
          <w:tcPr>
            <w:tcW w:w="0" w:type="auto"/>
          </w:tcPr>
          <w:p w14:paraId="59690DC7"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30" w:author="Stuart McLarnon (NESO)" w:date="2024-11-19T13:05:00Z"/>
                <w:lang w:val="en-US"/>
              </w:rPr>
            </w:pPr>
          </w:p>
        </w:tc>
      </w:tr>
      <w:tr w:rsidR="00186A2A" w:rsidRPr="00A57BDE" w14:paraId="140B9384" w14:textId="77777777" w:rsidTr="00186A2A">
        <w:trPr>
          <w:cnfStyle w:val="000000100000" w:firstRow="0" w:lastRow="0" w:firstColumn="0" w:lastColumn="0" w:oddVBand="0" w:evenVBand="0" w:oddHBand="1" w:evenHBand="0" w:firstRowFirstColumn="0" w:firstRowLastColumn="0" w:lastRowFirstColumn="0" w:lastRowLastColumn="0"/>
          <w:ins w:id="193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47EEAFD4" w14:textId="77777777" w:rsidR="00F97583" w:rsidRDefault="00F97583" w:rsidP="004A4F1E">
            <w:pPr>
              <w:rPr>
                <w:ins w:id="1932" w:author="Stuart McLarnon (NESO)" w:date="2024-11-19T13:05:00Z"/>
                <w:b w:val="0"/>
                <w:bCs w:val="0"/>
              </w:rPr>
            </w:pPr>
            <w:ins w:id="1933" w:author="Stuart McLarnon (NESO)" w:date="2024-11-19T13:05:00Z">
              <w:r>
                <w:rPr>
                  <w:b w:val="0"/>
                  <w:bCs w:val="0"/>
                </w:rPr>
                <w:t>Reason Code</w:t>
              </w:r>
            </w:ins>
          </w:p>
        </w:tc>
        <w:tc>
          <w:tcPr>
            <w:tcW w:w="0" w:type="auto"/>
          </w:tcPr>
          <w:p w14:paraId="2ADC360D" w14:textId="77777777" w:rsidR="00F97583" w:rsidRDefault="00F97583" w:rsidP="004A4F1E">
            <w:pPr>
              <w:cnfStyle w:val="000000100000" w:firstRow="0" w:lastRow="0" w:firstColumn="0" w:lastColumn="0" w:oddVBand="0" w:evenVBand="0" w:oddHBand="1" w:evenHBand="0" w:firstRowFirstColumn="0" w:firstRowLastColumn="0" w:lastRowFirstColumn="0" w:lastRowLastColumn="0"/>
              <w:rPr>
                <w:ins w:id="1934" w:author="Stuart McLarnon (NESO)" w:date="2024-11-19T13:05:00Z"/>
              </w:rPr>
            </w:pPr>
            <w:ins w:id="1935" w:author="Stuart McLarnon (NESO)" w:date="2024-11-19T13:05:00Z">
              <w:r>
                <w:t>45</w:t>
              </w:r>
            </w:ins>
          </w:p>
        </w:tc>
        <w:tc>
          <w:tcPr>
            <w:tcW w:w="0" w:type="auto"/>
          </w:tcPr>
          <w:p w14:paraId="5D1268FD" w14:textId="77777777" w:rsidR="00F97583" w:rsidRDefault="00F97583" w:rsidP="004A4F1E">
            <w:pPr>
              <w:cnfStyle w:val="000000100000" w:firstRow="0" w:lastRow="0" w:firstColumn="0" w:lastColumn="0" w:oddVBand="0" w:evenVBand="0" w:oddHBand="1" w:evenHBand="0" w:firstRowFirstColumn="0" w:firstRowLastColumn="0" w:lastRowFirstColumn="0" w:lastRowLastColumn="0"/>
              <w:rPr>
                <w:ins w:id="1936" w:author="Stuart McLarnon (NESO)" w:date="2024-11-19T13:05:00Z"/>
                <w:lang w:val="en-US"/>
              </w:rPr>
            </w:pPr>
            <w:ins w:id="1937" w:author="Stuart McLarnon (NESO)" w:date="2024-11-19T13:05:00Z">
              <w:r>
                <w:rPr>
                  <w:lang w:val="en-US"/>
                </w:rPr>
                <w:t>3</w:t>
              </w:r>
            </w:ins>
          </w:p>
        </w:tc>
        <w:tc>
          <w:tcPr>
            <w:tcW w:w="3535" w:type="dxa"/>
          </w:tcPr>
          <w:p w14:paraId="26528AB4" w14:textId="77777777" w:rsidR="00F97583" w:rsidRDefault="00F97583" w:rsidP="004A4F1E">
            <w:pPr>
              <w:cnfStyle w:val="000000100000" w:firstRow="0" w:lastRow="0" w:firstColumn="0" w:lastColumn="0" w:oddVBand="0" w:evenVBand="0" w:oddHBand="1" w:evenHBand="0" w:firstRowFirstColumn="0" w:firstRowLastColumn="0" w:lastRowFirstColumn="0" w:lastRowLastColumn="0"/>
              <w:rPr>
                <w:ins w:id="1938" w:author="Stuart McLarnon (NESO)" w:date="2024-11-19T13:05:00Z"/>
              </w:rPr>
            </w:pPr>
            <w:ins w:id="1939" w:author="Stuart McLarnon (NESO)" w:date="2024-11-19T13:05:00Z">
              <w:r>
                <w:rPr>
                  <w:lang w:val="en-US"/>
                </w:rPr>
                <w:t>Three character reason code.</w:t>
              </w:r>
            </w:ins>
          </w:p>
        </w:tc>
        <w:tc>
          <w:tcPr>
            <w:tcW w:w="0" w:type="auto"/>
          </w:tcPr>
          <w:p w14:paraId="479FD83B"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40" w:author="Stuart McLarnon (NESO)" w:date="2024-11-19T13:05:00Z"/>
                <w:lang w:val="en-US"/>
              </w:rPr>
            </w:pPr>
            <w:ins w:id="1941" w:author="Stuart McLarnon (NESO)" w:date="2024-11-19T13:05:00Z">
              <w:r>
                <w:rPr>
                  <w:lang w:val="en-US"/>
                </w:rPr>
                <w:t>N, T</w:t>
              </w:r>
            </w:ins>
          </w:p>
        </w:tc>
        <w:tc>
          <w:tcPr>
            <w:tcW w:w="0" w:type="auto"/>
          </w:tcPr>
          <w:p w14:paraId="5A373C27"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42" w:author="Stuart McLarnon (NESO)" w:date="2024-11-19T13:05:00Z"/>
                <w:lang w:val="en-US"/>
              </w:rPr>
            </w:pPr>
          </w:p>
        </w:tc>
      </w:tr>
      <w:tr w:rsidR="00186A2A" w:rsidRPr="008E46FB" w14:paraId="0459DE60" w14:textId="77777777" w:rsidTr="00186A2A">
        <w:trPr>
          <w:ins w:id="194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1B26DF49" w14:textId="77777777" w:rsidR="00F97583" w:rsidRPr="008E46FB" w:rsidRDefault="00F97583" w:rsidP="004A4F1E">
            <w:pPr>
              <w:rPr>
                <w:ins w:id="1944" w:author="Stuart McLarnon (NESO)" w:date="2024-11-19T13:05:00Z"/>
                <w:b w:val="0"/>
                <w:bCs w:val="0"/>
                <w:lang w:val="en-US"/>
              </w:rPr>
            </w:pPr>
            <w:bookmarkStart w:id="1945" w:name="_Hlk168578074"/>
            <w:ins w:id="1946" w:author="Stuart McLarnon (NESO)" w:date="2024-11-19T13:05:00Z">
              <w:r w:rsidRPr="00125421">
                <w:rPr>
                  <w:rFonts w:eastAsia="Arial"/>
                  <w:b w:val="0"/>
                  <w:bCs w:val="0"/>
                </w:rPr>
                <w:t>Start Time</w:t>
              </w:r>
            </w:ins>
          </w:p>
        </w:tc>
        <w:tc>
          <w:tcPr>
            <w:tcW w:w="0" w:type="auto"/>
          </w:tcPr>
          <w:p w14:paraId="3D50AD11" w14:textId="77777777" w:rsidR="00F97583" w:rsidRPr="008E46FB" w:rsidRDefault="00F97583" w:rsidP="004A4F1E">
            <w:pPr>
              <w:cnfStyle w:val="000000000000" w:firstRow="0" w:lastRow="0" w:firstColumn="0" w:lastColumn="0" w:oddVBand="0" w:evenVBand="0" w:oddHBand="0" w:evenHBand="0" w:firstRowFirstColumn="0" w:firstRowLastColumn="0" w:lastRowFirstColumn="0" w:lastRowLastColumn="0"/>
              <w:rPr>
                <w:ins w:id="1947" w:author="Stuart McLarnon (NESO)" w:date="2024-11-19T13:05:00Z"/>
                <w:lang w:val="en-US"/>
              </w:rPr>
            </w:pPr>
            <w:ins w:id="1948" w:author="Stuart McLarnon (NESO)" w:date="2024-11-19T13:05:00Z">
              <w:r>
                <w:rPr>
                  <w:lang w:val="en-US"/>
                </w:rPr>
                <w:t>49</w:t>
              </w:r>
            </w:ins>
          </w:p>
        </w:tc>
        <w:tc>
          <w:tcPr>
            <w:tcW w:w="0" w:type="auto"/>
          </w:tcPr>
          <w:p w14:paraId="5B0C2BD5" w14:textId="77777777" w:rsidR="00F97583" w:rsidRPr="008E46FB" w:rsidRDefault="00F97583" w:rsidP="004A4F1E">
            <w:pPr>
              <w:cnfStyle w:val="000000000000" w:firstRow="0" w:lastRow="0" w:firstColumn="0" w:lastColumn="0" w:oddVBand="0" w:evenVBand="0" w:oddHBand="0" w:evenHBand="0" w:firstRowFirstColumn="0" w:firstRowLastColumn="0" w:lastRowFirstColumn="0" w:lastRowLastColumn="0"/>
              <w:rPr>
                <w:ins w:id="1949" w:author="Stuart McLarnon (NESO)" w:date="2024-11-19T13:05:00Z"/>
                <w:lang w:val="en-US"/>
              </w:rPr>
            </w:pPr>
            <w:ins w:id="1950" w:author="Stuart McLarnon (NESO)" w:date="2024-11-19T13:05:00Z">
              <w:r>
                <w:rPr>
                  <w:lang w:val="en-US"/>
                </w:rPr>
                <w:t>17</w:t>
              </w:r>
            </w:ins>
          </w:p>
        </w:tc>
        <w:tc>
          <w:tcPr>
            <w:tcW w:w="3535" w:type="dxa"/>
          </w:tcPr>
          <w:p w14:paraId="7CFA6F3B" w14:textId="77777777" w:rsidR="00F97583" w:rsidRPr="008E46FB" w:rsidRDefault="00F97583" w:rsidP="004A4F1E">
            <w:pPr>
              <w:cnfStyle w:val="000000000000" w:firstRow="0" w:lastRow="0" w:firstColumn="0" w:lastColumn="0" w:oddVBand="0" w:evenVBand="0" w:oddHBand="0" w:evenHBand="0" w:firstRowFirstColumn="0" w:firstRowLastColumn="0" w:lastRowFirstColumn="0" w:lastRowLastColumn="0"/>
              <w:rPr>
                <w:ins w:id="1951" w:author="Stuart McLarnon (NESO)" w:date="2024-11-19T13:05:00Z"/>
                <w:lang w:val="en-US"/>
              </w:rPr>
            </w:pPr>
            <w:ins w:id="1952" w:author="Stuart McLarnon (NESO)" w:date="2024-11-19T13:05:00Z">
              <w:r>
                <w:t>Start time of the instruction.</w:t>
              </w:r>
            </w:ins>
          </w:p>
        </w:tc>
        <w:tc>
          <w:tcPr>
            <w:tcW w:w="0" w:type="auto"/>
          </w:tcPr>
          <w:p w14:paraId="2E8A1702" w14:textId="77777777" w:rsidR="00F97583" w:rsidRPr="008E46FB" w:rsidRDefault="00F97583" w:rsidP="004A4F1E">
            <w:pPr>
              <w:cnfStyle w:val="000000000000" w:firstRow="0" w:lastRow="0" w:firstColumn="0" w:lastColumn="0" w:oddVBand="0" w:evenVBand="0" w:oddHBand="0" w:evenHBand="0" w:firstRowFirstColumn="0" w:firstRowLastColumn="0" w:lastRowFirstColumn="0" w:lastRowLastColumn="0"/>
              <w:rPr>
                <w:ins w:id="1953" w:author="Stuart McLarnon (NESO)" w:date="2024-11-19T13:05:00Z"/>
                <w:lang w:val="en-US"/>
              </w:rPr>
            </w:pPr>
            <w:ins w:id="1954" w:author="Stuart McLarnon (NESO)" w:date="2024-11-19T13:05:00Z">
              <w:r w:rsidRPr="006D0A6E">
                <w:rPr>
                  <w:lang w:val="en-US"/>
                </w:rPr>
                <w:t>N, T</w:t>
              </w:r>
            </w:ins>
          </w:p>
        </w:tc>
        <w:tc>
          <w:tcPr>
            <w:tcW w:w="0" w:type="auto"/>
          </w:tcPr>
          <w:p w14:paraId="02A162D9" w14:textId="77777777" w:rsidR="00F97583" w:rsidRPr="008E46FB" w:rsidRDefault="00F97583" w:rsidP="004A4F1E">
            <w:pPr>
              <w:cnfStyle w:val="000000000000" w:firstRow="0" w:lastRow="0" w:firstColumn="0" w:lastColumn="0" w:oddVBand="0" w:evenVBand="0" w:oddHBand="0" w:evenHBand="0" w:firstRowFirstColumn="0" w:firstRowLastColumn="0" w:lastRowFirstColumn="0" w:lastRowLastColumn="0"/>
              <w:rPr>
                <w:ins w:id="1955" w:author="Stuart McLarnon (NESO)" w:date="2024-11-19T13:05:00Z"/>
                <w:lang w:val="en-US"/>
              </w:rPr>
            </w:pPr>
          </w:p>
        </w:tc>
      </w:tr>
      <w:bookmarkEnd w:id="1945"/>
      <w:tr w:rsidR="00186A2A" w:rsidRPr="00A57BDE" w14:paraId="6A8F8D71" w14:textId="77777777" w:rsidTr="00186A2A">
        <w:trPr>
          <w:cnfStyle w:val="000000100000" w:firstRow="0" w:lastRow="0" w:firstColumn="0" w:lastColumn="0" w:oddVBand="0" w:evenVBand="0" w:oddHBand="1" w:evenHBand="0" w:firstRowFirstColumn="0" w:firstRowLastColumn="0" w:lastRowFirstColumn="0" w:lastRowLastColumn="0"/>
          <w:ins w:id="195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vAlign w:val="center"/>
          </w:tcPr>
          <w:p w14:paraId="06B4BD8E" w14:textId="77777777" w:rsidR="00F97583" w:rsidRPr="00A57BDE" w:rsidRDefault="00F97583" w:rsidP="004A4F1E">
            <w:pPr>
              <w:rPr>
                <w:ins w:id="1957" w:author="Stuart McLarnon (NESO)" w:date="2024-11-19T13:05:00Z"/>
                <w:b w:val="0"/>
                <w:bCs w:val="0"/>
              </w:rPr>
            </w:pPr>
            <w:ins w:id="1958" w:author="Stuart McLarnon (NESO)" w:date="2024-11-19T13:05:00Z">
              <w:r w:rsidRPr="00A57BDE">
                <w:rPr>
                  <w:b w:val="0"/>
                  <w:bCs w:val="0"/>
                </w:rPr>
                <w:t>Error Code</w:t>
              </w:r>
            </w:ins>
          </w:p>
        </w:tc>
        <w:tc>
          <w:tcPr>
            <w:tcW w:w="0" w:type="auto"/>
          </w:tcPr>
          <w:p w14:paraId="5ED8AF4A"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59" w:author="Stuart McLarnon (NESO)" w:date="2024-11-19T13:05:00Z"/>
                <w:lang w:val="en-US"/>
              </w:rPr>
            </w:pPr>
            <w:ins w:id="1960" w:author="Stuart McLarnon (NESO)" w:date="2024-11-19T13:05:00Z">
              <w:r w:rsidRPr="003C675D">
                <w:rPr>
                  <w:lang w:val="en-US"/>
                </w:rPr>
                <w:t>40</w:t>
              </w:r>
              <w:r>
                <w:rPr>
                  <w:lang w:val="en-US"/>
                </w:rPr>
                <w:t>, 67</w:t>
              </w:r>
            </w:ins>
          </w:p>
        </w:tc>
        <w:tc>
          <w:tcPr>
            <w:tcW w:w="0" w:type="auto"/>
          </w:tcPr>
          <w:p w14:paraId="39C99C1A"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61" w:author="Stuart McLarnon (NESO)" w:date="2024-11-19T13:05:00Z"/>
                <w:lang w:val="en-US"/>
              </w:rPr>
            </w:pPr>
            <w:ins w:id="1962" w:author="Stuart McLarnon (NESO)" w:date="2024-11-19T13:05:00Z">
              <w:r w:rsidRPr="00A57BDE">
                <w:rPr>
                  <w:lang w:val="en-US"/>
                </w:rPr>
                <w:t>4</w:t>
              </w:r>
            </w:ins>
          </w:p>
        </w:tc>
        <w:tc>
          <w:tcPr>
            <w:tcW w:w="3535" w:type="dxa"/>
          </w:tcPr>
          <w:p w14:paraId="06766BD0"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63" w:author="Stuart McLarnon (NESO)" w:date="2024-11-19T13:05:00Z"/>
              </w:rPr>
            </w:pPr>
            <w:ins w:id="1964" w:author="Stuart McLarnon (NESO)" w:date="2024-11-19T13:05:00Z">
              <w:r w:rsidRPr="00A57BDE">
                <w:t>See Table 21 for meaning</w:t>
              </w:r>
            </w:ins>
          </w:p>
        </w:tc>
        <w:tc>
          <w:tcPr>
            <w:tcW w:w="0" w:type="auto"/>
          </w:tcPr>
          <w:p w14:paraId="0812C04A"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65" w:author="Stuart McLarnon (NESO)" w:date="2024-11-19T13:05:00Z"/>
                <w:lang w:val="en-US"/>
              </w:rPr>
            </w:pPr>
            <w:ins w:id="1966" w:author="Stuart McLarnon (NESO)" w:date="2024-11-19T13:05:00Z">
              <w:r w:rsidRPr="00A57BDE">
                <w:rPr>
                  <w:lang w:val="en-US"/>
                </w:rPr>
                <w:t>Any</w:t>
              </w:r>
            </w:ins>
          </w:p>
        </w:tc>
        <w:tc>
          <w:tcPr>
            <w:tcW w:w="0" w:type="auto"/>
          </w:tcPr>
          <w:p w14:paraId="5267936D" w14:textId="77777777" w:rsidR="00F97583" w:rsidRPr="00A57BDE" w:rsidRDefault="00F97583" w:rsidP="004A4F1E">
            <w:pPr>
              <w:cnfStyle w:val="000000100000" w:firstRow="0" w:lastRow="0" w:firstColumn="0" w:lastColumn="0" w:oddVBand="0" w:evenVBand="0" w:oddHBand="1" w:evenHBand="0" w:firstRowFirstColumn="0" w:firstRowLastColumn="0" w:lastRowFirstColumn="0" w:lastRowLastColumn="0"/>
              <w:rPr>
                <w:ins w:id="1967" w:author="Stuart McLarnon (NESO)" w:date="2024-11-19T13:05:00Z"/>
                <w:lang w:val="en-US"/>
              </w:rPr>
            </w:pPr>
            <w:ins w:id="1968" w:author="Stuart McLarnon (NESO)" w:date="2024-11-19T13:05:00Z">
              <w:r w:rsidRPr="00A57BDE">
                <w:rPr>
                  <w:lang w:val="en-US"/>
                </w:rPr>
                <w:t>E, X</w:t>
              </w:r>
            </w:ins>
          </w:p>
        </w:tc>
      </w:tr>
      <w:tr w:rsidR="00186A2A" w:rsidRPr="00A57BDE" w14:paraId="5FCB05D2" w14:textId="77777777" w:rsidTr="00186A2A">
        <w:trPr>
          <w:ins w:id="196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vAlign w:val="center"/>
          </w:tcPr>
          <w:p w14:paraId="203227E1" w14:textId="77777777" w:rsidR="00F97583" w:rsidRPr="00A57BDE" w:rsidRDefault="00F97583" w:rsidP="004A4F1E">
            <w:pPr>
              <w:rPr>
                <w:ins w:id="1970" w:author="Stuart McLarnon (NESO)" w:date="2024-11-19T13:05:00Z"/>
                <w:b w:val="0"/>
                <w:bCs w:val="0"/>
              </w:rPr>
            </w:pPr>
            <w:ins w:id="1971" w:author="Stuart McLarnon (NESO)" w:date="2024-11-19T13:05:00Z">
              <w:r w:rsidRPr="00A57BDE">
                <w:rPr>
                  <w:b w:val="0"/>
                  <w:bCs w:val="0"/>
                </w:rPr>
                <w:t>Terminator</w:t>
              </w:r>
            </w:ins>
          </w:p>
        </w:tc>
        <w:tc>
          <w:tcPr>
            <w:tcW w:w="0" w:type="auto"/>
          </w:tcPr>
          <w:p w14:paraId="3F30B7EF"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72" w:author="Stuart McLarnon (NESO)" w:date="2024-11-19T13:05:00Z"/>
                <w:lang w:val="en-US"/>
              </w:rPr>
            </w:pPr>
            <w:ins w:id="1973" w:author="Stuart McLarnon (NESO)" w:date="2024-11-19T13:05:00Z">
              <w:r w:rsidRPr="005B1DBC">
                <w:rPr>
                  <w:lang w:val="en-US"/>
                </w:rPr>
                <w:t>39, 44, 66 or 71</w:t>
              </w:r>
            </w:ins>
          </w:p>
        </w:tc>
        <w:tc>
          <w:tcPr>
            <w:tcW w:w="0" w:type="auto"/>
          </w:tcPr>
          <w:p w14:paraId="4B0D1375"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74" w:author="Stuart McLarnon (NESO)" w:date="2024-11-19T13:05:00Z"/>
                <w:lang w:val="en-US"/>
              </w:rPr>
            </w:pPr>
            <w:ins w:id="1975" w:author="Stuart McLarnon (NESO)" w:date="2024-11-19T13:05:00Z">
              <w:r w:rsidRPr="00A57BDE">
                <w:rPr>
                  <w:lang w:val="en-US"/>
                </w:rPr>
                <w:t>1</w:t>
              </w:r>
            </w:ins>
          </w:p>
        </w:tc>
        <w:tc>
          <w:tcPr>
            <w:tcW w:w="3535" w:type="dxa"/>
          </w:tcPr>
          <w:p w14:paraId="4FB03BDB"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76" w:author="Stuart McLarnon (NESO)" w:date="2024-11-19T13:05:00Z"/>
              </w:rPr>
            </w:pPr>
            <w:ins w:id="1977" w:author="Stuart McLarnon (NESO)" w:date="2024-11-19T13:05:00Z">
              <w:r w:rsidRPr="00A57BDE">
                <w:t>Part terminator character "^"</w:t>
              </w:r>
            </w:ins>
          </w:p>
        </w:tc>
        <w:tc>
          <w:tcPr>
            <w:tcW w:w="0" w:type="auto"/>
          </w:tcPr>
          <w:p w14:paraId="36F51DEC"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78" w:author="Stuart McLarnon (NESO)" w:date="2024-11-19T13:05:00Z"/>
                <w:lang w:val="en-US"/>
              </w:rPr>
            </w:pPr>
            <w:ins w:id="1979" w:author="Stuart McLarnon (NESO)" w:date="2024-11-19T13:05:00Z">
              <w:r w:rsidRPr="00A57BDE">
                <w:rPr>
                  <w:lang w:val="en-US"/>
                </w:rPr>
                <w:t>All</w:t>
              </w:r>
            </w:ins>
          </w:p>
        </w:tc>
        <w:tc>
          <w:tcPr>
            <w:tcW w:w="0" w:type="auto"/>
          </w:tcPr>
          <w:p w14:paraId="7489A6A5" w14:textId="77777777" w:rsidR="00F97583" w:rsidRPr="00A57BDE" w:rsidRDefault="00F97583" w:rsidP="004A4F1E">
            <w:pPr>
              <w:cnfStyle w:val="000000000000" w:firstRow="0" w:lastRow="0" w:firstColumn="0" w:lastColumn="0" w:oddVBand="0" w:evenVBand="0" w:oddHBand="0" w:evenHBand="0" w:firstRowFirstColumn="0" w:firstRowLastColumn="0" w:lastRowFirstColumn="0" w:lastRowLastColumn="0"/>
              <w:rPr>
                <w:ins w:id="1980" w:author="Stuart McLarnon (NESO)" w:date="2024-11-19T13:05:00Z"/>
                <w:lang w:val="en-US"/>
              </w:rPr>
            </w:pPr>
          </w:p>
        </w:tc>
      </w:tr>
      <w:bookmarkEnd w:id="1759"/>
    </w:tbl>
    <w:p w14:paraId="5B86C2FD" w14:textId="77777777" w:rsidR="00F97583" w:rsidRDefault="00F97583" w:rsidP="00257599">
      <w:pPr>
        <w:rPr>
          <w:ins w:id="1981" w:author="Stuart McLarnon (NESO)" w:date="2024-11-19T13:05:00Z"/>
        </w:rPr>
      </w:pPr>
    </w:p>
    <w:p w14:paraId="07563715" w14:textId="76095ABB" w:rsidR="00257599" w:rsidRDefault="00257599" w:rsidP="00186A2A">
      <w:pPr>
        <w:ind w:left="1134"/>
      </w:pPr>
      <w:r>
        <w:t xml:space="preserve">Participants and Vendors should contact </w:t>
      </w:r>
      <w:del w:id="1982" w:author="Stuart McLarnon (NESO)" w:date="2024-11-19T13:05:00Z">
        <w:r>
          <w:rPr>
            <w:rFonts w:ascii="Arial" w:eastAsia="Arial" w:hAnsi="Arial"/>
            <w:color w:val="626361"/>
            <w:sz w:val="20"/>
            <w:lang w:val="en-US"/>
          </w:rPr>
          <w:delText>NGC</w:delText>
        </w:r>
      </w:del>
      <w:ins w:id="1983" w:author="Stuart McLarnon (NESO)" w:date="2024-11-19T13:05:00Z">
        <w:r w:rsidR="00C34344">
          <w:t>NESO</w:t>
        </w:r>
      </w:ins>
      <w:r>
        <w:t xml:space="preserve"> for an up-to-date list of reason codes and an accompanying explanation.</w:t>
      </w:r>
    </w:p>
    <w:p w14:paraId="118BD263" w14:textId="5FEA9CB6" w:rsidR="00257599" w:rsidRDefault="00257599" w:rsidP="00186A2A">
      <w:pPr>
        <w:pStyle w:val="Heading3"/>
        <w:ind w:left="1134"/>
      </w:pPr>
      <w:bookmarkStart w:id="1984" w:name="_Toc182497862"/>
      <w:r>
        <w:t>2.6.4</w:t>
      </w:r>
      <w:r>
        <w:tab/>
      </w:r>
      <w:del w:id="1985" w:author="Stuart McLarnon (NESO)" w:date="2024-11-19T13:05:00Z">
        <w:r>
          <w:rPr>
            <w:rFonts w:ascii="Arial" w:eastAsia="Arial" w:hAnsi="Arial"/>
            <w:color w:val="FFBE21"/>
            <w:spacing w:val="-1"/>
            <w:sz w:val="28"/>
            <w:lang w:val="en-US"/>
          </w:rPr>
          <w:delText xml:space="preserve">. </w:delText>
        </w:r>
      </w:del>
      <w:r>
        <w:t>Voltage / MVAR Instruction Messages</w:t>
      </w:r>
      <w:bookmarkEnd w:id="1984"/>
    </w:p>
    <w:p w14:paraId="3C12CFF5" w14:textId="17344A8D" w:rsidR="00F97583" w:rsidRDefault="00000000" w:rsidP="00186A2A">
      <w:pPr>
        <w:ind w:left="1134"/>
      </w:pPr>
      <w:del w:id="1986" w:author="Stuart McLarnon (NESO)" w:date="2024-11-19T13:05:00Z">
        <w:r>
          <w:rPr>
            <w:rFonts w:ascii="Times New Roman" w:eastAsia="PMingLiU" w:hAnsi="Times New Roman"/>
          </w:rPr>
          <w:pict w14:anchorId="468AD7CB">
            <v:shape id="_x0000_s2247" type="#_x0000_t202" style="position:absolute;left:0;text-align:left;margin-left:0;margin-top:789.85pt;width:594pt;height:47.05pt;z-index:-251422720;mso-wrap-distance-left:0;mso-wrap-distance-right:0;mso-position-horizontal-relative:page;mso-position-vertical-relative:page" filled="f" stroked="f">
              <v:textbox style="mso-next-textbox:#_x0000_s2247" inset="0,0,0,0">
                <w:txbxContent>
                  <w:p w14:paraId="72F25628" w14:textId="77777777" w:rsidR="00E1101E" w:rsidRDefault="00E1101E">
                    <w:pPr>
                      <w:rPr>
                        <w:del w:id="1987" w:author="Stuart McLarnon (NESO)" w:date="2024-11-19T13:05:00Z"/>
                      </w:rPr>
                    </w:pPr>
                  </w:p>
                </w:txbxContent>
              </v:textbox>
              <w10:wrap type="square" anchorx="page" anchory="page"/>
            </v:shape>
          </w:pict>
        </w:r>
        <w:r>
          <w:rPr>
            <w:noProof/>
          </w:rPr>
          <w:drawing>
            <wp:anchor distT="0" distB="0" distL="0" distR="0" simplePos="0" relativeHeight="251892736" behindDoc="1" locked="0" layoutInCell="1" allowOverlap="1" wp14:anchorId="4C1CCA41" wp14:editId="078800F3">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47" name="IrregularPicture"/>
              <wp:cNvGraphicFramePr/>
              <a:graphic xmlns:a="http://schemas.openxmlformats.org/drawingml/2006/main">
                <a:graphicData uri="http://schemas.openxmlformats.org/drawingml/2006/picture">
                  <pic:pic xmlns:pic="http://schemas.openxmlformats.org/drawingml/2006/picture">
                    <pic:nvPicPr>
                      <pic:cNvPr id="48"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5785733E">
            <v:shape id="_x0000_s2248" type="#_x0000_t202" style="position:absolute;left:0;text-align:left;margin-left:0;margin-top:798.95pt;width:594pt;height:29.7pt;z-index:-251421696;mso-wrap-distance-left:0;mso-wrap-distance-right:0;mso-position-horizontal-relative:page;mso-position-vertical-relative:page" filled="f" stroked="f">
              <v:textbox style="mso-next-textbox:#_x0000_s2248" inset="0,0,0,0">
                <w:txbxContent>
                  <w:p w14:paraId="17A07D5F" w14:textId="77777777" w:rsidR="00E1101E" w:rsidRDefault="00000000">
                    <w:pPr>
                      <w:spacing w:line="185" w:lineRule="exact"/>
                      <w:ind w:left="1080"/>
                      <w:textAlignment w:val="baseline"/>
                      <w:rPr>
                        <w:del w:id="1988" w:author="Stuart McLarnon (NESO)" w:date="2024-11-19T13:05:00Z"/>
                        <w:rFonts w:ascii="Arial" w:eastAsia="Arial" w:hAnsi="Arial"/>
                        <w:color w:val="000000"/>
                        <w:sz w:val="18"/>
                      </w:rPr>
                    </w:pPr>
                    <w:del w:id="1989"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02F671A5" w14:textId="77777777" w:rsidR="00E1101E" w:rsidRDefault="00000000">
                    <w:pPr>
                      <w:tabs>
                        <w:tab w:val="left" w:pos="10584"/>
                      </w:tabs>
                      <w:spacing w:before="57" w:after="128" w:line="211" w:lineRule="exact"/>
                      <w:ind w:left="1080"/>
                      <w:textAlignment w:val="baseline"/>
                      <w:rPr>
                        <w:del w:id="1990" w:author="Stuart McLarnon (NESO)" w:date="2024-11-19T13:05:00Z"/>
                        <w:rFonts w:ascii="Arial" w:eastAsia="Arial" w:hAnsi="Arial"/>
                        <w:color w:val="000000"/>
                        <w:spacing w:val="-1"/>
                        <w:sz w:val="18"/>
                      </w:rPr>
                    </w:pPr>
                    <w:del w:id="1991" w:author="Stuart McLarnon (NESO)" w:date="2024-11-19T13:05:00Z">
                      <w:r>
                        <w:rPr>
                          <w:rFonts w:ascii="Arial" w:eastAsia="Arial" w:hAnsi="Arial"/>
                          <w:color w:val="000000"/>
                          <w:spacing w:val="-1"/>
                          <w:sz w:val="18"/>
                          <w:lang w:val="en-US"/>
                        </w:rPr>
                        <w:delText>13 Oct 2020 | EDL Message Interface Specification</w:delText>
                      </w:r>
                      <w:r>
                        <w:rPr>
                          <w:rFonts w:ascii="Arial" w:eastAsia="Arial" w:hAnsi="Arial"/>
                          <w:color w:val="000000"/>
                          <w:spacing w:val="-1"/>
                          <w:sz w:val="18"/>
                          <w:lang w:val="en-US"/>
                        </w:rPr>
                        <w:tab/>
                        <w:delText>12</w:delText>
                      </w:r>
                    </w:del>
                  </w:p>
                </w:txbxContent>
              </v:textbox>
              <w10:wrap type="square" anchorx="page" anchory="page"/>
            </v:shape>
          </w:pict>
        </w:r>
        <w:r>
          <w:rPr>
            <w:rFonts w:ascii="Times New Roman" w:eastAsia="PMingLiU" w:hAnsi="Times New Roman"/>
          </w:rPr>
          <w:pict w14:anchorId="35A2EBF6">
            <v:line id="_x0000_s2240" style="position:absolute;left:0;text-align:left;z-index:251885568;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46431F6C">
            <v:line id="_x0000_s2241" style="position:absolute;left:0;text-align:left;z-index:251886592;mso-position-horizontal-relative:page;mso-position-vertical-relative:page" from="0,828pt" to="405.9pt,828pt" strokecolor="#fffed9" strokeweight="1.45pt">
              <v:stroke linestyle="thinThin"/>
              <w10:wrap anchorx="page" anchory="page"/>
            </v:line>
          </w:pict>
        </w:r>
        <w:r>
          <w:rPr>
            <w:rFonts w:ascii="Times New Roman" w:eastAsia="PMingLiU" w:hAnsi="Times New Roman"/>
          </w:rPr>
          <w:pict w14:anchorId="18195105">
            <v:line id="_x0000_s2242" style="position:absolute;left:0;text-align:left;z-index:251887616;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1E45FE0B">
            <v:line id="_x0000_s2243" style="position:absolute;left:0;text-align:left;z-index:251888640;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7E2F9B92">
            <v:line id="_x0000_s2244" style="position:absolute;left:0;text-align:left;z-index:251889664;mso-position-horizontal-relative:page;mso-position-vertical-relative:page" from="468pt,795.1pt" to="594.05pt,795.1pt" strokecolor="#fdf6f8" strokeweight="3.85pt">
              <v:stroke linestyle="thinThin"/>
              <w10:wrap anchorx="page" anchory="page"/>
            </v:line>
          </w:pict>
        </w:r>
        <w:r>
          <w:rPr>
            <w:rFonts w:ascii="Times New Roman" w:eastAsia="PMingLiU" w:hAnsi="Times New Roman"/>
          </w:rPr>
          <w:pict w14:anchorId="03703D5C">
            <v:line id="_x0000_s2245" style="position:absolute;left:0;text-align:left;z-index:251890688;mso-position-horizontal-relative:page;mso-position-vertical-relative:page" from="468pt,794.9pt" to="594.05pt,794.9pt" strokecolor="#fed887" strokeweight="1.9pt">
              <v:stroke linestyle="thinThin"/>
              <w10:wrap anchorx="page" anchory="page"/>
            </v:line>
          </w:pict>
        </w:r>
        <w:r>
          <w:rPr>
            <w:rFonts w:ascii="Times New Roman" w:eastAsia="PMingLiU" w:hAnsi="Times New Roman"/>
          </w:rPr>
          <w:pict w14:anchorId="03EE95B8">
            <v:line id="_x0000_s2246" style="position:absolute;left:0;text-align:left;z-index:251891712;mso-position-horizontal-relative:page;mso-position-vertical-relative:page" from="468pt,794.9pt" to="594.05pt,794.9pt" strokecolor="#fffed9" strokeweight=".5pt">
              <w10:wrap anchorx="page" anchory="page"/>
            </v:line>
          </w:pict>
        </w:r>
      </w:del>
      <w:r w:rsidR="00257599">
        <w:t>The message Data Part for Voltage Instruction messages is a maximum of 73 characters. All voltage control instructions are supported by EDL level 2 (VERSON 0021).</w:t>
      </w:r>
    </w:p>
    <w:p w14:paraId="49FA0602" w14:textId="77777777" w:rsidR="00F97583" w:rsidRDefault="00F97583">
      <w:pPr>
        <w:spacing w:after="120" w:line="240" w:lineRule="auto"/>
      </w:pPr>
      <w:r>
        <w:br w:type="page"/>
      </w:r>
    </w:p>
    <w:p w14:paraId="17CF6A05" w14:textId="77777777" w:rsidR="00E1101E" w:rsidRDefault="00E1101E">
      <w:pPr>
        <w:rPr>
          <w:del w:id="1992" w:author="Stuart McLarnon (NESO)" w:date="2024-11-19T13:05:00Z"/>
        </w:rPr>
        <w:sectPr w:rsidR="00E1101E">
          <w:pgSz w:w="11909" w:h="16838"/>
          <w:pgMar w:top="600" w:right="29" w:bottom="645" w:left="0" w:header="720" w:footer="720" w:gutter="0"/>
          <w:cols w:space="720"/>
        </w:sectPr>
      </w:pPr>
    </w:p>
    <w:p w14:paraId="0B230F25" w14:textId="77777777" w:rsidR="00E1101E" w:rsidRDefault="00000000">
      <w:pPr>
        <w:spacing w:before="14" w:after="571"/>
        <w:ind w:right="5756"/>
        <w:textAlignment w:val="baseline"/>
        <w:rPr>
          <w:del w:id="1993" w:author="Stuart McLarnon (NESO)" w:date="2024-11-19T13:05:00Z"/>
        </w:rPr>
      </w:pPr>
      <w:del w:id="1994" w:author="Stuart McLarnon (NESO)" w:date="2024-11-19T13:05:00Z">
        <w:r>
          <w:rPr>
            <w:noProof/>
          </w:rPr>
          <w:drawing>
            <wp:inline distT="0" distB="0" distL="0" distR="0" wp14:anchorId="7A393809" wp14:editId="0027B406">
              <wp:extent cx="1996440" cy="390525"/>
              <wp:effectExtent l="0" t="0" r="0" b="0"/>
              <wp:docPr id="49" name="Picture"/>
              <wp:cNvGraphicFramePr/>
              <a:graphic xmlns:a="http://schemas.openxmlformats.org/drawingml/2006/main">
                <a:graphicData uri="http://schemas.openxmlformats.org/drawingml/2006/picture">
                  <pic:pic xmlns:pic="http://schemas.openxmlformats.org/drawingml/2006/picture">
                    <pic:nvPicPr>
                      <pic:cNvPr id="50"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178970F6" w14:textId="0E31FC4F" w:rsidR="002A28E5" w:rsidRDefault="00000000" w:rsidP="002A28E5">
      <w:pPr>
        <w:pStyle w:val="Caption"/>
        <w:keepNext/>
      </w:pPr>
      <w:del w:id="1995" w:author="Stuart McLarnon (NESO)" w:date="2024-11-19T13:05:00Z">
        <w:r>
          <w:rPr>
            <w:rFonts w:ascii="Times New Roman" w:eastAsia="PMingLiU" w:hAnsi="Times New Roman"/>
            <w:i w:val="0"/>
            <w:color w:val="auto"/>
            <w:sz w:val="22"/>
          </w:rPr>
          <w:pict w14:anchorId="07991BE2">
            <v:line id="_x0000_s2249" style="position:absolute;z-index:251896832;mso-position-horizontal-relative:page;mso-position-vertical-relative:page" from="53.75pt,110.15pt" to="490.9pt,110.15pt" strokecolor="#ffbe21" strokeweight=".7pt">
              <w10:wrap anchorx="page" anchory="page"/>
            </v:line>
          </w:pict>
        </w:r>
      </w:del>
      <w:r w:rsidR="002A28E5">
        <w:t xml:space="preserve">Table </w:t>
      </w:r>
      <w:del w:id="1996" w:author="Stuart McLarnon (NESO)" w:date="2024-11-19T13:05:00Z">
        <w:r>
          <w:rPr>
            <w:rFonts w:ascii="Arial" w:eastAsia="Arial" w:hAnsi="Arial"/>
            <w:b/>
            <w:color w:val="717174"/>
            <w:lang w:val="en-US"/>
          </w:rPr>
          <w:delText xml:space="preserve">16 </w:delText>
        </w:r>
        <w:r>
          <w:rPr>
            <w:rFonts w:ascii="Arial" w:eastAsia="Arial" w:hAnsi="Arial"/>
            <w:color w:val="717174"/>
            <w:lang w:val="en-US"/>
          </w:rPr>
          <w:delText>-</w:delText>
        </w:r>
      </w:del>
      <w:ins w:id="1997" w:author="Stuart McLarnon (NESO)" w:date="2024-11-19T13:05:00Z">
        <w:r w:rsidR="002A28E5">
          <w:fldChar w:fldCharType="begin"/>
        </w:r>
        <w:r w:rsidR="002A28E5">
          <w:instrText xml:space="preserve"> SEQ Table \* ARABIC </w:instrText>
        </w:r>
        <w:r w:rsidR="002A28E5">
          <w:fldChar w:fldCharType="separate"/>
        </w:r>
        <w:r w:rsidR="00F97583">
          <w:rPr>
            <w:noProof/>
          </w:rPr>
          <w:t>16</w:t>
        </w:r>
        <w:r w:rsidR="002A28E5">
          <w:rPr>
            <w:noProof/>
          </w:rPr>
          <w:fldChar w:fldCharType="end"/>
        </w:r>
        <w:r w:rsidR="002A28E5">
          <w:t xml:space="preserve">: </w:t>
        </w:r>
      </w:ins>
      <w:r w:rsidR="002A28E5" w:rsidRPr="00EB27BC">
        <w:t xml:space="preserve"> Message Data Part for Voltage / MVAR Instruction Messages (version 2.1)</w:t>
      </w:r>
    </w:p>
    <w:p w14:paraId="64DACAF1" w14:textId="77777777" w:rsidR="00E1101E" w:rsidRDefault="00E1101E">
      <w:pPr>
        <w:spacing w:before="2" w:after="279" w:line="208" w:lineRule="exact"/>
        <w:rPr>
          <w:del w:id="1998" w:author="Stuart McLarnon (NESO)" w:date="2024-11-19T13:05:00Z"/>
        </w:rPr>
        <w:sectPr w:rsidR="00E1101E">
          <w:pgSz w:w="11909" w:h="16838"/>
          <w:pgMar w:top="600" w:right="2092" w:bottom="4253" w:left="917" w:header="720" w:footer="720" w:gutter="0"/>
          <w:cols w:space="720"/>
        </w:sectPr>
      </w:pPr>
      <w:bookmarkStart w:id="1999" w:name="_Hlk168577813"/>
    </w:p>
    <w:p w14:paraId="38A8762A" w14:textId="77777777" w:rsidR="00E1101E" w:rsidRDefault="00000000">
      <w:pPr>
        <w:spacing w:before="267" w:line="288" w:lineRule="exact"/>
        <w:textAlignment w:val="baseline"/>
        <w:rPr>
          <w:del w:id="2000" w:author="Stuart McLarnon (NESO)" w:date="2024-11-19T13:05:00Z"/>
          <w:rFonts w:eastAsia="Times New Roman"/>
          <w:color w:val="000000"/>
          <w:sz w:val="24"/>
        </w:rPr>
      </w:pPr>
      <w:del w:id="2001" w:author="Stuart McLarnon (NESO)" w:date="2024-11-19T13:05:00Z">
        <w:r>
          <w:rPr>
            <w:rFonts w:eastAsia="PMingLiU"/>
          </w:rPr>
          <w:pict w14:anchorId="2EA92A09">
            <v:shape id="_x0000_s2259" type="#_x0000_t202" style="position:absolute;margin-left:52.4pt;margin-top:0;width:434.1pt;height:23.3pt;z-index:-251408384;mso-wrap-distance-left:0;mso-wrap-distance-right:0" filled="f" stroked="f">
              <v:textbox style="mso-next-textbox:#_x0000_s2259" inset="0,0,0,0">
                <w:txbxContent>
                  <w:p w14:paraId="2BE2DE88" w14:textId="77777777" w:rsidR="00E1101E" w:rsidRDefault="00000000">
                    <w:pPr>
                      <w:tabs>
                        <w:tab w:val="left" w:pos="1368"/>
                        <w:tab w:val="left" w:pos="2160"/>
                        <w:tab w:val="right" w:pos="8712"/>
                      </w:tabs>
                      <w:spacing w:line="229" w:lineRule="exact"/>
                      <w:textAlignment w:val="baseline"/>
                      <w:rPr>
                        <w:del w:id="2002" w:author="Stuart McLarnon (NESO)" w:date="2024-11-19T13:05:00Z"/>
                        <w:rFonts w:ascii="Arial" w:eastAsia="Arial" w:hAnsi="Arial"/>
                        <w:b/>
                        <w:color w:val="626361"/>
                        <w:sz w:val="20"/>
                      </w:rPr>
                    </w:pPr>
                    <w:del w:id="2003" w:author="Stuart McLarnon (NESO)" w:date="2024-11-19T13:05:00Z">
                      <w:r>
                        <w:rPr>
                          <w:rFonts w:ascii="Arial" w:eastAsia="Arial" w:hAnsi="Arial"/>
                          <w:b/>
                          <w:color w:val="626361"/>
                          <w:sz w:val="20"/>
                          <w:lang w:val="en-US"/>
                        </w:rPr>
                        <w:delText>Field</w:delText>
                      </w:r>
                      <w:r>
                        <w:rPr>
                          <w:rFonts w:ascii="Arial" w:eastAsia="Arial" w:hAnsi="Arial"/>
                          <w:b/>
                          <w:color w:val="626361"/>
                          <w:sz w:val="20"/>
                          <w:lang w:val="en-US"/>
                        </w:rPr>
                        <w:tab/>
                        <w:delText>Start</w:delText>
                      </w:r>
                      <w:r>
                        <w:rPr>
                          <w:rFonts w:ascii="Arial" w:eastAsia="Arial" w:hAnsi="Arial"/>
                          <w:b/>
                          <w:color w:val="626361"/>
                          <w:sz w:val="20"/>
                          <w:lang w:val="en-US"/>
                        </w:rPr>
                        <w:tab/>
                        <w:delText>Field Description</w:delText>
                      </w:r>
                      <w:r>
                        <w:rPr>
                          <w:rFonts w:ascii="Arial" w:eastAsia="Arial" w:hAnsi="Arial"/>
                          <w:b/>
                          <w:color w:val="626361"/>
                          <w:sz w:val="20"/>
                          <w:lang w:val="en-US"/>
                        </w:rPr>
                        <w:tab/>
                        <w:delText>Valid Error</w:delText>
                      </w:r>
                    </w:del>
                  </w:p>
                  <w:p w14:paraId="397FD9FA" w14:textId="77777777" w:rsidR="00E1101E" w:rsidRDefault="00000000">
                    <w:pPr>
                      <w:tabs>
                        <w:tab w:val="left" w:pos="1152"/>
                        <w:tab w:val="right" w:pos="8712"/>
                      </w:tabs>
                      <w:spacing w:after="4" w:line="230" w:lineRule="exact"/>
                      <w:textAlignment w:val="baseline"/>
                      <w:rPr>
                        <w:del w:id="2004" w:author="Stuart McLarnon (NESO)" w:date="2024-11-19T13:05:00Z"/>
                        <w:rFonts w:ascii="Arial" w:eastAsia="Arial" w:hAnsi="Arial"/>
                        <w:b/>
                        <w:color w:val="626361"/>
                        <w:sz w:val="20"/>
                      </w:rPr>
                    </w:pPr>
                    <w:del w:id="2005" w:author="Stuart McLarnon (NESO)" w:date="2024-11-19T13:05:00Z">
                      <w:r>
                        <w:rPr>
                          <w:rFonts w:ascii="Arial" w:eastAsia="Arial" w:hAnsi="Arial"/>
                          <w:b/>
                          <w:color w:val="626361"/>
                          <w:sz w:val="20"/>
                          <w:lang w:val="en-US"/>
                        </w:rPr>
                        <w:delText>Name</w:delText>
                      </w:r>
                      <w:r>
                        <w:rPr>
                          <w:rFonts w:ascii="Arial" w:eastAsia="Arial" w:hAnsi="Arial"/>
                          <w:b/>
                          <w:color w:val="626361"/>
                          <w:sz w:val="20"/>
                          <w:lang w:val="en-US"/>
                        </w:rPr>
                        <w:tab/>
                        <w:delText>Position Size</w:delText>
                      </w:r>
                      <w:r>
                        <w:rPr>
                          <w:rFonts w:ascii="Arial" w:eastAsia="Arial" w:hAnsi="Arial"/>
                          <w:b/>
                          <w:color w:val="626361"/>
                          <w:sz w:val="20"/>
                          <w:lang w:val="en-US"/>
                        </w:rPr>
                        <w:tab/>
                        <w:delText>Type Flag</w:delText>
                      </w:r>
                    </w:del>
                  </w:p>
                </w:txbxContent>
              </v:textbox>
            </v:shape>
          </w:pict>
        </w:r>
        <w:r>
          <w:rPr>
            <w:rFonts w:eastAsia="PMingLiU"/>
          </w:rPr>
          <w:pict w14:anchorId="2ABE5A1E">
            <v:line id="_x0000_s2250" style="position:absolute;z-index:251898880;mso-position-horizontal-relative:text;mso-position-vertical-relative:text" from="53.75pt,27.25pt" to="490.6pt,27.25pt" strokecolor="#d9d9d9" strokeweight=".7pt"/>
          </w:pict>
        </w:r>
      </w:del>
    </w:p>
    <w:p w14:paraId="31C9F157" w14:textId="77777777" w:rsidR="00E1101E" w:rsidRDefault="00E1101E">
      <w:pPr>
        <w:rPr>
          <w:del w:id="2006" w:author="Stuart McLarnon (NESO)" w:date="2024-11-19T13:05:00Z"/>
        </w:rPr>
        <w:sectPr w:rsidR="00E1101E">
          <w:type w:val="continuous"/>
          <w:pgSz w:w="11909" w:h="16838"/>
          <w:pgMar w:top="600" w:right="29" w:bottom="4253" w:left="0" w:header="720" w:footer="720" w:gutter="0"/>
          <w:cols w:space="720"/>
        </w:sectPr>
      </w:pPr>
    </w:p>
    <w:p w14:paraId="2B3C6668" w14:textId="77777777" w:rsidR="00E1101E" w:rsidRDefault="00000000">
      <w:pPr>
        <w:tabs>
          <w:tab w:val="left" w:pos="2592"/>
          <w:tab w:val="left" w:pos="3384"/>
          <w:tab w:val="left" w:pos="8640"/>
        </w:tabs>
        <w:spacing w:before="112" w:after="75" w:line="229" w:lineRule="exact"/>
        <w:ind w:left="1080"/>
        <w:textAlignment w:val="baseline"/>
        <w:rPr>
          <w:del w:id="2007" w:author="Stuart McLarnon (NESO)" w:date="2024-11-19T13:05:00Z"/>
          <w:rFonts w:ascii="Arial" w:eastAsia="Arial" w:hAnsi="Arial"/>
          <w:color w:val="626361"/>
          <w:spacing w:val="-2"/>
          <w:sz w:val="20"/>
        </w:rPr>
      </w:pPr>
      <w:del w:id="2008" w:author="Stuart McLarnon (NESO)" w:date="2024-11-19T13:05:00Z">
        <w:r>
          <w:rPr>
            <w:rFonts w:ascii="Arial" w:eastAsia="Arial" w:hAnsi="Arial"/>
            <w:color w:val="626361"/>
            <w:spacing w:val="-2"/>
            <w:sz w:val="20"/>
            <w:lang w:val="en-US"/>
          </w:rPr>
          <w:delText>Name</w:delText>
        </w:r>
        <w:r>
          <w:rPr>
            <w:rFonts w:ascii="Arial" w:eastAsia="Arial" w:hAnsi="Arial"/>
            <w:color w:val="626361"/>
            <w:spacing w:val="-2"/>
            <w:sz w:val="20"/>
            <w:lang w:val="en-US"/>
          </w:rPr>
          <w:tab/>
          <w:delText>1</w:delText>
        </w:r>
        <w:r>
          <w:rPr>
            <w:rFonts w:ascii="Arial" w:eastAsia="Arial" w:hAnsi="Arial"/>
            <w:color w:val="626361"/>
            <w:spacing w:val="-2"/>
            <w:sz w:val="20"/>
            <w:lang w:val="en-US"/>
          </w:rPr>
          <w:tab/>
          <w:delText>9 BM Unit Name</w:delText>
        </w:r>
        <w:r>
          <w:rPr>
            <w:rFonts w:ascii="Arial" w:eastAsia="Arial" w:hAnsi="Arial"/>
            <w:color w:val="626361"/>
            <w:spacing w:val="-2"/>
            <w:sz w:val="20"/>
            <w:lang w:val="en-US"/>
          </w:rPr>
          <w:tab/>
          <w:delText>All</w:delText>
        </w:r>
      </w:del>
    </w:p>
    <w:p w14:paraId="4731686A" w14:textId="77777777" w:rsidR="00E1101E" w:rsidRDefault="00000000">
      <w:pPr>
        <w:tabs>
          <w:tab w:val="left" w:pos="2520"/>
          <w:tab w:val="left" w:pos="3384"/>
          <w:tab w:val="left" w:pos="8640"/>
        </w:tabs>
        <w:spacing w:before="106" w:line="229" w:lineRule="exact"/>
        <w:ind w:left="1080"/>
        <w:textAlignment w:val="baseline"/>
        <w:rPr>
          <w:del w:id="2009" w:author="Stuart McLarnon (NESO)" w:date="2024-11-19T13:05:00Z"/>
          <w:rFonts w:ascii="Arial" w:eastAsia="Arial" w:hAnsi="Arial"/>
          <w:color w:val="626361"/>
          <w:spacing w:val="-1"/>
          <w:sz w:val="20"/>
        </w:rPr>
      </w:pPr>
      <w:del w:id="2010" w:author="Stuart McLarnon (NESO)" w:date="2024-11-19T13:05:00Z">
        <w:r>
          <w:rPr>
            <w:rFonts w:ascii="Times New Roman" w:eastAsia="PMingLiU" w:hAnsi="Times New Roman"/>
          </w:rPr>
          <w:pict w14:anchorId="6393FB73">
            <v:line id="_x0000_s2251" style="position:absolute;left:0;text-align:left;z-index:251899904;mso-position-horizontal-relative:page;mso-position-vertical-relative:page" from="53.75pt,163.2pt" to="490.6pt,163.2pt" strokecolor="#d9d9d9" strokeweight=".7pt">
              <w10:wrap anchorx="page" anchory="page"/>
            </v:line>
          </w:pict>
        </w:r>
        <w:r>
          <w:rPr>
            <w:rFonts w:ascii="Arial" w:eastAsia="Arial" w:hAnsi="Arial"/>
            <w:color w:val="626361"/>
            <w:spacing w:val="-1"/>
            <w:sz w:val="20"/>
            <w:lang w:val="en-US"/>
          </w:rPr>
          <w:delText>Ref</w:delText>
        </w:r>
        <w:r>
          <w:rPr>
            <w:rFonts w:ascii="Arial" w:eastAsia="Arial" w:hAnsi="Arial"/>
            <w:color w:val="626361"/>
            <w:spacing w:val="-1"/>
            <w:sz w:val="20"/>
            <w:lang w:val="en-US"/>
          </w:rPr>
          <w:tab/>
          <w:delText>11</w:delText>
        </w:r>
        <w:r>
          <w:rPr>
            <w:rFonts w:ascii="Arial" w:eastAsia="Arial" w:hAnsi="Arial"/>
            <w:color w:val="626361"/>
            <w:spacing w:val="-1"/>
            <w:sz w:val="20"/>
            <w:lang w:val="en-US"/>
          </w:rPr>
          <w:tab/>
          <w:delText>10 Instruction Reference Number</w:delText>
        </w:r>
        <w:r>
          <w:rPr>
            <w:rFonts w:ascii="Arial" w:eastAsia="Arial" w:hAnsi="Arial"/>
            <w:color w:val="626361"/>
            <w:spacing w:val="-1"/>
            <w:sz w:val="20"/>
            <w:lang w:val="en-US"/>
          </w:rPr>
          <w:tab/>
          <w:delText>All</w:delText>
        </w:r>
      </w:del>
    </w:p>
    <w:p w14:paraId="4D7F9308" w14:textId="77777777" w:rsidR="00E1101E" w:rsidRDefault="00000000">
      <w:pPr>
        <w:spacing w:before="2" w:after="80" w:line="229" w:lineRule="exact"/>
        <w:ind w:left="1080"/>
        <w:textAlignment w:val="baseline"/>
        <w:rPr>
          <w:del w:id="2011" w:author="Stuart McLarnon (NESO)" w:date="2024-11-19T13:05:00Z"/>
          <w:rFonts w:ascii="Arial" w:eastAsia="Arial" w:hAnsi="Arial"/>
          <w:color w:val="626361"/>
          <w:sz w:val="20"/>
        </w:rPr>
      </w:pPr>
      <w:del w:id="2012" w:author="Stuart McLarnon (NESO)" w:date="2024-11-19T13:05:00Z">
        <w:r>
          <w:rPr>
            <w:rFonts w:ascii="Arial" w:eastAsia="Arial" w:hAnsi="Arial"/>
            <w:color w:val="626361"/>
            <w:sz w:val="20"/>
            <w:lang w:val="en-US"/>
          </w:rPr>
          <w:delText>Number</w:delText>
        </w:r>
      </w:del>
    </w:p>
    <w:p w14:paraId="323882A8" w14:textId="77777777" w:rsidR="00E1101E" w:rsidRDefault="00000000">
      <w:pPr>
        <w:tabs>
          <w:tab w:val="left" w:pos="2520"/>
          <w:tab w:val="left" w:pos="3384"/>
          <w:tab w:val="left" w:pos="8640"/>
        </w:tabs>
        <w:spacing w:before="106" w:after="66" w:line="229" w:lineRule="exact"/>
        <w:ind w:left="1080"/>
        <w:textAlignment w:val="baseline"/>
        <w:rPr>
          <w:del w:id="2013" w:author="Stuart McLarnon (NESO)" w:date="2024-11-19T13:05:00Z"/>
          <w:rFonts w:ascii="Arial" w:eastAsia="Arial" w:hAnsi="Arial"/>
          <w:color w:val="626361"/>
          <w:sz w:val="20"/>
        </w:rPr>
      </w:pPr>
      <w:del w:id="2014" w:author="Stuart McLarnon (NESO)" w:date="2024-11-19T13:05:00Z">
        <w:r>
          <w:rPr>
            <w:rFonts w:ascii="Times New Roman" w:eastAsia="PMingLiU" w:hAnsi="Times New Roman"/>
          </w:rPr>
          <w:pict w14:anchorId="3F2260B7">
            <v:line id="_x0000_s2252" style="position:absolute;left:0;text-align:left;z-index:251900928;mso-position-horizontal-relative:page;mso-position-vertical-relative:page" from="53.75pt,195.6pt" to="490.6pt,195.6pt" strokecolor="#d9d9d9" strokeweight=".7pt">
              <w10:wrap anchorx="page" anchory="page"/>
            </v:line>
          </w:pict>
        </w:r>
        <w:r>
          <w:rPr>
            <w:rFonts w:ascii="Arial" w:eastAsia="Arial" w:hAnsi="Arial"/>
            <w:color w:val="626361"/>
            <w:sz w:val="20"/>
            <w:lang w:val="en-US"/>
          </w:rPr>
          <w:delText>Log Time</w:delText>
        </w:r>
        <w:r>
          <w:rPr>
            <w:rFonts w:ascii="Arial" w:eastAsia="Arial" w:hAnsi="Arial"/>
            <w:color w:val="626361"/>
            <w:sz w:val="20"/>
            <w:lang w:val="en-US"/>
          </w:rPr>
          <w:tab/>
          <w:delText>22</w:delText>
        </w:r>
        <w:r>
          <w:rPr>
            <w:rFonts w:ascii="Arial" w:eastAsia="Arial" w:hAnsi="Arial"/>
            <w:color w:val="626361"/>
            <w:sz w:val="20"/>
            <w:lang w:val="en-US"/>
          </w:rPr>
          <w:tab/>
          <w:delText>17 Time message logged by originating process</w:delText>
        </w:r>
        <w:r>
          <w:rPr>
            <w:rFonts w:ascii="Arial" w:eastAsia="Arial" w:hAnsi="Arial"/>
            <w:color w:val="626361"/>
            <w:sz w:val="20"/>
            <w:lang w:val="en-US"/>
          </w:rPr>
          <w:tab/>
          <w:delText>All</w:delText>
        </w:r>
      </w:del>
    </w:p>
    <w:p w14:paraId="3CF93E53" w14:textId="77777777" w:rsidR="00E1101E" w:rsidRDefault="00000000">
      <w:pPr>
        <w:tabs>
          <w:tab w:val="left" w:pos="2520"/>
          <w:tab w:val="left" w:pos="3384"/>
          <w:tab w:val="left" w:pos="8568"/>
        </w:tabs>
        <w:spacing w:before="107" w:line="229" w:lineRule="exact"/>
        <w:ind w:left="1080"/>
        <w:textAlignment w:val="baseline"/>
        <w:rPr>
          <w:del w:id="2015" w:author="Stuart McLarnon (NESO)" w:date="2024-11-19T13:05:00Z"/>
          <w:rFonts w:ascii="Arial" w:eastAsia="Arial" w:hAnsi="Arial"/>
          <w:color w:val="626361"/>
          <w:sz w:val="20"/>
        </w:rPr>
      </w:pPr>
      <w:del w:id="2016" w:author="Stuart McLarnon (NESO)" w:date="2024-11-19T13:05:00Z">
        <w:r>
          <w:rPr>
            <w:rFonts w:ascii="Times New Roman" w:eastAsia="PMingLiU" w:hAnsi="Times New Roman"/>
          </w:rPr>
          <w:pict w14:anchorId="24E52293">
            <v:line id="_x0000_s2253" style="position:absolute;left:0;text-align:left;z-index:251901952;mso-position-horizontal-relative:page;mso-position-vertical-relative:page" from="53.75pt,216.25pt" to="490.6pt,216.25pt" strokecolor="#d9d9d9" strokeweight=".7pt">
              <w10:wrap anchorx="page" anchory="page"/>
            </v:line>
          </w:pict>
        </w:r>
        <w:r>
          <w:rPr>
            <w:rFonts w:ascii="Arial" w:eastAsia="Arial" w:hAnsi="Arial"/>
            <w:color w:val="626361"/>
            <w:sz w:val="20"/>
            <w:lang w:val="en-US"/>
          </w:rPr>
          <w:delText>Type</w:delText>
        </w:r>
        <w:r>
          <w:rPr>
            <w:rFonts w:ascii="Arial" w:eastAsia="Arial" w:hAnsi="Arial"/>
            <w:color w:val="626361"/>
            <w:sz w:val="20"/>
            <w:lang w:val="en-US"/>
          </w:rPr>
          <w:tab/>
          <w:delText>40</w:delText>
        </w:r>
        <w:r>
          <w:rPr>
            <w:rFonts w:ascii="Arial" w:eastAsia="Arial" w:hAnsi="Arial"/>
            <w:color w:val="626361"/>
            <w:sz w:val="20"/>
            <w:lang w:val="en-US"/>
          </w:rPr>
          <w:tab/>
          <w:delText>4 Type of instruction. MVAR or</w:delText>
        </w:r>
        <w:r>
          <w:rPr>
            <w:rFonts w:ascii="Arial" w:eastAsia="Arial" w:hAnsi="Arial"/>
            <w:color w:val="626361"/>
            <w:sz w:val="20"/>
            <w:lang w:val="en-US"/>
          </w:rPr>
          <w:tab/>
          <w:delText>N, T</w:delText>
        </w:r>
      </w:del>
    </w:p>
    <w:p w14:paraId="40D8C115" w14:textId="77777777" w:rsidR="00E1101E" w:rsidRDefault="00000000">
      <w:pPr>
        <w:spacing w:before="63" w:after="66" w:line="229" w:lineRule="exact"/>
        <w:ind w:left="3888"/>
        <w:textAlignment w:val="baseline"/>
        <w:rPr>
          <w:del w:id="2017" w:author="Stuart McLarnon (NESO)" w:date="2024-11-19T13:05:00Z"/>
          <w:rFonts w:ascii="Arial" w:eastAsia="Arial" w:hAnsi="Arial"/>
          <w:color w:val="626361"/>
          <w:spacing w:val="10"/>
          <w:sz w:val="20"/>
        </w:rPr>
      </w:pPr>
      <w:del w:id="2018" w:author="Stuart McLarnon (NESO)" w:date="2024-11-19T13:05:00Z">
        <w:r>
          <w:rPr>
            <w:rFonts w:ascii="Arial" w:eastAsia="Arial" w:hAnsi="Arial"/>
            <w:color w:val="626361"/>
            <w:spacing w:val="10"/>
            <w:sz w:val="20"/>
            <w:lang w:val="en-US"/>
          </w:rPr>
          <w:delText>VOLT</w:delText>
        </w:r>
      </w:del>
    </w:p>
    <w:p w14:paraId="56740EAE" w14:textId="77777777" w:rsidR="00E1101E" w:rsidRDefault="00000000">
      <w:pPr>
        <w:tabs>
          <w:tab w:val="left" w:pos="2520"/>
          <w:tab w:val="left" w:pos="3384"/>
          <w:tab w:val="left" w:pos="8568"/>
        </w:tabs>
        <w:spacing w:before="109" w:line="229" w:lineRule="exact"/>
        <w:ind w:left="1080"/>
        <w:textAlignment w:val="baseline"/>
        <w:rPr>
          <w:del w:id="2019" w:author="Stuart McLarnon (NESO)" w:date="2024-11-19T13:05:00Z"/>
          <w:rFonts w:ascii="Arial" w:eastAsia="Arial" w:hAnsi="Arial"/>
          <w:color w:val="626361"/>
          <w:sz w:val="20"/>
        </w:rPr>
      </w:pPr>
      <w:del w:id="2020" w:author="Stuart McLarnon (NESO)" w:date="2024-11-19T13:05:00Z">
        <w:r>
          <w:rPr>
            <w:rFonts w:ascii="Times New Roman" w:eastAsia="PMingLiU" w:hAnsi="Times New Roman"/>
          </w:rPr>
          <w:pict w14:anchorId="056C2FEE">
            <v:line id="_x0000_s2254" style="position:absolute;left:0;text-align:left;z-index:251902976;mso-position-horizontal-relative:page;mso-position-vertical-relative:page" from="53.75pt,251.5pt" to="490.6pt,251.5pt" strokecolor="#d9d9d9" strokeweight=".7pt">
              <w10:wrap anchorx="page" anchory="page"/>
            </v:line>
          </w:pict>
        </w:r>
        <w:r>
          <w:rPr>
            <w:rFonts w:ascii="Arial" w:eastAsia="Arial" w:hAnsi="Arial"/>
            <w:color w:val="626361"/>
            <w:sz w:val="20"/>
            <w:lang w:val="en-US"/>
          </w:rPr>
          <w:delText>Value</w:delText>
        </w:r>
        <w:r>
          <w:rPr>
            <w:rFonts w:ascii="Arial" w:eastAsia="Arial" w:hAnsi="Arial"/>
            <w:color w:val="626361"/>
            <w:sz w:val="20"/>
            <w:lang w:val="en-US"/>
          </w:rPr>
          <w:tab/>
          <w:delText>45</w:delText>
        </w:r>
        <w:r>
          <w:rPr>
            <w:rFonts w:ascii="Arial" w:eastAsia="Arial" w:hAnsi="Arial"/>
            <w:color w:val="626361"/>
            <w:sz w:val="20"/>
            <w:lang w:val="en-US"/>
          </w:rPr>
          <w:tab/>
          <w:delText>4 Target value as a whole number preceded by</w:delText>
        </w:r>
        <w:r>
          <w:rPr>
            <w:rFonts w:ascii="Arial" w:eastAsia="Arial" w:hAnsi="Arial"/>
            <w:color w:val="626361"/>
            <w:sz w:val="20"/>
            <w:lang w:val="en-US"/>
          </w:rPr>
          <w:tab/>
          <w:delText>N, T</w:delText>
        </w:r>
      </w:del>
    </w:p>
    <w:p w14:paraId="3D641110" w14:textId="77777777" w:rsidR="00E1101E" w:rsidRDefault="00000000">
      <w:pPr>
        <w:spacing w:before="4" w:line="230" w:lineRule="exact"/>
        <w:ind w:left="3888" w:right="3744"/>
        <w:textAlignment w:val="baseline"/>
        <w:rPr>
          <w:del w:id="2021" w:author="Stuart McLarnon (NESO)" w:date="2024-11-19T13:05:00Z"/>
          <w:rFonts w:ascii="Arial" w:eastAsia="Arial" w:hAnsi="Arial"/>
          <w:color w:val="626361"/>
          <w:spacing w:val="-1"/>
          <w:sz w:val="20"/>
        </w:rPr>
      </w:pPr>
      <w:del w:id="2022" w:author="Stuart McLarnon (NESO)" w:date="2024-11-19T13:05:00Z">
        <w:r>
          <w:rPr>
            <w:rFonts w:ascii="Arial" w:eastAsia="Arial" w:hAnsi="Arial"/>
            <w:color w:val="626361"/>
            <w:spacing w:val="-1"/>
            <w:sz w:val="20"/>
            <w:lang w:val="en-US"/>
          </w:rPr>
          <w:delText>minus ("-" = negative value), plus ("+" = positive value), or space (" " = positive value) and with 3 digits (i.e. leading zero's always supplied).</w:delText>
        </w:r>
      </w:del>
    </w:p>
    <w:p w14:paraId="42EF6336" w14:textId="77777777" w:rsidR="00E1101E" w:rsidRDefault="00000000">
      <w:pPr>
        <w:spacing w:before="58" w:after="66" w:line="230" w:lineRule="exact"/>
        <w:ind w:left="3888" w:right="3456"/>
        <w:textAlignment w:val="baseline"/>
        <w:rPr>
          <w:del w:id="2023" w:author="Stuart McLarnon (NESO)" w:date="2024-11-19T13:05:00Z"/>
          <w:rFonts w:ascii="Arial" w:eastAsia="Arial" w:hAnsi="Arial"/>
          <w:color w:val="626361"/>
          <w:sz w:val="20"/>
        </w:rPr>
      </w:pPr>
      <w:del w:id="2024" w:author="Stuart McLarnon (NESO)" w:date="2024-11-19T13:05:00Z">
        <w:r>
          <w:rPr>
            <w:rFonts w:ascii="Arial" w:eastAsia="Arial" w:hAnsi="Arial"/>
            <w:color w:val="626361"/>
            <w:sz w:val="20"/>
            <w:lang w:val="en-US"/>
          </w:rPr>
          <w:delText>Note: + zero &amp; - zero are treated as same instruction</w:delText>
        </w:r>
      </w:del>
    </w:p>
    <w:p w14:paraId="74BDE4A2" w14:textId="77777777" w:rsidR="00E1101E" w:rsidRDefault="00000000">
      <w:pPr>
        <w:tabs>
          <w:tab w:val="left" w:pos="2520"/>
          <w:tab w:val="left" w:pos="3384"/>
          <w:tab w:val="left" w:pos="8568"/>
        </w:tabs>
        <w:spacing w:before="107" w:line="229" w:lineRule="exact"/>
        <w:ind w:left="1080"/>
        <w:textAlignment w:val="baseline"/>
        <w:rPr>
          <w:del w:id="2025" w:author="Stuart McLarnon (NESO)" w:date="2024-11-19T13:05:00Z"/>
          <w:rFonts w:ascii="Arial" w:eastAsia="Arial" w:hAnsi="Arial"/>
          <w:color w:val="626361"/>
          <w:sz w:val="20"/>
        </w:rPr>
      </w:pPr>
      <w:del w:id="2026" w:author="Stuart McLarnon (NESO)" w:date="2024-11-19T13:05:00Z">
        <w:r>
          <w:rPr>
            <w:rFonts w:ascii="Times New Roman" w:eastAsia="PMingLiU" w:hAnsi="Times New Roman"/>
          </w:rPr>
          <w:pict w14:anchorId="22777EBA">
            <v:line id="_x0000_s2255" style="position:absolute;left:0;text-align:left;z-index:251904000;mso-position-horizontal-relative:page;mso-position-vertical-relative:page" from="53.75pt,332.9pt" to="490.6pt,332.9pt" strokecolor="#d9d9d9" strokeweight=".7pt">
              <w10:wrap anchorx="page" anchory="page"/>
            </v:line>
          </w:pict>
        </w:r>
        <w:r>
          <w:rPr>
            <w:rFonts w:ascii="Arial" w:eastAsia="Arial" w:hAnsi="Arial"/>
            <w:color w:val="626361"/>
            <w:sz w:val="20"/>
            <w:lang w:val="en-US"/>
          </w:rPr>
          <w:delText>Target</w:delText>
        </w:r>
        <w:r>
          <w:rPr>
            <w:rFonts w:ascii="Arial" w:eastAsia="Arial" w:hAnsi="Arial"/>
            <w:color w:val="626361"/>
            <w:sz w:val="20"/>
            <w:lang w:val="en-US"/>
          </w:rPr>
          <w:tab/>
          <w:delText>50</w:delText>
        </w:r>
        <w:r>
          <w:rPr>
            <w:rFonts w:ascii="Arial" w:eastAsia="Arial" w:hAnsi="Arial"/>
            <w:color w:val="626361"/>
            <w:sz w:val="20"/>
            <w:lang w:val="en-US"/>
          </w:rPr>
          <w:tab/>
          <w:delText>17 Target time of the MVAR or VOLT instruction.</w:delText>
        </w:r>
        <w:r>
          <w:rPr>
            <w:rFonts w:ascii="Arial" w:eastAsia="Arial" w:hAnsi="Arial"/>
            <w:color w:val="626361"/>
            <w:sz w:val="20"/>
            <w:lang w:val="en-US"/>
          </w:rPr>
          <w:tab/>
          <w:delText>N, T</w:delText>
        </w:r>
      </w:del>
    </w:p>
    <w:p w14:paraId="33F908C6" w14:textId="77777777" w:rsidR="00E1101E" w:rsidRDefault="00000000">
      <w:pPr>
        <w:spacing w:after="71" w:line="229" w:lineRule="exact"/>
        <w:ind w:left="1080"/>
        <w:textAlignment w:val="baseline"/>
        <w:rPr>
          <w:del w:id="2027" w:author="Stuart McLarnon (NESO)" w:date="2024-11-19T13:05:00Z"/>
          <w:rFonts w:ascii="Arial" w:eastAsia="Arial" w:hAnsi="Arial"/>
          <w:color w:val="626361"/>
          <w:spacing w:val="23"/>
          <w:sz w:val="20"/>
        </w:rPr>
      </w:pPr>
      <w:del w:id="2028" w:author="Stuart McLarnon (NESO)" w:date="2024-11-19T13:05:00Z">
        <w:r>
          <w:rPr>
            <w:rFonts w:ascii="Arial" w:eastAsia="Arial" w:hAnsi="Arial"/>
            <w:color w:val="626361"/>
            <w:spacing w:val="23"/>
            <w:sz w:val="20"/>
            <w:lang w:val="en-US"/>
          </w:rPr>
          <w:delText>Time</w:delText>
        </w:r>
      </w:del>
    </w:p>
    <w:p w14:paraId="73D25963" w14:textId="77777777" w:rsidR="00E1101E" w:rsidRDefault="00000000">
      <w:pPr>
        <w:tabs>
          <w:tab w:val="left" w:pos="3384"/>
          <w:tab w:val="left" w:pos="8568"/>
        </w:tabs>
        <w:spacing w:before="106" w:after="71" w:line="229" w:lineRule="exact"/>
        <w:ind w:left="1080"/>
        <w:textAlignment w:val="baseline"/>
        <w:rPr>
          <w:del w:id="2029" w:author="Stuart McLarnon (NESO)" w:date="2024-11-19T13:05:00Z"/>
          <w:rFonts w:ascii="Arial" w:eastAsia="Arial" w:hAnsi="Arial"/>
          <w:color w:val="626361"/>
          <w:spacing w:val="4"/>
          <w:sz w:val="20"/>
        </w:rPr>
      </w:pPr>
      <w:del w:id="2030" w:author="Stuart McLarnon (NESO)" w:date="2024-11-19T13:05:00Z">
        <w:r>
          <w:rPr>
            <w:rFonts w:ascii="Times New Roman" w:eastAsia="PMingLiU" w:hAnsi="Times New Roman"/>
          </w:rPr>
          <w:pict w14:anchorId="5D456110">
            <v:line id="_x0000_s2256" style="position:absolute;left:0;text-align:left;z-index:251905024;mso-position-horizontal-relative:page;mso-position-vertical-relative:page" from="53.75pt,365.3pt" to="490.6pt,365.3pt" strokecolor="#d9d9d9" strokeweight=".7pt">
              <w10:wrap anchorx="page" anchory="page"/>
            </v:line>
          </w:pict>
        </w:r>
        <w:r>
          <w:rPr>
            <w:rFonts w:ascii="Arial" w:eastAsia="Arial" w:hAnsi="Arial"/>
            <w:color w:val="626361"/>
            <w:spacing w:val="4"/>
            <w:sz w:val="20"/>
            <w:lang w:val="en-US"/>
          </w:rPr>
          <w:delText>Error Code 40, 68</w:delText>
        </w:r>
        <w:r>
          <w:rPr>
            <w:rFonts w:ascii="Arial" w:eastAsia="Arial" w:hAnsi="Arial"/>
            <w:color w:val="626361"/>
            <w:spacing w:val="4"/>
            <w:sz w:val="20"/>
            <w:lang w:val="en-US"/>
          </w:rPr>
          <w:tab/>
          <w:delText>4 See Table 21 for meaning</w:delText>
        </w:r>
        <w:r>
          <w:rPr>
            <w:rFonts w:ascii="Arial" w:eastAsia="Arial" w:hAnsi="Arial"/>
            <w:color w:val="626361"/>
            <w:spacing w:val="4"/>
            <w:sz w:val="20"/>
            <w:lang w:val="en-US"/>
          </w:rPr>
          <w:tab/>
          <w:delText>Any E, X</w:delText>
        </w:r>
      </w:del>
    </w:p>
    <w:p w14:paraId="67BC136A" w14:textId="77777777" w:rsidR="00E1101E" w:rsidRDefault="00000000">
      <w:pPr>
        <w:tabs>
          <w:tab w:val="left" w:pos="3456"/>
          <w:tab w:val="left" w:pos="3888"/>
          <w:tab w:val="left" w:pos="8640"/>
        </w:tabs>
        <w:spacing w:before="110" w:line="229" w:lineRule="exact"/>
        <w:ind w:left="1080"/>
        <w:textAlignment w:val="baseline"/>
        <w:rPr>
          <w:del w:id="2031" w:author="Stuart McLarnon (NESO)" w:date="2024-11-19T13:05:00Z"/>
          <w:rFonts w:ascii="Arial" w:eastAsia="Arial" w:hAnsi="Arial"/>
          <w:color w:val="626361"/>
          <w:sz w:val="20"/>
        </w:rPr>
      </w:pPr>
      <w:del w:id="2032" w:author="Stuart McLarnon (NESO)" w:date="2024-11-19T13:05:00Z">
        <w:r>
          <w:rPr>
            <w:rFonts w:ascii="Times New Roman" w:eastAsia="PMingLiU" w:hAnsi="Times New Roman"/>
          </w:rPr>
          <w:pict w14:anchorId="49A98531">
            <v:line id="_x0000_s2257" style="position:absolute;left:0;text-align:left;z-index:251906048;mso-position-horizontal-relative:page;mso-position-vertical-relative:page" from="53.75pt,385.9pt" to="490.6pt,385.9pt" strokecolor="#d9d9d9" strokeweight=".7pt">
              <w10:wrap anchorx="page" anchory="page"/>
            </v:line>
          </w:pict>
        </w:r>
        <w:r>
          <w:rPr>
            <w:rFonts w:ascii="Arial" w:eastAsia="Arial" w:hAnsi="Arial"/>
            <w:color w:val="626361"/>
            <w:sz w:val="20"/>
            <w:lang w:val="en-US"/>
          </w:rPr>
          <w:delText>Terminator 39, 44,</w:delText>
        </w:r>
        <w:r>
          <w:rPr>
            <w:rFonts w:ascii="Arial" w:eastAsia="Arial" w:hAnsi="Arial"/>
            <w:color w:val="626361"/>
            <w:sz w:val="20"/>
            <w:lang w:val="en-US"/>
          </w:rPr>
          <w:tab/>
          <w:delText>1</w:delText>
        </w:r>
        <w:r>
          <w:rPr>
            <w:rFonts w:ascii="Arial" w:eastAsia="Arial" w:hAnsi="Arial"/>
            <w:color w:val="626361"/>
            <w:sz w:val="20"/>
            <w:lang w:val="en-US"/>
          </w:rPr>
          <w:tab/>
          <w:delText>Part terminator character "^"</w:delText>
        </w:r>
        <w:r>
          <w:rPr>
            <w:rFonts w:ascii="Arial" w:eastAsia="Arial" w:hAnsi="Arial"/>
            <w:color w:val="626361"/>
            <w:sz w:val="20"/>
            <w:lang w:val="en-US"/>
          </w:rPr>
          <w:tab/>
          <w:delText>All</w:delText>
        </w:r>
      </w:del>
    </w:p>
    <w:p w14:paraId="3541AB71" w14:textId="77777777" w:rsidR="00E1101E" w:rsidRDefault="00000000">
      <w:pPr>
        <w:spacing w:before="3" w:after="71" w:line="229" w:lineRule="exact"/>
        <w:ind w:left="2304"/>
        <w:textAlignment w:val="baseline"/>
        <w:rPr>
          <w:del w:id="2033" w:author="Stuart McLarnon (NESO)" w:date="2024-11-19T13:05:00Z"/>
          <w:rFonts w:ascii="Arial" w:eastAsia="Arial" w:hAnsi="Arial"/>
          <w:color w:val="626361"/>
          <w:spacing w:val="-2"/>
          <w:sz w:val="20"/>
        </w:rPr>
      </w:pPr>
      <w:del w:id="2034" w:author="Stuart McLarnon (NESO)" w:date="2024-11-19T13:05:00Z">
        <w:r>
          <w:rPr>
            <w:rFonts w:ascii="Arial" w:eastAsia="Arial" w:hAnsi="Arial"/>
            <w:color w:val="626361"/>
            <w:spacing w:val="-2"/>
            <w:sz w:val="20"/>
            <w:lang w:val="en-US"/>
          </w:rPr>
          <w:delText>67 or 72</w:delText>
        </w:r>
      </w:del>
    </w:p>
    <w:p w14:paraId="5A9FCA3C" w14:textId="77777777" w:rsidR="002A28E5" w:rsidRPr="0053432A" w:rsidRDefault="00000000" w:rsidP="00186A2A">
      <w:pPr>
        <w:ind w:left="1134"/>
        <w:rPr>
          <w:del w:id="2035" w:author="Stuart McLarnon (NESO)" w:date="2024-11-19T13:05:00Z"/>
          <w:b/>
          <w:bCs/>
          <w:lang w:val="en-US"/>
        </w:rPr>
      </w:pPr>
      <w:del w:id="2036" w:author="Stuart McLarnon (NESO)" w:date="2024-11-19T13:05:00Z">
        <w:r>
          <w:rPr>
            <w:rFonts w:ascii="Times New Roman" w:eastAsia="PMingLiU" w:hAnsi="Times New Roman"/>
          </w:rPr>
          <w:pict w14:anchorId="0767959A">
            <v:line id="_x0000_s2258" style="position:absolute;left:0;text-align:left;z-index:251907072;mso-position-horizontal-relative:page;mso-position-vertical-relative:page" from="53.05pt,418.3pt" to="490.6pt,418.3pt" strokecolor="#ffbe21" strokeweight=".7pt">
              <w10:wrap anchorx="page" anchory="page"/>
            </v:line>
          </w:pict>
        </w:r>
      </w:del>
    </w:p>
    <w:tbl>
      <w:tblPr>
        <w:tblStyle w:val="ListTable2-Accent1"/>
        <w:tblW w:w="0" w:type="auto"/>
        <w:tblInd w:w="1134" w:type="dxa"/>
        <w:tblLook w:val="04A0" w:firstRow="1" w:lastRow="0" w:firstColumn="1" w:lastColumn="0" w:noHBand="0" w:noVBand="1"/>
      </w:tblPr>
      <w:tblGrid>
        <w:gridCol w:w="1427"/>
        <w:gridCol w:w="1124"/>
        <w:gridCol w:w="752"/>
        <w:gridCol w:w="4356"/>
        <w:gridCol w:w="806"/>
        <w:gridCol w:w="794"/>
      </w:tblGrid>
      <w:tr w:rsidR="002A28E5" w:rsidRPr="0053432A" w14:paraId="669614F1" w14:textId="77777777" w:rsidTr="00186A2A">
        <w:trPr>
          <w:cnfStyle w:val="100000000000" w:firstRow="1" w:lastRow="0" w:firstColumn="0" w:lastColumn="0" w:oddVBand="0" w:evenVBand="0" w:oddHBand="0" w:evenHBand="0" w:firstRowFirstColumn="0" w:firstRowLastColumn="0" w:lastRowFirstColumn="0" w:lastRowLastColumn="0"/>
          <w:ins w:id="203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0EBF5BD2" w14:textId="3E122EF2" w:rsidR="002A28E5" w:rsidRPr="0053432A" w:rsidRDefault="002A28E5" w:rsidP="004A4F1E">
            <w:pPr>
              <w:rPr>
                <w:ins w:id="2038" w:author="Stuart McLarnon (NESO)" w:date="2024-11-19T13:05:00Z"/>
                <w:lang w:val="en-US"/>
              </w:rPr>
            </w:pPr>
            <w:ins w:id="2039" w:author="Stuart McLarnon (NESO)" w:date="2024-11-19T13:05:00Z">
              <w:r w:rsidRPr="0053432A">
                <w:rPr>
                  <w:lang w:val="en-US"/>
                </w:rPr>
                <w:t>Field Name</w:t>
              </w:r>
            </w:ins>
          </w:p>
        </w:tc>
        <w:tc>
          <w:tcPr>
            <w:tcW w:w="1124" w:type="dxa"/>
          </w:tcPr>
          <w:p w14:paraId="5E324195" w14:textId="77777777" w:rsidR="002A28E5" w:rsidRPr="0053432A" w:rsidRDefault="002A28E5" w:rsidP="004A4F1E">
            <w:pPr>
              <w:cnfStyle w:val="100000000000" w:firstRow="1" w:lastRow="0" w:firstColumn="0" w:lastColumn="0" w:oddVBand="0" w:evenVBand="0" w:oddHBand="0" w:evenHBand="0" w:firstRowFirstColumn="0" w:firstRowLastColumn="0" w:lastRowFirstColumn="0" w:lastRowLastColumn="0"/>
              <w:rPr>
                <w:ins w:id="2040" w:author="Stuart McLarnon (NESO)" w:date="2024-11-19T13:05:00Z"/>
                <w:lang w:val="en-US"/>
              </w:rPr>
            </w:pPr>
            <w:ins w:id="2041" w:author="Stuart McLarnon (NESO)" w:date="2024-11-19T13:05:00Z">
              <w:r w:rsidRPr="0053432A">
                <w:rPr>
                  <w:lang w:val="en-US"/>
                </w:rPr>
                <w:t>Start Position</w:t>
              </w:r>
            </w:ins>
          </w:p>
        </w:tc>
        <w:tc>
          <w:tcPr>
            <w:tcW w:w="752" w:type="dxa"/>
          </w:tcPr>
          <w:p w14:paraId="490AD71B" w14:textId="77777777" w:rsidR="002A28E5" w:rsidRPr="0053432A" w:rsidRDefault="002A28E5" w:rsidP="004A4F1E">
            <w:pPr>
              <w:cnfStyle w:val="100000000000" w:firstRow="1" w:lastRow="0" w:firstColumn="0" w:lastColumn="0" w:oddVBand="0" w:evenVBand="0" w:oddHBand="0" w:evenHBand="0" w:firstRowFirstColumn="0" w:firstRowLastColumn="0" w:lastRowFirstColumn="0" w:lastRowLastColumn="0"/>
              <w:rPr>
                <w:ins w:id="2042" w:author="Stuart McLarnon (NESO)" w:date="2024-11-19T13:05:00Z"/>
                <w:lang w:val="en-US"/>
              </w:rPr>
            </w:pPr>
            <w:ins w:id="2043" w:author="Stuart McLarnon (NESO)" w:date="2024-11-19T13:05:00Z">
              <w:r w:rsidRPr="0053432A">
                <w:rPr>
                  <w:lang w:val="en-US"/>
                </w:rPr>
                <w:t>Field Size</w:t>
              </w:r>
            </w:ins>
          </w:p>
        </w:tc>
        <w:tc>
          <w:tcPr>
            <w:tcW w:w="4356" w:type="dxa"/>
          </w:tcPr>
          <w:p w14:paraId="3FEB08D1" w14:textId="77777777" w:rsidR="002A28E5" w:rsidRPr="0053432A" w:rsidRDefault="002A28E5" w:rsidP="004A4F1E">
            <w:pPr>
              <w:cnfStyle w:val="100000000000" w:firstRow="1" w:lastRow="0" w:firstColumn="0" w:lastColumn="0" w:oddVBand="0" w:evenVBand="0" w:oddHBand="0" w:evenHBand="0" w:firstRowFirstColumn="0" w:firstRowLastColumn="0" w:lastRowFirstColumn="0" w:lastRowLastColumn="0"/>
              <w:rPr>
                <w:ins w:id="2044" w:author="Stuart McLarnon (NESO)" w:date="2024-11-19T13:05:00Z"/>
                <w:lang w:val="en-US"/>
              </w:rPr>
            </w:pPr>
            <w:ins w:id="2045" w:author="Stuart McLarnon (NESO)" w:date="2024-11-19T13:05:00Z">
              <w:r w:rsidRPr="0053432A">
                <w:rPr>
                  <w:lang w:val="en-US"/>
                </w:rPr>
                <w:t>Description</w:t>
              </w:r>
            </w:ins>
          </w:p>
        </w:tc>
        <w:tc>
          <w:tcPr>
            <w:tcW w:w="806" w:type="dxa"/>
          </w:tcPr>
          <w:p w14:paraId="36BE03E2" w14:textId="77777777" w:rsidR="002A28E5" w:rsidRPr="0053432A" w:rsidRDefault="002A28E5" w:rsidP="004A4F1E">
            <w:pPr>
              <w:cnfStyle w:val="100000000000" w:firstRow="1" w:lastRow="0" w:firstColumn="0" w:lastColumn="0" w:oddVBand="0" w:evenVBand="0" w:oddHBand="0" w:evenHBand="0" w:firstRowFirstColumn="0" w:firstRowLastColumn="0" w:lastRowFirstColumn="0" w:lastRowLastColumn="0"/>
              <w:rPr>
                <w:ins w:id="2046" w:author="Stuart McLarnon (NESO)" w:date="2024-11-19T13:05:00Z"/>
                <w:lang w:val="en-US"/>
              </w:rPr>
            </w:pPr>
            <w:ins w:id="2047" w:author="Stuart McLarnon (NESO)" w:date="2024-11-19T13:05:00Z">
              <w:r w:rsidRPr="0053432A">
                <w:rPr>
                  <w:lang w:val="en-US"/>
                </w:rPr>
                <w:t>Valid Type</w:t>
              </w:r>
            </w:ins>
          </w:p>
        </w:tc>
        <w:tc>
          <w:tcPr>
            <w:tcW w:w="794" w:type="dxa"/>
          </w:tcPr>
          <w:p w14:paraId="32A7B34B" w14:textId="77777777" w:rsidR="002A28E5" w:rsidRPr="0053432A" w:rsidRDefault="002A28E5" w:rsidP="004A4F1E">
            <w:pPr>
              <w:cnfStyle w:val="100000000000" w:firstRow="1" w:lastRow="0" w:firstColumn="0" w:lastColumn="0" w:oddVBand="0" w:evenVBand="0" w:oddHBand="0" w:evenHBand="0" w:firstRowFirstColumn="0" w:firstRowLastColumn="0" w:lastRowFirstColumn="0" w:lastRowLastColumn="0"/>
              <w:rPr>
                <w:ins w:id="2048" w:author="Stuart McLarnon (NESO)" w:date="2024-11-19T13:05:00Z"/>
                <w:lang w:val="en-US"/>
              </w:rPr>
            </w:pPr>
            <w:ins w:id="2049" w:author="Stuart McLarnon (NESO)" w:date="2024-11-19T13:05:00Z">
              <w:r w:rsidRPr="0053432A">
                <w:rPr>
                  <w:lang w:val="en-US"/>
                </w:rPr>
                <w:t>Error Flag</w:t>
              </w:r>
            </w:ins>
          </w:p>
        </w:tc>
      </w:tr>
      <w:tr w:rsidR="002A28E5" w:rsidRPr="0053432A" w14:paraId="63110697" w14:textId="77777777" w:rsidTr="00186A2A">
        <w:trPr>
          <w:cnfStyle w:val="000000100000" w:firstRow="0" w:lastRow="0" w:firstColumn="0" w:lastColumn="0" w:oddVBand="0" w:evenVBand="0" w:oddHBand="1" w:evenHBand="0" w:firstRowFirstColumn="0" w:firstRowLastColumn="0" w:lastRowFirstColumn="0" w:lastRowLastColumn="0"/>
          <w:ins w:id="205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26AE5372" w14:textId="77777777" w:rsidR="002A28E5" w:rsidRPr="0053432A" w:rsidRDefault="002A28E5" w:rsidP="004A4F1E">
            <w:pPr>
              <w:rPr>
                <w:ins w:id="2051" w:author="Stuart McLarnon (NESO)" w:date="2024-11-19T13:05:00Z"/>
                <w:b w:val="0"/>
                <w:bCs w:val="0"/>
                <w:lang w:val="en-US"/>
              </w:rPr>
            </w:pPr>
            <w:ins w:id="2052" w:author="Stuart McLarnon (NESO)" w:date="2024-11-19T13:05:00Z">
              <w:r w:rsidRPr="0053432A">
                <w:rPr>
                  <w:b w:val="0"/>
                  <w:bCs w:val="0"/>
                </w:rPr>
                <w:t>Name</w:t>
              </w:r>
            </w:ins>
          </w:p>
        </w:tc>
        <w:tc>
          <w:tcPr>
            <w:tcW w:w="1124" w:type="dxa"/>
          </w:tcPr>
          <w:p w14:paraId="08C3F37D"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53" w:author="Stuart McLarnon (NESO)" w:date="2024-11-19T13:05:00Z"/>
                <w:lang w:val="en-US"/>
              </w:rPr>
            </w:pPr>
            <w:ins w:id="2054" w:author="Stuart McLarnon (NESO)" w:date="2024-11-19T13:05:00Z">
              <w:r w:rsidRPr="0053432A">
                <w:t>1</w:t>
              </w:r>
            </w:ins>
          </w:p>
        </w:tc>
        <w:tc>
          <w:tcPr>
            <w:tcW w:w="752" w:type="dxa"/>
          </w:tcPr>
          <w:p w14:paraId="6060C94A"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55" w:author="Stuart McLarnon (NESO)" w:date="2024-11-19T13:05:00Z"/>
                <w:lang w:val="en-US"/>
              </w:rPr>
            </w:pPr>
            <w:ins w:id="2056" w:author="Stuart McLarnon (NESO)" w:date="2024-11-19T13:05:00Z">
              <w:r w:rsidRPr="0053432A">
                <w:rPr>
                  <w:lang w:val="en-US"/>
                </w:rPr>
                <w:t>9</w:t>
              </w:r>
            </w:ins>
          </w:p>
        </w:tc>
        <w:tc>
          <w:tcPr>
            <w:tcW w:w="4356" w:type="dxa"/>
          </w:tcPr>
          <w:p w14:paraId="7C1715A3"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57" w:author="Stuart McLarnon (NESO)" w:date="2024-11-19T13:05:00Z"/>
                <w:lang w:val="en-US"/>
              </w:rPr>
            </w:pPr>
            <w:ins w:id="2058" w:author="Stuart McLarnon (NESO)" w:date="2024-11-19T13:05:00Z">
              <w:r w:rsidRPr="0053432A">
                <w:rPr>
                  <w:lang w:val="en-US"/>
                </w:rPr>
                <w:t>BM Unit Name</w:t>
              </w:r>
            </w:ins>
          </w:p>
        </w:tc>
        <w:tc>
          <w:tcPr>
            <w:tcW w:w="806" w:type="dxa"/>
          </w:tcPr>
          <w:p w14:paraId="1CA614CA"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59" w:author="Stuart McLarnon (NESO)" w:date="2024-11-19T13:05:00Z"/>
                <w:lang w:val="en-US"/>
              </w:rPr>
            </w:pPr>
            <w:ins w:id="2060" w:author="Stuart McLarnon (NESO)" w:date="2024-11-19T13:05:00Z">
              <w:r w:rsidRPr="0053432A">
                <w:rPr>
                  <w:lang w:val="en-US"/>
                </w:rPr>
                <w:t>All</w:t>
              </w:r>
            </w:ins>
          </w:p>
        </w:tc>
        <w:tc>
          <w:tcPr>
            <w:tcW w:w="794" w:type="dxa"/>
          </w:tcPr>
          <w:p w14:paraId="2A78458D"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61" w:author="Stuart McLarnon (NESO)" w:date="2024-11-19T13:05:00Z"/>
                <w:lang w:val="en-US"/>
              </w:rPr>
            </w:pPr>
          </w:p>
        </w:tc>
      </w:tr>
      <w:tr w:rsidR="002A28E5" w:rsidRPr="0053432A" w14:paraId="6D96E255" w14:textId="77777777" w:rsidTr="00186A2A">
        <w:trPr>
          <w:ins w:id="206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1F36BCED" w14:textId="77777777" w:rsidR="002A28E5" w:rsidRPr="0053432A" w:rsidRDefault="002A28E5" w:rsidP="004A4F1E">
            <w:pPr>
              <w:rPr>
                <w:ins w:id="2063" w:author="Stuart McLarnon (NESO)" w:date="2024-11-19T13:05:00Z"/>
                <w:b w:val="0"/>
                <w:bCs w:val="0"/>
                <w:lang w:val="en-US"/>
              </w:rPr>
            </w:pPr>
            <w:ins w:id="2064" w:author="Stuart McLarnon (NESO)" w:date="2024-11-19T13:05:00Z">
              <w:r w:rsidRPr="0053432A">
                <w:rPr>
                  <w:b w:val="0"/>
                  <w:bCs w:val="0"/>
                </w:rPr>
                <w:t>Ref Number</w:t>
              </w:r>
            </w:ins>
          </w:p>
        </w:tc>
        <w:tc>
          <w:tcPr>
            <w:tcW w:w="1124" w:type="dxa"/>
          </w:tcPr>
          <w:p w14:paraId="11FAA36C"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65" w:author="Stuart McLarnon (NESO)" w:date="2024-11-19T13:05:00Z"/>
                <w:lang w:val="en-US"/>
              </w:rPr>
            </w:pPr>
            <w:ins w:id="2066" w:author="Stuart McLarnon (NESO)" w:date="2024-11-19T13:05:00Z">
              <w:r w:rsidRPr="0053432A">
                <w:t>11</w:t>
              </w:r>
            </w:ins>
          </w:p>
        </w:tc>
        <w:tc>
          <w:tcPr>
            <w:tcW w:w="752" w:type="dxa"/>
          </w:tcPr>
          <w:p w14:paraId="575C191C"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67" w:author="Stuart McLarnon (NESO)" w:date="2024-11-19T13:05:00Z"/>
                <w:lang w:val="en-US"/>
              </w:rPr>
            </w:pPr>
            <w:ins w:id="2068" w:author="Stuart McLarnon (NESO)" w:date="2024-11-19T13:05:00Z">
              <w:r w:rsidRPr="0053432A">
                <w:rPr>
                  <w:lang w:val="en-US"/>
                </w:rPr>
                <w:t>10</w:t>
              </w:r>
            </w:ins>
          </w:p>
        </w:tc>
        <w:tc>
          <w:tcPr>
            <w:tcW w:w="4356" w:type="dxa"/>
          </w:tcPr>
          <w:p w14:paraId="033C2DD4"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69" w:author="Stuart McLarnon (NESO)" w:date="2024-11-19T13:05:00Z"/>
                <w:lang w:val="en-US"/>
              </w:rPr>
            </w:pPr>
            <w:ins w:id="2070" w:author="Stuart McLarnon (NESO)" w:date="2024-11-19T13:05:00Z">
              <w:r w:rsidRPr="0053432A">
                <w:rPr>
                  <w:lang w:val="en-US"/>
                </w:rPr>
                <w:t>Instruction Reference Number</w:t>
              </w:r>
            </w:ins>
          </w:p>
        </w:tc>
        <w:tc>
          <w:tcPr>
            <w:tcW w:w="806" w:type="dxa"/>
          </w:tcPr>
          <w:p w14:paraId="36B6CBA6"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71" w:author="Stuart McLarnon (NESO)" w:date="2024-11-19T13:05:00Z"/>
                <w:lang w:val="en-US"/>
              </w:rPr>
            </w:pPr>
            <w:ins w:id="2072" w:author="Stuart McLarnon (NESO)" w:date="2024-11-19T13:05:00Z">
              <w:r w:rsidRPr="0053432A">
                <w:rPr>
                  <w:lang w:val="en-US"/>
                </w:rPr>
                <w:t>All</w:t>
              </w:r>
            </w:ins>
          </w:p>
        </w:tc>
        <w:tc>
          <w:tcPr>
            <w:tcW w:w="794" w:type="dxa"/>
          </w:tcPr>
          <w:p w14:paraId="1DAF6A8A"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73" w:author="Stuart McLarnon (NESO)" w:date="2024-11-19T13:05:00Z"/>
                <w:lang w:val="en-US"/>
              </w:rPr>
            </w:pPr>
          </w:p>
        </w:tc>
      </w:tr>
      <w:tr w:rsidR="002A28E5" w:rsidRPr="0053432A" w14:paraId="7DE9C46A" w14:textId="77777777" w:rsidTr="00186A2A">
        <w:trPr>
          <w:cnfStyle w:val="000000100000" w:firstRow="0" w:lastRow="0" w:firstColumn="0" w:lastColumn="0" w:oddVBand="0" w:evenVBand="0" w:oddHBand="1" w:evenHBand="0" w:firstRowFirstColumn="0" w:firstRowLastColumn="0" w:lastRowFirstColumn="0" w:lastRowLastColumn="0"/>
          <w:ins w:id="207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5075CB8B" w14:textId="77777777" w:rsidR="002A28E5" w:rsidRPr="0053432A" w:rsidRDefault="002A28E5" w:rsidP="004A4F1E">
            <w:pPr>
              <w:rPr>
                <w:ins w:id="2075" w:author="Stuart McLarnon (NESO)" w:date="2024-11-19T13:05:00Z"/>
                <w:b w:val="0"/>
                <w:bCs w:val="0"/>
                <w:lang w:val="en-US"/>
              </w:rPr>
            </w:pPr>
            <w:ins w:id="2076" w:author="Stuart McLarnon (NESO)" w:date="2024-11-19T13:05:00Z">
              <w:r w:rsidRPr="0053432A">
                <w:rPr>
                  <w:b w:val="0"/>
                  <w:bCs w:val="0"/>
                </w:rPr>
                <w:t>Log Time</w:t>
              </w:r>
            </w:ins>
          </w:p>
        </w:tc>
        <w:tc>
          <w:tcPr>
            <w:tcW w:w="1124" w:type="dxa"/>
          </w:tcPr>
          <w:p w14:paraId="520E664B"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77" w:author="Stuart McLarnon (NESO)" w:date="2024-11-19T13:05:00Z"/>
                <w:lang w:val="en-US"/>
              </w:rPr>
            </w:pPr>
            <w:ins w:id="2078" w:author="Stuart McLarnon (NESO)" w:date="2024-11-19T13:05:00Z">
              <w:r w:rsidRPr="0053432A">
                <w:t>22</w:t>
              </w:r>
            </w:ins>
          </w:p>
        </w:tc>
        <w:tc>
          <w:tcPr>
            <w:tcW w:w="752" w:type="dxa"/>
          </w:tcPr>
          <w:p w14:paraId="0D771A13"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79" w:author="Stuart McLarnon (NESO)" w:date="2024-11-19T13:05:00Z"/>
                <w:lang w:val="en-US"/>
              </w:rPr>
            </w:pPr>
            <w:ins w:id="2080" w:author="Stuart McLarnon (NESO)" w:date="2024-11-19T13:05:00Z">
              <w:r w:rsidRPr="0053432A">
                <w:rPr>
                  <w:lang w:val="en-US"/>
                </w:rPr>
                <w:t xml:space="preserve">17 </w:t>
              </w:r>
            </w:ins>
          </w:p>
        </w:tc>
        <w:tc>
          <w:tcPr>
            <w:tcW w:w="4356" w:type="dxa"/>
          </w:tcPr>
          <w:p w14:paraId="2D3001AD"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81" w:author="Stuart McLarnon (NESO)" w:date="2024-11-19T13:05:00Z"/>
                <w:lang w:val="en-US"/>
              </w:rPr>
            </w:pPr>
            <w:ins w:id="2082" w:author="Stuart McLarnon (NESO)" w:date="2024-11-19T13:05:00Z">
              <w:r w:rsidRPr="0053432A">
                <w:rPr>
                  <w:lang w:val="en-US"/>
                </w:rPr>
                <w:t>Time message logged by originating process</w:t>
              </w:r>
            </w:ins>
          </w:p>
        </w:tc>
        <w:tc>
          <w:tcPr>
            <w:tcW w:w="806" w:type="dxa"/>
          </w:tcPr>
          <w:p w14:paraId="25BD1B39"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83" w:author="Stuart McLarnon (NESO)" w:date="2024-11-19T13:05:00Z"/>
                <w:lang w:val="en-US"/>
              </w:rPr>
            </w:pPr>
            <w:ins w:id="2084" w:author="Stuart McLarnon (NESO)" w:date="2024-11-19T13:05:00Z">
              <w:r w:rsidRPr="0053432A">
                <w:rPr>
                  <w:lang w:val="en-US"/>
                </w:rPr>
                <w:t>All</w:t>
              </w:r>
            </w:ins>
          </w:p>
        </w:tc>
        <w:tc>
          <w:tcPr>
            <w:tcW w:w="794" w:type="dxa"/>
          </w:tcPr>
          <w:p w14:paraId="62CA1739"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085" w:author="Stuart McLarnon (NESO)" w:date="2024-11-19T13:05:00Z"/>
                <w:lang w:val="en-US"/>
              </w:rPr>
            </w:pPr>
          </w:p>
        </w:tc>
      </w:tr>
      <w:tr w:rsidR="002A28E5" w:rsidRPr="0053432A" w14:paraId="599A42CC" w14:textId="77777777" w:rsidTr="00186A2A">
        <w:trPr>
          <w:ins w:id="208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0C210721" w14:textId="77777777" w:rsidR="002A28E5" w:rsidRPr="0053432A" w:rsidRDefault="002A28E5" w:rsidP="004A4F1E">
            <w:pPr>
              <w:rPr>
                <w:ins w:id="2087" w:author="Stuart McLarnon (NESO)" w:date="2024-11-19T13:05:00Z"/>
                <w:b w:val="0"/>
                <w:bCs w:val="0"/>
                <w:lang w:val="en-US"/>
              </w:rPr>
            </w:pPr>
            <w:ins w:id="2088" w:author="Stuart McLarnon (NESO)" w:date="2024-11-19T13:05:00Z">
              <w:r w:rsidRPr="0053432A">
                <w:rPr>
                  <w:b w:val="0"/>
                  <w:bCs w:val="0"/>
                  <w:lang w:val="en-US"/>
                </w:rPr>
                <w:t>Type</w:t>
              </w:r>
            </w:ins>
          </w:p>
        </w:tc>
        <w:tc>
          <w:tcPr>
            <w:tcW w:w="1124" w:type="dxa"/>
          </w:tcPr>
          <w:p w14:paraId="6A1B30C3"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89" w:author="Stuart McLarnon (NESO)" w:date="2024-11-19T13:05:00Z"/>
                <w:lang w:val="en-US"/>
              </w:rPr>
            </w:pPr>
            <w:ins w:id="2090" w:author="Stuart McLarnon (NESO)" w:date="2024-11-19T13:05:00Z">
              <w:r w:rsidRPr="0053432A">
                <w:t>40</w:t>
              </w:r>
            </w:ins>
          </w:p>
        </w:tc>
        <w:tc>
          <w:tcPr>
            <w:tcW w:w="752" w:type="dxa"/>
          </w:tcPr>
          <w:p w14:paraId="302A9663"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91" w:author="Stuart McLarnon (NESO)" w:date="2024-11-19T13:05:00Z"/>
                <w:lang w:val="en-US"/>
              </w:rPr>
            </w:pPr>
            <w:ins w:id="2092" w:author="Stuart McLarnon (NESO)" w:date="2024-11-19T13:05:00Z">
              <w:r w:rsidRPr="0053432A">
                <w:rPr>
                  <w:lang w:val="en-US"/>
                </w:rPr>
                <w:t>4</w:t>
              </w:r>
            </w:ins>
          </w:p>
        </w:tc>
        <w:tc>
          <w:tcPr>
            <w:tcW w:w="4356" w:type="dxa"/>
          </w:tcPr>
          <w:p w14:paraId="6CD81CDE"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93" w:author="Stuart McLarnon (NESO)" w:date="2024-11-19T13:05:00Z"/>
                <w:lang w:val="en-US"/>
              </w:rPr>
            </w:pPr>
            <w:ins w:id="2094" w:author="Stuart McLarnon (NESO)" w:date="2024-11-19T13:05:00Z">
              <w:r w:rsidRPr="0053432A">
                <w:rPr>
                  <w:lang w:val="en-US"/>
                </w:rPr>
                <w:t xml:space="preserve">Type of instruction. </w:t>
              </w:r>
              <w:r w:rsidRPr="004E6995">
                <w:rPr>
                  <w:lang w:val="en-US"/>
                </w:rPr>
                <w:t>MVAR or VOLT</w:t>
              </w:r>
            </w:ins>
          </w:p>
        </w:tc>
        <w:tc>
          <w:tcPr>
            <w:tcW w:w="806" w:type="dxa"/>
          </w:tcPr>
          <w:p w14:paraId="39D866BC"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95" w:author="Stuart McLarnon (NESO)" w:date="2024-11-19T13:05:00Z"/>
                <w:lang w:val="en-US"/>
              </w:rPr>
            </w:pPr>
            <w:ins w:id="2096" w:author="Stuart McLarnon (NESO)" w:date="2024-11-19T13:05:00Z">
              <w:r w:rsidRPr="0053432A">
                <w:rPr>
                  <w:lang w:val="en-US"/>
                </w:rPr>
                <w:t>N, T</w:t>
              </w:r>
            </w:ins>
          </w:p>
        </w:tc>
        <w:tc>
          <w:tcPr>
            <w:tcW w:w="794" w:type="dxa"/>
          </w:tcPr>
          <w:p w14:paraId="3DEA1E54"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097" w:author="Stuart McLarnon (NESO)" w:date="2024-11-19T13:05:00Z"/>
                <w:lang w:val="en-US"/>
              </w:rPr>
            </w:pPr>
          </w:p>
        </w:tc>
      </w:tr>
      <w:tr w:rsidR="002A28E5" w:rsidRPr="0053432A" w14:paraId="0DC40AF2" w14:textId="77777777" w:rsidTr="00186A2A">
        <w:trPr>
          <w:cnfStyle w:val="000000100000" w:firstRow="0" w:lastRow="0" w:firstColumn="0" w:lastColumn="0" w:oddVBand="0" w:evenVBand="0" w:oddHBand="1" w:evenHBand="0" w:firstRowFirstColumn="0" w:firstRowLastColumn="0" w:lastRowFirstColumn="0" w:lastRowLastColumn="0"/>
          <w:ins w:id="209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0E01747D" w14:textId="77777777" w:rsidR="002A28E5" w:rsidRPr="0053432A" w:rsidRDefault="002A28E5" w:rsidP="004A4F1E">
            <w:pPr>
              <w:rPr>
                <w:ins w:id="2099" w:author="Stuart McLarnon (NESO)" w:date="2024-11-19T13:05:00Z"/>
                <w:b w:val="0"/>
                <w:bCs w:val="0"/>
              </w:rPr>
            </w:pPr>
            <w:ins w:id="2100" w:author="Stuart McLarnon (NESO)" w:date="2024-11-19T13:05:00Z">
              <w:r w:rsidRPr="004E6995">
                <w:rPr>
                  <w:b w:val="0"/>
                  <w:bCs w:val="0"/>
                </w:rPr>
                <w:t>Value</w:t>
              </w:r>
            </w:ins>
          </w:p>
        </w:tc>
        <w:tc>
          <w:tcPr>
            <w:tcW w:w="1124" w:type="dxa"/>
          </w:tcPr>
          <w:p w14:paraId="68DE93DC"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01" w:author="Stuart McLarnon (NESO)" w:date="2024-11-19T13:05:00Z"/>
              </w:rPr>
            </w:pPr>
            <w:ins w:id="2102" w:author="Stuart McLarnon (NESO)" w:date="2024-11-19T13:05:00Z">
              <w:r w:rsidRPr="0053432A">
                <w:t>45</w:t>
              </w:r>
            </w:ins>
          </w:p>
        </w:tc>
        <w:tc>
          <w:tcPr>
            <w:tcW w:w="752" w:type="dxa"/>
          </w:tcPr>
          <w:p w14:paraId="3DDB3E75"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03" w:author="Stuart McLarnon (NESO)" w:date="2024-11-19T13:05:00Z"/>
                <w:lang w:val="en-US"/>
              </w:rPr>
            </w:pPr>
            <w:ins w:id="2104" w:author="Stuart McLarnon (NESO)" w:date="2024-11-19T13:05:00Z">
              <w:r w:rsidRPr="004E6995">
                <w:rPr>
                  <w:lang w:val="en-US"/>
                </w:rPr>
                <w:t>4</w:t>
              </w:r>
            </w:ins>
          </w:p>
        </w:tc>
        <w:tc>
          <w:tcPr>
            <w:tcW w:w="4356" w:type="dxa"/>
          </w:tcPr>
          <w:p w14:paraId="1EF7D8AF"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05" w:author="Stuart McLarnon (NESO)" w:date="2024-11-19T13:05:00Z"/>
              </w:rPr>
            </w:pPr>
            <w:ins w:id="2106" w:author="Stuart McLarnon (NESO)" w:date="2024-11-19T13:05:00Z">
              <w:r w:rsidRPr="004E6995">
                <w:t>Target value as a whole number preceded by minus ("-" = negative value), plus ("+" = positive value), or space (" " = positive value) and with 3 digits (i.e. leading zero's always supplied). Note: + zero &amp; - zero are treated as same instruction</w:t>
              </w:r>
            </w:ins>
          </w:p>
        </w:tc>
        <w:tc>
          <w:tcPr>
            <w:tcW w:w="806" w:type="dxa"/>
          </w:tcPr>
          <w:p w14:paraId="254084AC"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07" w:author="Stuart McLarnon (NESO)" w:date="2024-11-19T13:05:00Z"/>
                <w:lang w:val="en-US"/>
              </w:rPr>
            </w:pPr>
            <w:ins w:id="2108" w:author="Stuart McLarnon (NESO)" w:date="2024-11-19T13:05:00Z">
              <w:r w:rsidRPr="0053432A">
                <w:rPr>
                  <w:lang w:val="en-US"/>
                </w:rPr>
                <w:t>N, T</w:t>
              </w:r>
            </w:ins>
          </w:p>
        </w:tc>
        <w:tc>
          <w:tcPr>
            <w:tcW w:w="794" w:type="dxa"/>
          </w:tcPr>
          <w:p w14:paraId="372E7ED2"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09" w:author="Stuart McLarnon (NESO)" w:date="2024-11-19T13:05:00Z"/>
                <w:lang w:val="en-US"/>
              </w:rPr>
            </w:pPr>
          </w:p>
        </w:tc>
      </w:tr>
      <w:tr w:rsidR="002A28E5" w:rsidRPr="0053432A" w14:paraId="2B77DE8A" w14:textId="77777777" w:rsidTr="00186A2A">
        <w:trPr>
          <w:ins w:id="211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34E4926C" w14:textId="77777777" w:rsidR="002A28E5" w:rsidRPr="0053432A" w:rsidRDefault="002A28E5" w:rsidP="004A4F1E">
            <w:pPr>
              <w:rPr>
                <w:ins w:id="2111" w:author="Stuart McLarnon (NESO)" w:date="2024-11-19T13:05:00Z"/>
                <w:b w:val="0"/>
                <w:bCs w:val="0"/>
                <w:lang w:val="en-US"/>
              </w:rPr>
            </w:pPr>
            <w:ins w:id="2112" w:author="Stuart McLarnon (NESO)" w:date="2024-11-19T13:05:00Z">
              <w:r>
                <w:rPr>
                  <w:b w:val="0"/>
                  <w:bCs w:val="0"/>
                </w:rPr>
                <w:t>Target</w:t>
              </w:r>
              <w:r w:rsidRPr="0053432A">
                <w:rPr>
                  <w:b w:val="0"/>
                  <w:bCs w:val="0"/>
                </w:rPr>
                <w:t xml:space="preserve"> Time</w:t>
              </w:r>
            </w:ins>
          </w:p>
        </w:tc>
        <w:tc>
          <w:tcPr>
            <w:tcW w:w="1124" w:type="dxa"/>
          </w:tcPr>
          <w:p w14:paraId="3FD20F07"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13" w:author="Stuart McLarnon (NESO)" w:date="2024-11-19T13:05:00Z"/>
                <w:lang w:val="en-US"/>
              </w:rPr>
            </w:pPr>
            <w:ins w:id="2114" w:author="Stuart McLarnon (NESO)" w:date="2024-11-19T13:05:00Z">
              <w:r>
                <w:rPr>
                  <w:lang w:val="en-US"/>
                </w:rPr>
                <w:t>50</w:t>
              </w:r>
            </w:ins>
          </w:p>
        </w:tc>
        <w:tc>
          <w:tcPr>
            <w:tcW w:w="752" w:type="dxa"/>
          </w:tcPr>
          <w:p w14:paraId="7897588E"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15" w:author="Stuart McLarnon (NESO)" w:date="2024-11-19T13:05:00Z"/>
                <w:lang w:val="en-US"/>
              </w:rPr>
            </w:pPr>
            <w:ins w:id="2116" w:author="Stuart McLarnon (NESO)" w:date="2024-11-19T13:05:00Z">
              <w:r w:rsidRPr="0053432A">
                <w:rPr>
                  <w:lang w:val="en-US"/>
                </w:rPr>
                <w:t>17</w:t>
              </w:r>
            </w:ins>
          </w:p>
        </w:tc>
        <w:tc>
          <w:tcPr>
            <w:tcW w:w="4356" w:type="dxa"/>
          </w:tcPr>
          <w:p w14:paraId="612D37B2"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17" w:author="Stuart McLarnon (NESO)" w:date="2024-11-19T13:05:00Z"/>
                <w:lang w:val="en-US"/>
              </w:rPr>
            </w:pPr>
            <w:ins w:id="2118" w:author="Stuart McLarnon (NESO)" w:date="2024-11-19T13:05:00Z">
              <w:r>
                <w:t>Target time of the MVAR or VOLT instruction.</w:t>
              </w:r>
            </w:ins>
          </w:p>
        </w:tc>
        <w:tc>
          <w:tcPr>
            <w:tcW w:w="806" w:type="dxa"/>
          </w:tcPr>
          <w:p w14:paraId="1EBE8819"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19" w:author="Stuart McLarnon (NESO)" w:date="2024-11-19T13:05:00Z"/>
                <w:lang w:val="en-US"/>
              </w:rPr>
            </w:pPr>
            <w:ins w:id="2120" w:author="Stuart McLarnon (NESO)" w:date="2024-11-19T13:05:00Z">
              <w:r w:rsidRPr="0053432A">
                <w:rPr>
                  <w:lang w:val="en-US"/>
                </w:rPr>
                <w:t>N, T</w:t>
              </w:r>
            </w:ins>
          </w:p>
        </w:tc>
        <w:tc>
          <w:tcPr>
            <w:tcW w:w="794" w:type="dxa"/>
          </w:tcPr>
          <w:p w14:paraId="0E77F828"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21" w:author="Stuart McLarnon (NESO)" w:date="2024-11-19T13:05:00Z"/>
                <w:lang w:val="en-US"/>
              </w:rPr>
            </w:pPr>
          </w:p>
        </w:tc>
      </w:tr>
      <w:tr w:rsidR="002A28E5" w:rsidRPr="0053432A" w14:paraId="0BE17281" w14:textId="77777777" w:rsidTr="00186A2A">
        <w:trPr>
          <w:cnfStyle w:val="000000100000" w:firstRow="0" w:lastRow="0" w:firstColumn="0" w:lastColumn="0" w:oddVBand="0" w:evenVBand="0" w:oddHBand="1" w:evenHBand="0" w:firstRowFirstColumn="0" w:firstRowLastColumn="0" w:lastRowFirstColumn="0" w:lastRowLastColumn="0"/>
          <w:ins w:id="212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vAlign w:val="center"/>
          </w:tcPr>
          <w:p w14:paraId="30A11CF7" w14:textId="77777777" w:rsidR="002A28E5" w:rsidRPr="0053432A" w:rsidRDefault="002A28E5" w:rsidP="004A4F1E">
            <w:pPr>
              <w:rPr>
                <w:ins w:id="2123" w:author="Stuart McLarnon (NESO)" w:date="2024-11-19T13:05:00Z"/>
                <w:b w:val="0"/>
                <w:bCs w:val="0"/>
              </w:rPr>
            </w:pPr>
            <w:ins w:id="2124" w:author="Stuart McLarnon (NESO)" w:date="2024-11-19T13:05:00Z">
              <w:r w:rsidRPr="0053432A">
                <w:rPr>
                  <w:b w:val="0"/>
                  <w:bCs w:val="0"/>
                </w:rPr>
                <w:t>Error Code</w:t>
              </w:r>
            </w:ins>
          </w:p>
        </w:tc>
        <w:tc>
          <w:tcPr>
            <w:tcW w:w="1124" w:type="dxa"/>
          </w:tcPr>
          <w:p w14:paraId="2FE0F87D"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25" w:author="Stuart McLarnon (NESO)" w:date="2024-11-19T13:05:00Z"/>
                <w:lang w:val="en-US"/>
              </w:rPr>
            </w:pPr>
            <w:ins w:id="2126" w:author="Stuart McLarnon (NESO)" w:date="2024-11-19T13:05:00Z">
              <w:r w:rsidRPr="0053432A">
                <w:rPr>
                  <w:lang w:val="en-US"/>
                </w:rPr>
                <w:t>40, 6</w:t>
              </w:r>
              <w:r>
                <w:rPr>
                  <w:lang w:val="en-US"/>
                </w:rPr>
                <w:t>8</w:t>
              </w:r>
            </w:ins>
          </w:p>
        </w:tc>
        <w:tc>
          <w:tcPr>
            <w:tcW w:w="752" w:type="dxa"/>
          </w:tcPr>
          <w:p w14:paraId="64A99532"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27" w:author="Stuart McLarnon (NESO)" w:date="2024-11-19T13:05:00Z"/>
                <w:lang w:val="en-US"/>
              </w:rPr>
            </w:pPr>
            <w:ins w:id="2128" w:author="Stuart McLarnon (NESO)" w:date="2024-11-19T13:05:00Z">
              <w:r w:rsidRPr="0053432A">
                <w:rPr>
                  <w:lang w:val="en-US"/>
                </w:rPr>
                <w:t>4</w:t>
              </w:r>
            </w:ins>
          </w:p>
        </w:tc>
        <w:tc>
          <w:tcPr>
            <w:tcW w:w="4356" w:type="dxa"/>
          </w:tcPr>
          <w:p w14:paraId="58CD8B6F"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29" w:author="Stuart McLarnon (NESO)" w:date="2024-11-19T13:05:00Z"/>
              </w:rPr>
            </w:pPr>
            <w:ins w:id="2130" w:author="Stuart McLarnon (NESO)" w:date="2024-11-19T13:05:00Z">
              <w:r w:rsidRPr="0053432A">
                <w:t>See Table 21 for meaning</w:t>
              </w:r>
            </w:ins>
          </w:p>
        </w:tc>
        <w:tc>
          <w:tcPr>
            <w:tcW w:w="806" w:type="dxa"/>
          </w:tcPr>
          <w:p w14:paraId="606B0D38"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31" w:author="Stuart McLarnon (NESO)" w:date="2024-11-19T13:05:00Z"/>
                <w:lang w:val="en-US"/>
              </w:rPr>
            </w:pPr>
            <w:ins w:id="2132" w:author="Stuart McLarnon (NESO)" w:date="2024-11-19T13:05:00Z">
              <w:r w:rsidRPr="0053432A">
                <w:rPr>
                  <w:lang w:val="en-US"/>
                </w:rPr>
                <w:t>Any</w:t>
              </w:r>
            </w:ins>
          </w:p>
        </w:tc>
        <w:tc>
          <w:tcPr>
            <w:tcW w:w="794" w:type="dxa"/>
          </w:tcPr>
          <w:p w14:paraId="05E70CC4" w14:textId="77777777" w:rsidR="002A28E5" w:rsidRPr="0053432A" w:rsidRDefault="002A28E5" w:rsidP="004A4F1E">
            <w:pPr>
              <w:cnfStyle w:val="000000100000" w:firstRow="0" w:lastRow="0" w:firstColumn="0" w:lastColumn="0" w:oddVBand="0" w:evenVBand="0" w:oddHBand="1" w:evenHBand="0" w:firstRowFirstColumn="0" w:firstRowLastColumn="0" w:lastRowFirstColumn="0" w:lastRowLastColumn="0"/>
              <w:rPr>
                <w:ins w:id="2133" w:author="Stuart McLarnon (NESO)" w:date="2024-11-19T13:05:00Z"/>
                <w:lang w:val="en-US"/>
              </w:rPr>
            </w:pPr>
            <w:ins w:id="2134" w:author="Stuart McLarnon (NESO)" w:date="2024-11-19T13:05:00Z">
              <w:r w:rsidRPr="0053432A">
                <w:rPr>
                  <w:lang w:val="en-US"/>
                </w:rPr>
                <w:t>E, X</w:t>
              </w:r>
            </w:ins>
          </w:p>
        </w:tc>
      </w:tr>
      <w:tr w:rsidR="002A28E5" w:rsidRPr="0053432A" w14:paraId="0DB566C3" w14:textId="77777777" w:rsidTr="00186A2A">
        <w:trPr>
          <w:ins w:id="213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vAlign w:val="center"/>
          </w:tcPr>
          <w:p w14:paraId="62F27449" w14:textId="77777777" w:rsidR="002A28E5" w:rsidRPr="0053432A" w:rsidRDefault="002A28E5" w:rsidP="004A4F1E">
            <w:pPr>
              <w:rPr>
                <w:ins w:id="2136" w:author="Stuart McLarnon (NESO)" w:date="2024-11-19T13:05:00Z"/>
                <w:b w:val="0"/>
                <w:bCs w:val="0"/>
              </w:rPr>
            </w:pPr>
            <w:ins w:id="2137" w:author="Stuart McLarnon (NESO)" w:date="2024-11-19T13:05:00Z">
              <w:r w:rsidRPr="0053432A">
                <w:rPr>
                  <w:b w:val="0"/>
                  <w:bCs w:val="0"/>
                </w:rPr>
                <w:t>Terminator</w:t>
              </w:r>
            </w:ins>
          </w:p>
        </w:tc>
        <w:tc>
          <w:tcPr>
            <w:tcW w:w="1124" w:type="dxa"/>
          </w:tcPr>
          <w:p w14:paraId="0A6401EB"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38" w:author="Stuart McLarnon (NESO)" w:date="2024-11-19T13:05:00Z"/>
                <w:lang w:val="en-US"/>
              </w:rPr>
            </w:pPr>
            <w:ins w:id="2139" w:author="Stuart McLarnon (NESO)" w:date="2024-11-19T13:05:00Z">
              <w:r w:rsidRPr="0053432A">
                <w:rPr>
                  <w:lang w:val="en-US"/>
                </w:rPr>
                <w:t>39, 44, 6</w:t>
              </w:r>
              <w:r>
                <w:rPr>
                  <w:lang w:val="en-US"/>
                </w:rPr>
                <w:t>7</w:t>
              </w:r>
              <w:r w:rsidRPr="0053432A">
                <w:rPr>
                  <w:lang w:val="en-US"/>
                </w:rPr>
                <w:t xml:space="preserve"> or 7</w:t>
              </w:r>
              <w:r>
                <w:rPr>
                  <w:lang w:val="en-US"/>
                </w:rPr>
                <w:t>2</w:t>
              </w:r>
            </w:ins>
          </w:p>
        </w:tc>
        <w:tc>
          <w:tcPr>
            <w:tcW w:w="752" w:type="dxa"/>
          </w:tcPr>
          <w:p w14:paraId="39AA4F57"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40" w:author="Stuart McLarnon (NESO)" w:date="2024-11-19T13:05:00Z"/>
                <w:lang w:val="en-US"/>
              </w:rPr>
            </w:pPr>
            <w:ins w:id="2141" w:author="Stuart McLarnon (NESO)" w:date="2024-11-19T13:05:00Z">
              <w:r w:rsidRPr="0053432A">
                <w:rPr>
                  <w:lang w:val="en-US"/>
                </w:rPr>
                <w:t>1</w:t>
              </w:r>
            </w:ins>
          </w:p>
        </w:tc>
        <w:tc>
          <w:tcPr>
            <w:tcW w:w="4356" w:type="dxa"/>
          </w:tcPr>
          <w:p w14:paraId="55B29492"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42" w:author="Stuart McLarnon (NESO)" w:date="2024-11-19T13:05:00Z"/>
              </w:rPr>
            </w:pPr>
            <w:ins w:id="2143" w:author="Stuart McLarnon (NESO)" w:date="2024-11-19T13:05:00Z">
              <w:r w:rsidRPr="0053432A">
                <w:t>Part terminator character "^"</w:t>
              </w:r>
            </w:ins>
          </w:p>
        </w:tc>
        <w:tc>
          <w:tcPr>
            <w:tcW w:w="806" w:type="dxa"/>
          </w:tcPr>
          <w:p w14:paraId="3EFA8852"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44" w:author="Stuart McLarnon (NESO)" w:date="2024-11-19T13:05:00Z"/>
                <w:lang w:val="en-US"/>
              </w:rPr>
            </w:pPr>
            <w:ins w:id="2145" w:author="Stuart McLarnon (NESO)" w:date="2024-11-19T13:05:00Z">
              <w:r w:rsidRPr="0053432A">
                <w:rPr>
                  <w:lang w:val="en-US"/>
                </w:rPr>
                <w:t>All</w:t>
              </w:r>
            </w:ins>
          </w:p>
        </w:tc>
        <w:tc>
          <w:tcPr>
            <w:tcW w:w="794" w:type="dxa"/>
          </w:tcPr>
          <w:p w14:paraId="2C4C7F1E" w14:textId="77777777" w:rsidR="002A28E5" w:rsidRPr="0053432A" w:rsidRDefault="002A28E5" w:rsidP="004A4F1E">
            <w:pPr>
              <w:cnfStyle w:val="000000000000" w:firstRow="0" w:lastRow="0" w:firstColumn="0" w:lastColumn="0" w:oddVBand="0" w:evenVBand="0" w:oddHBand="0" w:evenHBand="0" w:firstRowFirstColumn="0" w:firstRowLastColumn="0" w:lastRowFirstColumn="0" w:lastRowLastColumn="0"/>
              <w:rPr>
                <w:ins w:id="2146" w:author="Stuart McLarnon (NESO)" w:date="2024-11-19T13:05:00Z"/>
                <w:lang w:val="en-US"/>
              </w:rPr>
            </w:pPr>
          </w:p>
        </w:tc>
      </w:tr>
    </w:tbl>
    <w:p w14:paraId="3FEB530D" w14:textId="77777777" w:rsidR="00316A82" w:rsidRDefault="00316A82" w:rsidP="00186A2A">
      <w:pPr>
        <w:pStyle w:val="Heading3"/>
        <w:ind w:left="1276" w:right="1532"/>
      </w:pPr>
      <w:bookmarkStart w:id="2147" w:name="_Toc182497863"/>
      <w:bookmarkEnd w:id="1999"/>
      <w:r>
        <w:t>2</w:t>
      </w:r>
      <w:r w:rsidRPr="00AE54D3">
        <w:t>.6.5.</w:t>
      </w:r>
      <w:r>
        <w:tab/>
      </w:r>
      <w:r w:rsidRPr="00AE54D3">
        <w:t>Pumped Storage Instruction Messages</w:t>
      </w:r>
      <w:bookmarkEnd w:id="2147"/>
    </w:p>
    <w:p w14:paraId="41DDE70D" w14:textId="77777777" w:rsidR="00316A82" w:rsidRDefault="00316A82" w:rsidP="00186A2A">
      <w:pPr>
        <w:ind w:left="1276" w:right="1532"/>
      </w:pPr>
      <w:r>
        <w:t>For Pumped Storage plant MW loading and pump instructions will use the closed instruction format given in Table 17.</w:t>
      </w:r>
    </w:p>
    <w:p w14:paraId="78F5A294" w14:textId="77777777" w:rsidR="00316A82" w:rsidRDefault="00316A82" w:rsidP="00186A2A">
      <w:pPr>
        <w:ind w:left="1276" w:right="1532"/>
      </w:pPr>
      <w:r>
        <w:t>The following message format will be used to set a pumped storage unit’s:</w:t>
      </w:r>
    </w:p>
    <w:p w14:paraId="026B0533" w14:textId="77777777" w:rsidR="00316A82" w:rsidRDefault="00316A82">
      <w:pPr>
        <w:pStyle w:val="ListParagraph"/>
        <w:numPr>
          <w:ilvl w:val="0"/>
          <w:numId w:val="23"/>
        </w:numPr>
        <w:spacing w:after="0" w:line="192" w:lineRule="auto"/>
        <w:ind w:left="1985" w:right="1531"/>
        <w:pPrChange w:id="2148" w:author="Stuart McLarnon (NESO)" w:date="2025-01-22T11:49:00Z" w16du:dateUtc="2025-01-22T11:49:00Z">
          <w:pPr>
            <w:pStyle w:val="ListParagraph"/>
            <w:numPr>
              <w:numId w:val="23"/>
            </w:numPr>
            <w:spacing w:after="0" w:line="192" w:lineRule="auto"/>
            <w:ind w:left="1276" w:right="1532" w:hanging="360"/>
          </w:pPr>
        </w:pPrChange>
      </w:pPr>
      <w:r>
        <w:t>current reason code</w:t>
      </w:r>
    </w:p>
    <w:p w14:paraId="5EB32BB3" w14:textId="77777777" w:rsidR="00316A82" w:rsidRDefault="00316A82">
      <w:pPr>
        <w:pStyle w:val="ListParagraph"/>
        <w:numPr>
          <w:ilvl w:val="0"/>
          <w:numId w:val="23"/>
        </w:numPr>
        <w:spacing w:after="0" w:line="192" w:lineRule="auto"/>
        <w:ind w:left="1985" w:right="1531"/>
        <w:pPrChange w:id="2149" w:author="Stuart McLarnon (NESO)" w:date="2025-01-22T11:49:00Z" w16du:dateUtc="2025-01-22T11:49:00Z">
          <w:pPr>
            <w:pStyle w:val="ListParagraph"/>
            <w:numPr>
              <w:numId w:val="23"/>
            </w:numPr>
            <w:spacing w:after="0" w:line="192" w:lineRule="auto"/>
            <w:ind w:left="1276" w:right="1532" w:hanging="360"/>
          </w:pPr>
        </w:pPrChange>
      </w:pPr>
      <w:r>
        <w:t>droop value</w:t>
      </w:r>
    </w:p>
    <w:p w14:paraId="1AA05862" w14:textId="77777777" w:rsidR="00316A82" w:rsidRDefault="00316A82">
      <w:pPr>
        <w:pStyle w:val="ListParagraph"/>
        <w:numPr>
          <w:ilvl w:val="0"/>
          <w:numId w:val="23"/>
        </w:numPr>
        <w:spacing w:after="0" w:line="192" w:lineRule="auto"/>
        <w:ind w:left="1985" w:right="1531"/>
        <w:pPrChange w:id="2150" w:author="Stuart McLarnon (NESO)" w:date="2025-01-22T11:49:00Z" w16du:dateUtc="2025-01-22T11:49:00Z">
          <w:pPr>
            <w:pStyle w:val="ListParagraph"/>
            <w:numPr>
              <w:numId w:val="23"/>
            </w:numPr>
            <w:spacing w:after="0" w:line="192" w:lineRule="auto"/>
            <w:ind w:left="1276" w:right="1532" w:hanging="360"/>
          </w:pPr>
        </w:pPrChange>
      </w:pPr>
      <w:r>
        <w:t>low frequency relay value</w:t>
      </w:r>
    </w:p>
    <w:p w14:paraId="146B76BB" w14:textId="77777777" w:rsidR="00316A82" w:rsidRDefault="00316A82">
      <w:pPr>
        <w:pStyle w:val="ListParagraph"/>
        <w:numPr>
          <w:ilvl w:val="0"/>
          <w:numId w:val="23"/>
        </w:numPr>
        <w:spacing w:after="0" w:line="192" w:lineRule="auto"/>
        <w:ind w:left="1985" w:right="1531"/>
        <w:pPrChange w:id="2151" w:author="Stuart McLarnon (NESO)" w:date="2025-01-22T11:49:00Z" w16du:dateUtc="2025-01-22T11:49:00Z">
          <w:pPr>
            <w:pStyle w:val="ListParagraph"/>
            <w:numPr>
              <w:numId w:val="23"/>
            </w:numPr>
            <w:spacing w:after="0" w:line="192" w:lineRule="auto"/>
            <w:ind w:left="1276" w:right="1532" w:hanging="360"/>
          </w:pPr>
        </w:pPrChange>
      </w:pPr>
      <w:r>
        <w:t>current operating state</w:t>
      </w:r>
    </w:p>
    <w:p w14:paraId="79B69037" w14:textId="3F1E5536" w:rsidR="00316A82" w:rsidRPr="00985CD0" w:rsidRDefault="00316A82">
      <w:pPr>
        <w:ind w:left="1247" w:right="1531"/>
        <w:pPrChange w:id="2152" w:author="Stuart McLarnon (NESO)" w:date="2025-01-22T11:50:00Z" w16du:dateUtc="2025-01-22T11:50:00Z">
          <w:pPr>
            <w:ind w:left="1276" w:right="1532"/>
          </w:pPr>
        </w:pPrChange>
      </w:pPr>
      <w:r w:rsidRPr="00985CD0">
        <w:lastRenderedPageBreak/>
        <w:t xml:space="preserve">Voltage instruction messages will be in the standard format as described in </w:t>
      </w:r>
      <w:del w:id="2153" w:author="Stuart McLarnon (NESO)" w:date="2024-11-19T13:05:00Z">
        <w:r>
          <w:rPr>
            <w:rFonts w:ascii="Arial" w:eastAsia="Arial" w:hAnsi="Arial"/>
            <w:b/>
            <w:i/>
            <w:color w:val="717174"/>
            <w:sz w:val="18"/>
            <w:lang w:val="en-US"/>
          </w:rPr>
          <w:delText>Error! Reference source not found.</w:delText>
        </w:r>
        <w:r>
          <w:rPr>
            <w:rFonts w:ascii="Arial" w:eastAsia="Arial" w:hAnsi="Arial"/>
            <w:color w:val="717174"/>
            <w:sz w:val="20"/>
            <w:lang w:val="en-US"/>
          </w:rPr>
          <w:delText>.</w:delText>
        </w:r>
      </w:del>
      <w:ins w:id="2154" w:author="Stuart McLarnon (NESO)" w:date="2024-11-19T13:05:00Z">
        <w:r w:rsidR="00985CD0">
          <w:t>Table 16.</w:t>
        </w:r>
      </w:ins>
    </w:p>
    <w:p w14:paraId="6BC7753B" w14:textId="7D8775E1" w:rsidR="00316A82" w:rsidRDefault="00000000" w:rsidP="00186A2A">
      <w:pPr>
        <w:pStyle w:val="Caption"/>
        <w:keepNext/>
        <w:ind w:left="1134"/>
      </w:pPr>
      <w:del w:id="2155" w:author="Stuart McLarnon (NESO)" w:date="2024-11-19T13:05:00Z">
        <w:r>
          <w:rPr>
            <w:rFonts w:ascii="Times New Roman" w:eastAsia="PMingLiU" w:hAnsi="Times New Roman"/>
            <w:i w:val="0"/>
            <w:color w:val="auto"/>
            <w:sz w:val="22"/>
          </w:rPr>
          <w:pict w14:anchorId="09B7C44C">
            <v:shape id="_x0000_s2260" type="#_x0000_t202" style="position:absolute;left:0;text-align:left;margin-left:0;margin-top:609.45pt;width:594pt;height:227.45pt;z-index:-251406336;mso-wrap-distance-left:0;mso-wrap-distance-right:0;mso-position-horizontal-relative:page;mso-position-vertical-relative:page" filled="f" stroked="f">
              <v:textbox style="mso-next-textbox:#_x0000_s2260" inset="0,0,0,0">
                <w:txbxContent>
                  <w:p w14:paraId="277E0520" w14:textId="77777777" w:rsidR="00E1101E" w:rsidRDefault="00E1101E">
                    <w:pPr>
                      <w:rPr>
                        <w:del w:id="2156"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69F25C9E">
            <v:shape id="_x0000_s2261" type="#_x0000_t202" style="position:absolute;left:0;text-align:left;margin-left:0;margin-top:609.45pt;width:594pt;height:226.25pt;z-index:-251405312;mso-wrap-distance-left:0;mso-wrap-distance-right:0;mso-position-horizontal-relative:page;mso-position-vertical-relative:page" filled="f" stroked="f">
              <v:textbox style="mso-next-textbox:#_x0000_s2261" inset="0,0,0,0">
                <w:txbxContent>
                  <w:p w14:paraId="5186B47E" w14:textId="77777777" w:rsidR="00E1101E" w:rsidRDefault="00000000">
                    <w:pPr>
                      <w:textAlignment w:val="baseline"/>
                      <w:rPr>
                        <w:del w:id="2157" w:author="Stuart McLarnon (NESO)" w:date="2024-11-19T13:05:00Z"/>
                      </w:rPr>
                    </w:pPr>
                    <w:del w:id="2158" w:author="Stuart McLarnon (NESO)" w:date="2024-11-19T13:05:00Z">
                      <w:r>
                        <w:rPr>
                          <w:noProof/>
                        </w:rPr>
                        <w:drawing>
                          <wp:inline distT="0" distB="0" distL="0" distR="0" wp14:anchorId="7011394E" wp14:editId="5FD04F0F">
                            <wp:extent cx="7543800" cy="287337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52" name="test1"/>
                                    <pic:cNvPicPr preferRelativeResize="0"/>
                                  </pic:nvPicPr>
                                  <pic:blipFill>
                                    <a:blip r:embed="rId19"/>
                                    <a:stretch>
                                      <a:fillRect/>
                                    </a:stretch>
                                  </pic:blipFill>
                                  <pic:spPr>
                                    <a:xfrm>
                                      <a:off x="0" y="0"/>
                                      <a:ext cx="7543800" cy="2873375"/>
                                    </a:xfrm>
                                    <a:prstGeom prst="rect">
                                      <a:avLst/>
                                    </a:prstGeom>
                                  </pic:spPr>
                                </pic:pic>
                              </a:graphicData>
                            </a:graphic>
                          </wp:inline>
                        </w:drawing>
                      </w:r>
                    </w:del>
                  </w:p>
                </w:txbxContent>
              </v:textbox>
              <w10:wrap type="square" anchorx="page" anchory="page"/>
            </v:shape>
          </w:pict>
        </w:r>
        <w:r>
          <w:rPr>
            <w:rFonts w:ascii="Times New Roman" w:eastAsia="PMingLiU" w:hAnsi="Times New Roman"/>
            <w:i w:val="0"/>
            <w:color w:val="auto"/>
            <w:sz w:val="22"/>
          </w:rPr>
          <w:pict w14:anchorId="11D7FE68">
            <v:shape id="_x0000_s2262" type="#_x0000_t202" style="position:absolute;left:0;text-align:left;margin-left:415.55pt;margin-top:614.95pt;width:33.4pt;height:11.65pt;z-index:-251404288;mso-wrap-distance-left:0;mso-wrap-distance-right:0;mso-position-horizontal-relative:page;mso-position-vertical-relative:page" filled="f" stroked="f">
              <v:textbox style="mso-next-textbox:#_x0000_s2262" inset="0,0,0,0">
                <w:txbxContent>
                  <w:p w14:paraId="5575D7AD" w14:textId="77777777" w:rsidR="00E1101E" w:rsidRDefault="00000000">
                    <w:pPr>
                      <w:spacing w:before="3" w:line="226" w:lineRule="exact"/>
                      <w:textAlignment w:val="baseline"/>
                      <w:rPr>
                        <w:del w:id="2159" w:author="Stuart McLarnon (NESO)" w:date="2024-11-19T13:05:00Z"/>
                        <w:rFonts w:ascii="Arial" w:eastAsia="Arial" w:hAnsi="Arial"/>
                        <w:b/>
                        <w:color w:val="626361"/>
                        <w:spacing w:val="14"/>
                        <w:sz w:val="20"/>
                      </w:rPr>
                    </w:pPr>
                    <w:del w:id="2160" w:author="Stuart McLarnon (NESO)" w:date="2024-11-19T13:05:00Z">
                      <w:r>
                        <w:rPr>
                          <w:rFonts w:ascii="Arial" w:eastAsia="Arial" w:hAnsi="Arial"/>
                          <w:b/>
                          <w:color w:val="626361"/>
                          <w:spacing w:val="14"/>
                          <w:sz w:val="20"/>
                          <w:lang w:val="en-US"/>
                        </w:rPr>
                        <w:delText>Valid</w:delText>
                      </w:r>
                    </w:del>
                  </w:p>
                </w:txbxContent>
              </v:textbox>
              <w10:wrap type="square" anchorx="page" anchory="page"/>
            </v:shape>
          </w:pict>
        </w:r>
        <w:r>
          <w:rPr>
            <w:rFonts w:ascii="Times New Roman" w:eastAsia="PMingLiU" w:hAnsi="Times New Roman"/>
            <w:i w:val="0"/>
            <w:color w:val="auto"/>
            <w:sz w:val="22"/>
          </w:rPr>
          <w:pict w14:anchorId="26478990">
            <v:shape id="_x0000_s2263" type="#_x0000_t202" style="position:absolute;left:0;text-align:left;margin-left:459.85pt;margin-top:614.95pt;width:24.25pt;height:13.15pt;z-index:-251403264;mso-wrap-distance-left:0;mso-wrap-distance-right:0;mso-position-horizontal-relative:page;mso-position-vertical-relative:page" filled="f" stroked="f">
              <v:textbox style="mso-next-textbox:#_x0000_s2263" inset="0,0,0,0">
                <w:txbxContent>
                  <w:p w14:paraId="3E29745B" w14:textId="77777777" w:rsidR="00E1101E" w:rsidRDefault="00000000">
                    <w:pPr>
                      <w:spacing w:before="3" w:line="230" w:lineRule="exact"/>
                      <w:textAlignment w:val="baseline"/>
                      <w:rPr>
                        <w:del w:id="2161" w:author="Stuart McLarnon (NESO)" w:date="2024-11-19T13:05:00Z"/>
                        <w:rFonts w:ascii="Arial" w:eastAsia="Arial" w:hAnsi="Arial"/>
                        <w:b/>
                        <w:color w:val="626361"/>
                        <w:spacing w:val="-20"/>
                        <w:sz w:val="20"/>
                      </w:rPr>
                    </w:pPr>
                    <w:del w:id="2162" w:author="Stuart McLarnon (NESO)" w:date="2024-11-19T13:05:00Z">
                      <w:r>
                        <w:rPr>
                          <w:rFonts w:ascii="Arial" w:eastAsia="Arial" w:hAnsi="Arial"/>
                          <w:b/>
                          <w:color w:val="626361"/>
                          <w:spacing w:val="-20"/>
                          <w:sz w:val="20"/>
                          <w:lang w:val="en-US"/>
                        </w:rPr>
                        <w:delText>Error</w:delText>
                      </w:r>
                    </w:del>
                  </w:p>
                </w:txbxContent>
              </v:textbox>
              <w10:wrap type="square" anchorx="page" anchory="page"/>
            </v:shape>
          </w:pict>
        </w:r>
        <w:r>
          <w:rPr>
            <w:rFonts w:ascii="Times New Roman" w:eastAsia="PMingLiU" w:hAnsi="Times New Roman"/>
            <w:i w:val="0"/>
            <w:color w:val="auto"/>
            <w:sz w:val="22"/>
          </w:rPr>
          <w:pict w14:anchorId="2175327B">
            <v:shape id="_x0000_s2264" type="#_x0000_t202" style="position:absolute;left:0;text-align:left;margin-left:420.95pt;margin-top:628.1pt;width:63.15pt;height:10pt;z-index:-251402240;mso-wrap-distance-left:0;mso-wrap-distance-right:0;mso-position-horizontal-relative:page;mso-position-vertical-relative:page" filled="f" stroked="f">
              <v:textbox style="mso-next-textbox:#_x0000_s2264" inset="0,0,0,0">
                <w:txbxContent>
                  <w:p w14:paraId="5871BD33" w14:textId="77777777" w:rsidR="00E1101E" w:rsidRDefault="00000000">
                    <w:pPr>
                      <w:spacing w:line="226" w:lineRule="exact"/>
                      <w:textAlignment w:val="baseline"/>
                      <w:rPr>
                        <w:del w:id="2163" w:author="Stuart McLarnon (NESO)" w:date="2024-11-19T13:05:00Z"/>
                        <w:rFonts w:ascii="Arial" w:eastAsia="Arial" w:hAnsi="Arial"/>
                        <w:b/>
                        <w:color w:val="626361"/>
                        <w:spacing w:val="21"/>
                        <w:sz w:val="20"/>
                      </w:rPr>
                    </w:pPr>
                    <w:del w:id="2164" w:author="Stuart McLarnon (NESO)" w:date="2024-11-19T13:05:00Z">
                      <w:r>
                        <w:rPr>
                          <w:rFonts w:ascii="Arial" w:eastAsia="Arial" w:hAnsi="Arial"/>
                          <w:b/>
                          <w:color w:val="626361"/>
                          <w:spacing w:val="21"/>
                          <w:sz w:val="20"/>
                          <w:lang w:val="en-US"/>
                        </w:rPr>
                        <w:delText>Type Flag</w:delText>
                      </w:r>
                    </w:del>
                  </w:p>
                </w:txbxContent>
              </v:textbox>
              <w10:wrap type="square" anchorx="page" anchory="page"/>
            </v:shape>
          </w:pict>
        </w:r>
        <w:r>
          <w:rPr>
            <w:rFonts w:ascii="Times New Roman" w:eastAsia="PMingLiU" w:hAnsi="Times New Roman"/>
            <w:i w:val="0"/>
            <w:color w:val="auto"/>
            <w:sz w:val="22"/>
          </w:rPr>
          <w:pict w14:anchorId="281E5201">
            <v:shape id="_x0000_s2265" type="#_x0000_t202" style="position:absolute;left:0;text-align:left;margin-left:53.75pt;margin-top:612.7pt;width:356.65pt;height:141.4pt;z-index:-251401216;mso-wrap-distance-left:0;mso-wrap-distance-right:0;mso-position-horizontal-relative:page;mso-position-vertical-relative:page" filled="f" stroked="f">
              <v:textbox style="mso-next-textbox:#_x0000_s2265" inset="0,0,0,0">
                <w:txbxContent>
                  <w:tbl>
                    <w:tblPr>
                      <w:tblW w:w="0" w:type="auto"/>
                      <w:tblLayout w:type="fixed"/>
                      <w:tblCellMar>
                        <w:left w:w="0" w:type="dxa"/>
                        <w:right w:w="0" w:type="dxa"/>
                      </w:tblCellMar>
                      <w:tblLook w:val="04A0" w:firstRow="1" w:lastRow="0" w:firstColumn="1" w:lastColumn="0" w:noHBand="0" w:noVBand="1"/>
                    </w:tblPr>
                    <w:tblGrid>
                      <w:gridCol w:w="1243"/>
                      <w:gridCol w:w="1008"/>
                      <w:gridCol w:w="696"/>
                      <w:gridCol w:w="4186"/>
                    </w:tblGrid>
                    <w:tr w:rsidR="00E1101E" w14:paraId="334B2C1F" w14:textId="77777777">
                      <w:trPr>
                        <w:trHeight w:hRule="exact" w:val="591"/>
                        <w:del w:id="2165" w:author="Stuart McLarnon (NESO)" w:date="2024-11-19T13:05:00Z"/>
                      </w:trPr>
                      <w:tc>
                        <w:tcPr>
                          <w:tcW w:w="1243" w:type="dxa"/>
                          <w:tcBorders>
                            <w:top w:val="none" w:sz="0" w:space="0" w:color="000000"/>
                            <w:left w:val="none" w:sz="0" w:space="0" w:color="000000"/>
                            <w:bottom w:val="single" w:sz="4" w:space="0" w:color="000000"/>
                            <w:right w:val="none" w:sz="0" w:space="0" w:color="000000"/>
                          </w:tcBorders>
                        </w:tcPr>
                        <w:p w14:paraId="691432F3" w14:textId="77777777" w:rsidR="00E1101E" w:rsidRDefault="00000000">
                          <w:pPr>
                            <w:spacing w:before="48" w:after="312" w:line="230" w:lineRule="exact"/>
                            <w:ind w:left="63"/>
                            <w:textAlignment w:val="baseline"/>
                            <w:rPr>
                              <w:del w:id="2166" w:author="Stuart McLarnon (NESO)" w:date="2024-11-19T13:05:00Z"/>
                              <w:rFonts w:ascii="Arial" w:eastAsia="Arial" w:hAnsi="Arial"/>
                              <w:b/>
                              <w:color w:val="626361"/>
                              <w:sz w:val="20"/>
                            </w:rPr>
                          </w:pPr>
                          <w:del w:id="2167" w:author="Stuart McLarnon (NESO)" w:date="2024-11-19T13:05:00Z">
                            <w:r>
                              <w:rPr>
                                <w:rFonts w:ascii="Arial" w:eastAsia="Arial" w:hAnsi="Arial"/>
                                <w:b/>
                                <w:color w:val="626361"/>
                                <w:sz w:val="20"/>
                                <w:lang w:val="en-US"/>
                              </w:rPr>
                              <w:delText>Field Name</w:delText>
                            </w:r>
                          </w:del>
                        </w:p>
                      </w:tc>
                      <w:tc>
                        <w:tcPr>
                          <w:tcW w:w="1008" w:type="dxa"/>
                          <w:tcBorders>
                            <w:top w:val="none" w:sz="0" w:space="0" w:color="000000"/>
                            <w:left w:val="none" w:sz="0" w:space="0" w:color="000000"/>
                            <w:bottom w:val="single" w:sz="4" w:space="0" w:color="000000"/>
                            <w:right w:val="none" w:sz="0" w:space="0" w:color="000000"/>
                          </w:tcBorders>
                        </w:tcPr>
                        <w:p w14:paraId="46F371CA" w14:textId="77777777" w:rsidR="00E1101E" w:rsidRDefault="00000000">
                          <w:pPr>
                            <w:spacing w:before="48" w:after="82" w:line="230" w:lineRule="exact"/>
                            <w:jc w:val="center"/>
                            <w:textAlignment w:val="baseline"/>
                            <w:rPr>
                              <w:del w:id="2168" w:author="Stuart McLarnon (NESO)" w:date="2024-11-19T13:05:00Z"/>
                              <w:rFonts w:ascii="Arial" w:eastAsia="Arial" w:hAnsi="Arial"/>
                              <w:b/>
                              <w:color w:val="626361"/>
                              <w:sz w:val="20"/>
                            </w:rPr>
                          </w:pPr>
                          <w:del w:id="2169" w:author="Stuart McLarnon (NESO)" w:date="2024-11-19T13:05:00Z">
                            <w:r>
                              <w:rPr>
                                <w:rFonts w:ascii="Arial" w:eastAsia="Arial" w:hAnsi="Arial"/>
                                <w:b/>
                                <w:color w:val="626361"/>
                                <w:sz w:val="20"/>
                                <w:lang w:val="en-US"/>
                              </w:rPr>
                              <w:delText xml:space="preserve">Start </w:delText>
                            </w:r>
                            <w:r>
                              <w:rPr>
                                <w:rFonts w:ascii="Arial" w:eastAsia="Arial" w:hAnsi="Arial"/>
                                <w:b/>
                                <w:color w:val="626361"/>
                                <w:sz w:val="20"/>
                                <w:lang w:val="en-US"/>
                              </w:rPr>
                              <w:br/>
                              <w:delText>Position</w:delText>
                            </w:r>
                          </w:del>
                        </w:p>
                      </w:tc>
                      <w:tc>
                        <w:tcPr>
                          <w:tcW w:w="696" w:type="dxa"/>
                          <w:tcBorders>
                            <w:top w:val="none" w:sz="0" w:space="0" w:color="000000"/>
                            <w:left w:val="none" w:sz="0" w:space="0" w:color="000000"/>
                            <w:bottom w:val="single" w:sz="4" w:space="0" w:color="000000"/>
                            <w:right w:val="none" w:sz="0" w:space="0" w:color="000000"/>
                          </w:tcBorders>
                        </w:tcPr>
                        <w:p w14:paraId="0461203D" w14:textId="77777777" w:rsidR="00E1101E" w:rsidRDefault="00000000">
                          <w:pPr>
                            <w:spacing w:before="48" w:after="82" w:line="230" w:lineRule="exact"/>
                            <w:jc w:val="center"/>
                            <w:textAlignment w:val="baseline"/>
                            <w:rPr>
                              <w:del w:id="2170" w:author="Stuart McLarnon (NESO)" w:date="2024-11-19T13:05:00Z"/>
                              <w:rFonts w:ascii="Arial" w:eastAsia="Arial" w:hAnsi="Arial"/>
                              <w:b/>
                              <w:color w:val="626361"/>
                              <w:sz w:val="20"/>
                            </w:rPr>
                          </w:pPr>
                          <w:del w:id="2171" w:author="Stuart McLarnon (NESO)" w:date="2024-11-19T13:05:00Z">
                            <w:r>
                              <w:rPr>
                                <w:rFonts w:ascii="Arial" w:eastAsia="Arial" w:hAnsi="Arial"/>
                                <w:b/>
                                <w:color w:val="626361"/>
                                <w:sz w:val="20"/>
                                <w:lang w:val="en-US"/>
                              </w:rPr>
                              <w:delText xml:space="preserve">Field </w:delText>
                            </w:r>
                            <w:r>
                              <w:rPr>
                                <w:rFonts w:ascii="Arial" w:eastAsia="Arial" w:hAnsi="Arial"/>
                                <w:b/>
                                <w:color w:val="626361"/>
                                <w:sz w:val="20"/>
                                <w:lang w:val="en-US"/>
                              </w:rPr>
                              <w:br/>
                              <w:delText>Size</w:delText>
                            </w:r>
                          </w:del>
                        </w:p>
                      </w:tc>
                      <w:tc>
                        <w:tcPr>
                          <w:tcW w:w="4186" w:type="dxa"/>
                          <w:tcBorders>
                            <w:top w:val="none" w:sz="0" w:space="0" w:color="000000"/>
                            <w:left w:val="none" w:sz="0" w:space="0" w:color="000000"/>
                            <w:bottom w:val="single" w:sz="4" w:space="0" w:color="000000"/>
                            <w:right w:val="none" w:sz="0" w:space="0" w:color="000000"/>
                          </w:tcBorders>
                        </w:tcPr>
                        <w:p w14:paraId="1D1E6D13" w14:textId="77777777" w:rsidR="00E1101E" w:rsidRDefault="00000000">
                          <w:pPr>
                            <w:spacing w:before="48" w:after="312" w:line="230" w:lineRule="exact"/>
                            <w:ind w:left="106"/>
                            <w:textAlignment w:val="baseline"/>
                            <w:rPr>
                              <w:del w:id="2172" w:author="Stuart McLarnon (NESO)" w:date="2024-11-19T13:05:00Z"/>
                              <w:rFonts w:ascii="Arial" w:eastAsia="Arial" w:hAnsi="Arial"/>
                              <w:b/>
                              <w:color w:val="626361"/>
                              <w:sz w:val="20"/>
                            </w:rPr>
                          </w:pPr>
                          <w:del w:id="2173" w:author="Stuart McLarnon (NESO)" w:date="2024-11-19T13:05:00Z">
                            <w:r>
                              <w:rPr>
                                <w:rFonts w:ascii="Arial" w:eastAsia="Arial" w:hAnsi="Arial"/>
                                <w:b/>
                                <w:color w:val="626361"/>
                                <w:sz w:val="20"/>
                                <w:lang w:val="en-US"/>
                              </w:rPr>
                              <w:delText>Description</w:delText>
                            </w:r>
                          </w:del>
                        </w:p>
                      </w:tc>
                    </w:tr>
                    <w:tr w:rsidR="00E1101E" w14:paraId="06425164" w14:textId="77777777">
                      <w:trPr>
                        <w:trHeight w:hRule="exact" w:val="417"/>
                        <w:del w:id="2174" w:author="Stuart McLarnon (NESO)" w:date="2024-11-19T13:05:00Z"/>
                      </w:trPr>
                      <w:tc>
                        <w:tcPr>
                          <w:tcW w:w="1243" w:type="dxa"/>
                          <w:tcBorders>
                            <w:top w:val="single" w:sz="4" w:space="0" w:color="000000"/>
                            <w:left w:val="none" w:sz="0" w:space="0" w:color="000000"/>
                            <w:bottom w:val="single" w:sz="4" w:space="0" w:color="000000"/>
                            <w:right w:val="none" w:sz="0" w:space="0" w:color="000000"/>
                          </w:tcBorders>
                          <w:vAlign w:val="center"/>
                        </w:tcPr>
                        <w:p w14:paraId="65E88045" w14:textId="77777777" w:rsidR="00E1101E" w:rsidRDefault="00000000">
                          <w:pPr>
                            <w:spacing w:before="98" w:after="76" w:line="229" w:lineRule="exact"/>
                            <w:ind w:left="63"/>
                            <w:textAlignment w:val="baseline"/>
                            <w:rPr>
                              <w:del w:id="2175" w:author="Stuart McLarnon (NESO)" w:date="2024-11-19T13:05:00Z"/>
                              <w:rFonts w:ascii="Arial" w:eastAsia="Arial" w:hAnsi="Arial"/>
                              <w:color w:val="626361"/>
                              <w:sz w:val="20"/>
                            </w:rPr>
                          </w:pPr>
                          <w:del w:id="2176" w:author="Stuart McLarnon (NESO)" w:date="2024-11-19T13:05:00Z">
                            <w:r>
                              <w:rPr>
                                <w:rFonts w:ascii="Arial" w:eastAsia="Arial" w:hAnsi="Arial"/>
                                <w:color w:val="626361"/>
                                <w:sz w:val="20"/>
                                <w:lang w:val="en-US"/>
                              </w:rPr>
                              <w:delText>Name</w:delText>
                            </w:r>
                          </w:del>
                        </w:p>
                      </w:tc>
                      <w:tc>
                        <w:tcPr>
                          <w:tcW w:w="1008" w:type="dxa"/>
                          <w:tcBorders>
                            <w:top w:val="single" w:sz="4" w:space="0" w:color="000000"/>
                            <w:left w:val="none" w:sz="0" w:space="0" w:color="000000"/>
                            <w:bottom w:val="single" w:sz="4" w:space="0" w:color="000000"/>
                            <w:right w:val="none" w:sz="0" w:space="0" w:color="000000"/>
                          </w:tcBorders>
                          <w:vAlign w:val="center"/>
                        </w:tcPr>
                        <w:p w14:paraId="238DBD32" w14:textId="77777777" w:rsidR="00E1101E" w:rsidRDefault="00000000">
                          <w:pPr>
                            <w:spacing w:before="98" w:after="76" w:line="229" w:lineRule="exact"/>
                            <w:jc w:val="center"/>
                            <w:textAlignment w:val="baseline"/>
                            <w:rPr>
                              <w:del w:id="2177" w:author="Stuart McLarnon (NESO)" w:date="2024-11-19T13:05:00Z"/>
                              <w:rFonts w:ascii="Arial" w:eastAsia="Arial" w:hAnsi="Arial"/>
                              <w:color w:val="626361"/>
                              <w:sz w:val="20"/>
                            </w:rPr>
                          </w:pPr>
                          <w:del w:id="2178" w:author="Stuart McLarnon (NESO)" w:date="2024-11-19T13:05:00Z">
                            <w:r>
                              <w:rPr>
                                <w:rFonts w:ascii="Arial" w:eastAsia="Arial" w:hAnsi="Arial"/>
                                <w:color w:val="626361"/>
                                <w:sz w:val="20"/>
                                <w:lang w:val="en-US"/>
                              </w:rPr>
                              <w:delText>1</w:delText>
                            </w:r>
                          </w:del>
                        </w:p>
                      </w:tc>
                      <w:tc>
                        <w:tcPr>
                          <w:tcW w:w="696" w:type="dxa"/>
                          <w:tcBorders>
                            <w:top w:val="single" w:sz="4" w:space="0" w:color="000000"/>
                            <w:left w:val="none" w:sz="0" w:space="0" w:color="000000"/>
                            <w:bottom w:val="single" w:sz="4" w:space="0" w:color="000000"/>
                            <w:right w:val="none" w:sz="0" w:space="0" w:color="000000"/>
                          </w:tcBorders>
                          <w:vAlign w:val="center"/>
                        </w:tcPr>
                        <w:p w14:paraId="0F9FF0BF" w14:textId="77777777" w:rsidR="00E1101E" w:rsidRDefault="00000000">
                          <w:pPr>
                            <w:spacing w:before="98" w:after="76" w:line="229" w:lineRule="exact"/>
                            <w:jc w:val="center"/>
                            <w:textAlignment w:val="baseline"/>
                            <w:rPr>
                              <w:del w:id="2179" w:author="Stuart McLarnon (NESO)" w:date="2024-11-19T13:05:00Z"/>
                              <w:rFonts w:ascii="Arial" w:eastAsia="Arial" w:hAnsi="Arial"/>
                              <w:color w:val="626361"/>
                              <w:sz w:val="20"/>
                            </w:rPr>
                          </w:pPr>
                          <w:del w:id="2180" w:author="Stuart McLarnon (NESO)" w:date="2024-11-19T13:05:00Z">
                            <w:r>
                              <w:rPr>
                                <w:rFonts w:ascii="Arial" w:eastAsia="Arial" w:hAnsi="Arial"/>
                                <w:color w:val="626361"/>
                                <w:sz w:val="20"/>
                                <w:lang w:val="en-US"/>
                              </w:rPr>
                              <w:delText>9</w:delText>
                            </w:r>
                          </w:del>
                        </w:p>
                      </w:tc>
                      <w:tc>
                        <w:tcPr>
                          <w:tcW w:w="4186" w:type="dxa"/>
                          <w:tcBorders>
                            <w:top w:val="single" w:sz="4" w:space="0" w:color="000000"/>
                            <w:left w:val="none" w:sz="0" w:space="0" w:color="000000"/>
                            <w:bottom w:val="single" w:sz="4" w:space="0" w:color="000000"/>
                            <w:right w:val="none" w:sz="0" w:space="0" w:color="000000"/>
                          </w:tcBorders>
                          <w:vAlign w:val="center"/>
                        </w:tcPr>
                        <w:p w14:paraId="05E3911A" w14:textId="77777777" w:rsidR="00E1101E" w:rsidRDefault="00000000">
                          <w:pPr>
                            <w:spacing w:before="98" w:after="76" w:line="229" w:lineRule="exact"/>
                            <w:ind w:left="106"/>
                            <w:textAlignment w:val="baseline"/>
                            <w:rPr>
                              <w:del w:id="2181" w:author="Stuart McLarnon (NESO)" w:date="2024-11-19T13:05:00Z"/>
                              <w:rFonts w:ascii="Arial" w:eastAsia="Arial" w:hAnsi="Arial"/>
                              <w:color w:val="626361"/>
                              <w:sz w:val="20"/>
                            </w:rPr>
                          </w:pPr>
                          <w:del w:id="2182" w:author="Stuart McLarnon (NESO)" w:date="2024-11-19T13:05:00Z">
                            <w:r>
                              <w:rPr>
                                <w:rFonts w:ascii="Arial" w:eastAsia="Arial" w:hAnsi="Arial"/>
                                <w:color w:val="626361"/>
                                <w:sz w:val="20"/>
                                <w:lang w:val="en-US"/>
                              </w:rPr>
                              <w:delText>Pumped Storage Unit Name</w:delText>
                            </w:r>
                          </w:del>
                        </w:p>
                      </w:tc>
                    </w:tr>
                    <w:tr w:rsidR="00E1101E" w14:paraId="0B95FD2E" w14:textId="77777777">
                      <w:trPr>
                        <w:trHeight w:hRule="exact" w:val="413"/>
                        <w:del w:id="2183" w:author="Stuart McLarnon (NESO)" w:date="2024-11-19T13:05:00Z"/>
                      </w:trPr>
                      <w:tc>
                        <w:tcPr>
                          <w:tcW w:w="1243" w:type="dxa"/>
                          <w:tcBorders>
                            <w:top w:val="single" w:sz="4" w:space="0" w:color="000000"/>
                            <w:left w:val="none" w:sz="0" w:space="0" w:color="000000"/>
                            <w:bottom w:val="single" w:sz="4" w:space="0" w:color="000000"/>
                            <w:right w:val="none" w:sz="0" w:space="0" w:color="000000"/>
                          </w:tcBorders>
                          <w:vAlign w:val="center"/>
                        </w:tcPr>
                        <w:p w14:paraId="39390C9F" w14:textId="77777777" w:rsidR="00E1101E" w:rsidRDefault="00000000">
                          <w:pPr>
                            <w:spacing w:before="99" w:after="75" w:line="229" w:lineRule="exact"/>
                            <w:ind w:left="63"/>
                            <w:textAlignment w:val="baseline"/>
                            <w:rPr>
                              <w:del w:id="2184" w:author="Stuart McLarnon (NESO)" w:date="2024-11-19T13:05:00Z"/>
                              <w:rFonts w:ascii="Arial" w:eastAsia="Arial" w:hAnsi="Arial"/>
                              <w:color w:val="626361"/>
                              <w:sz w:val="20"/>
                            </w:rPr>
                          </w:pPr>
                          <w:del w:id="2185" w:author="Stuart McLarnon (NESO)" w:date="2024-11-19T13:05:00Z">
                            <w:r>
                              <w:rPr>
                                <w:rFonts w:ascii="Arial" w:eastAsia="Arial" w:hAnsi="Arial"/>
                                <w:color w:val="626361"/>
                                <w:sz w:val="20"/>
                                <w:lang w:val="en-US"/>
                              </w:rPr>
                              <w:delText>Ref Number</w:delText>
                            </w:r>
                          </w:del>
                        </w:p>
                      </w:tc>
                      <w:tc>
                        <w:tcPr>
                          <w:tcW w:w="1008" w:type="dxa"/>
                          <w:tcBorders>
                            <w:top w:val="single" w:sz="4" w:space="0" w:color="000000"/>
                            <w:left w:val="none" w:sz="0" w:space="0" w:color="000000"/>
                            <w:bottom w:val="single" w:sz="4" w:space="0" w:color="000000"/>
                            <w:right w:val="none" w:sz="0" w:space="0" w:color="000000"/>
                          </w:tcBorders>
                          <w:vAlign w:val="center"/>
                        </w:tcPr>
                        <w:p w14:paraId="5CA5F871" w14:textId="77777777" w:rsidR="00E1101E" w:rsidRDefault="00000000">
                          <w:pPr>
                            <w:spacing w:before="99" w:after="75" w:line="229" w:lineRule="exact"/>
                            <w:jc w:val="center"/>
                            <w:textAlignment w:val="baseline"/>
                            <w:rPr>
                              <w:del w:id="2186" w:author="Stuart McLarnon (NESO)" w:date="2024-11-19T13:05:00Z"/>
                              <w:rFonts w:ascii="Arial" w:eastAsia="Arial" w:hAnsi="Arial"/>
                              <w:color w:val="626361"/>
                              <w:sz w:val="20"/>
                            </w:rPr>
                          </w:pPr>
                          <w:del w:id="2187" w:author="Stuart McLarnon (NESO)" w:date="2024-11-19T13:05:00Z">
                            <w:r>
                              <w:rPr>
                                <w:rFonts w:ascii="Arial" w:eastAsia="Arial" w:hAnsi="Arial"/>
                                <w:color w:val="626361"/>
                                <w:sz w:val="20"/>
                                <w:lang w:val="en-US"/>
                              </w:rPr>
                              <w:delText>11</w:delText>
                            </w:r>
                          </w:del>
                        </w:p>
                      </w:tc>
                      <w:tc>
                        <w:tcPr>
                          <w:tcW w:w="696" w:type="dxa"/>
                          <w:tcBorders>
                            <w:top w:val="single" w:sz="4" w:space="0" w:color="000000"/>
                            <w:left w:val="none" w:sz="0" w:space="0" w:color="000000"/>
                            <w:bottom w:val="single" w:sz="4" w:space="0" w:color="000000"/>
                            <w:right w:val="none" w:sz="0" w:space="0" w:color="000000"/>
                          </w:tcBorders>
                          <w:vAlign w:val="center"/>
                        </w:tcPr>
                        <w:p w14:paraId="6638E83B" w14:textId="77777777" w:rsidR="00E1101E" w:rsidRDefault="00000000">
                          <w:pPr>
                            <w:spacing w:before="99" w:after="75" w:line="229" w:lineRule="exact"/>
                            <w:jc w:val="center"/>
                            <w:textAlignment w:val="baseline"/>
                            <w:rPr>
                              <w:del w:id="2188" w:author="Stuart McLarnon (NESO)" w:date="2024-11-19T13:05:00Z"/>
                              <w:rFonts w:ascii="Arial" w:eastAsia="Arial" w:hAnsi="Arial"/>
                              <w:color w:val="626361"/>
                              <w:sz w:val="20"/>
                            </w:rPr>
                          </w:pPr>
                          <w:del w:id="2189" w:author="Stuart McLarnon (NESO)" w:date="2024-11-19T13:05:00Z">
                            <w:r>
                              <w:rPr>
                                <w:rFonts w:ascii="Arial" w:eastAsia="Arial" w:hAnsi="Arial"/>
                                <w:color w:val="626361"/>
                                <w:sz w:val="20"/>
                                <w:lang w:val="en-US"/>
                              </w:rPr>
                              <w:delText>10</w:delText>
                            </w:r>
                          </w:del>
                        </w:p>
                      </w:tc>
                      <w:tc>
                        <w:tcPr>
                          <w:tcW w:w="4186" w:type="dxa"/>
                          <w:tcBorders>
                            <w:top w:val="single" w:sz="4" w:space="0" w:color="000000"/>
                            <w:left w:val="none" w:sz="0" w:space="0" w:color="000000"/>
                            <w:bottom w:val="single" w:sz="4" w:space="0" w:color="000000"/>
                            <w:right w:val="none" w:sz="0" w:space="0" w:color="000000"/>
                          </w:tcBorders>
                          <w:vAlign w:val="center"/>
                        </w:tcPr>
                        <w:p w14:paraId="30320FD4" w14:textId="77777777" w:rsidR="00E1101E" w:rsidRDefault="00000000">
                          <w:pPr>
                            <w:spacing w:before="99" w:after="75" w:line="229" w:lineRule="exact"/>
                            <w:ind w:left="106"/>
                            <w:textAlignment w:val="baseline"/>
                            <w:rPr>
                              <w:del w:id="2190" w:author="Stuart McLarnon (NESO)" w:date="2024-11-19T13:05:00Z"/>
                              <w:rFonts w:ascii="Arial" w:eastAsia="Arial" w:hAnsi="Arial"/>
                              <w:color w:val="626361"/>
                              <w:sz w:val="20"/>
                            </w:rPr>
                          </w:pPr>
                          <w:del w:id="2191" w:author="Stuart McLarnon (NESO)" w:date="2024-11-19T13:05:00Z">
                            <w:r>
                              <w:rPr>
                                <w:rFonts w:ascii="Arial" w:eastAsia="Arial" w:hAnsi="Arial"/>
                                <w:color w:val="626361"/>
                                <w:sz w:val="20"/>
                                <w:lang w:val="en-US"/>
                              </w:rPr>
                              <w:delText>Instruction Reference Number</w:delText>
                            </w:r>
                          </w:del>
                        </w:p>
                      </w:tc>
                    </w:tr>
                    <w:tr w:rsidR="00E1101E" w14:paraId="7C012E92" w14:textId="77777777">
                      <w:trPr>
                        <w:trHeight w:hRule="exact" w:val="418"/>
                        <w:del w:id="2192" w:author="Stuart McLarnon (NESO)" w:date="2024-11-19T13:05:00Z"/>
                      </w:trPr>
                      <w:tc>
                        <w:tcPr>
                          <w:tcW w:w="1243" w:type="dxa"/>
                          <w:tcBorders>
                            <w:top w:val="single" w:sz="4" w:space="0" w:color="000000"/>
                            <w:left w:val="none" w:sz="0" w:space="0" w:color="000000"/>
                            <w:bottom w:val="single" w:sz="4" w:space="0" w:color="000000"/>
                            <w:right w:val="none" w:sz="0" w:space="0" w:color="000000"/>
                          </w:tcBorders>
                          <w:vAlign w:val="center"/>
                        </w:tcPr>
                        <w:p w14:paraId="141E73ED" w14:textId="77777777" w:rsidR="00E1101E" w:rsidRDefault="00000000">
                          <w:pPr>
                            <w:spacing w:before="103" w:after="76" w:line="229" w:lineRule="exact"/>
                            <w:ind w:left="63"/>
                            <w:textAlignment w:val="baseline"/>
                            <w:rPr>
                              <w:del w:id="2193" w:author="Stuart McLarnon (NESO)" w:date="2024-11-19T13:05:00Z"/>
                              <w:rFonts w:ascii="Arial" w:eastAsia="Arial" w:hAnsi="Arial"/>
                              <w:color w:val="626361"/>
                              <w:sz w:val="20"/>
                            </w:rPr>
                          </w:pPr>
                          <w:del w:id="2194" w:author="Stuart McLarnon (NESO)" w:date="2024-11-19T13:05:00Z">
                            <w:r>
                              <w:rPr>
                                <w:rFonts w:ascii="Arial" w:eastAsia="Arial" w:hAnsi="Arial"/>
                                <w:color w:val="626361"/>
                                <w:sz w:val="20"/>
                                <w:lang w:val="en-US"/>
                              </w:rPr>
                              <w:delText>Log Time</w:delText>
                            </w:r>
                          </w:del>
                        </w:p>
                      </w:tc>
                      <w:tc>
                        <w:tcPr>
                          <w:tcW w:w="1008" w:type="dxa"/>
                          <w:tcBorders>
                            <w:top w:val="single" w:sz="4" w:space="0" w:color="000000"/>
                            <w:left w:val="none" w:sz="0" w:space="0" w:color="000000"/>
                            <w:bottom w:val="single" w:sz="4" w:space="0" w:color="000000"/>
                            <w:right w:val="none" w:sz="0" w:space="0" w:color="000000"/>
                          </w:tcBorders>
                          <w:vAlign w:val="center"/>
                        </w:tcPr>
                        <w:p w14:paraId="6F5216FF" w14:textId="77777777" w:rsidR="00E1101E" w:rsidRDefault="00000000">
                          <w:pPr>
                            <w:spacing w:before="103" w:after="76" w:line="229" w:lineRule="exact"/>
                            <w:jc w:val="center"/>
                            <w:textAlignment w:val="baseline"/>
                            <w:rPr>
                              <w:del w:id="2195" w:author="Stuart McLarnon (NESO)" w:date="2024-11-19T13:05:00Z"/>
                              <w:rFonts w:ascii="Arial" w:eastAsia="Arial" w:hAnsi="Arial"/>
                              <w:color w:val="626361"/>
                              <w:sz w:val="20"/>
                            </w:rPr>
                          </w:pPr>
                          <w:del w:id="2196" w:author="Stuart McLarnon (NESO)" w:date="2024-11-19T13:05:00Z">
                            <w:r>
                              <w:rPr>
                                <w:rFonts w:ascii="Arial" w:eastAsia="Arial" w:hAnsi="Arial"/>
                                <w:color w:val="626361"/>
                                <w:sz w:val="20"/>
                                <w:lang w:val="en-US"/>
                              </w:rPr>
                              <w:delText>22</w:delText>
                            </w:r>
                          </w:del>
                        </w:p>
                      </w:tc>
                      <w:tc>
                        <w:tcPr>
                          <w:tcW w:w="696" w:type="dxa"/>
                          <w:tcBorders>
                            <w:top w:val="single" w:sz="4" w:space="0" w:color="000000"/>
                            <w:left w:val="none" w:sz="0" w:space="0" w:color="000000"/>
                            <w:bottom w:val="single" w:sz="4" w:space="0" w:color="000000"/>
                            <w:right w:val="none" w:sz="0" w:space="0" w:color="000000"/>
                          </w:tcBorders>
                          <w:vAlign w:val="center"/>
                        </w:tcPr>
                        <w:p w14:paraId="3B4934EA" w14:textId="77777777" w:rsidR="00E1101E" w:rsidRDefault="00000000">
                          <w:pPr>
                            <w:spacing w:before="103" w:after="76" w:line="229" w:lineRule="exact"/>
                            <w:jc w:val="center"/>
                            <w:textAlignment w:val="baseline"/>
                            <w:rPr>
                              <w:del w:id="2197" w:author="Stuart McLarnon (NESO)" w:date="2024-11-19T13:05:00Z"/>
                              <w:rFonts w:ascii="Arial" w:eastAsia="Arial" w:hAnsi="Arial"/>
                              <w:color w:val="626361"/>
                              <w:sz w:val="20"/>
                            </w:rPr>
                          </w:pPr>
                          <w:del w:id="2198" w:author="Stuart McLarnon (NESO)" w:date="2024-11-19T13:05:00Z">
                            <w:r>
                              <w:rPr>
                                <w:rFonts w:ascii="Arial" w:eastAsia="Arial" w:hAnsi="Arial"/>
                                <w:color w:val="626361"/>
                                <w:sz w:val="20"/>
                                <w:lang w:val="en-US"/>
                              </w:rPr>
                              <w:delText>17</w:delText>
                            </w:r>
                          </w:del>
                        </w:p>
                      </w:tc>
                      <w:tc>
                        <w:tcPr>
                          <w:tcW w:w="4186" w:type="dxa"/>
                          <w:tcBorders>
                            <w:top w:val="single" w:sz="4" w:space="0" w:color="000000"/>
                            <w:left w:val="none" w:sz="0" w:space="0" w:color="000000"/>
                            <w:bottom w:val="single" w:sz="4" w:space="0" w:color="000000"/>
                            <w:right w:val="none" w:sz="0" w:space="0" w:color="000000"/>
                          </w:tcBorders>
                          <w:vAlign w:val="center"/>
                        </w:tcPr>
                        <w:p w14:paraId="027FCDA7" w14:textId="77777777" w:rsidR="00E1101E" w:rsidRDefault="00000000">
                          <w:pPr>
                            <w:spacing w:before="103" w:after="76" w:line="229" w:lineRule="exact"/>
                            <w:ind w:left="106"/>
                            <w:textAlignment w:val="baseline"/>
                            <w:rPr>
                              <w:del w:id="2199" w:author="Stuart McLarnon (NESO)" w:date="2024-11-19T13:05:00Z"/>
                              <w:rFonts w:ascii="Arial" w:eastAsia="Arial" w:hAnsi="Arial"/>
                              <w:color w:val="626361"/>
                              <w:sz w:val="20"/>
                            </w:rPr>
                          </w:pPr>
                          <w:del w:id="2200" w:author="Stuart McLarnon (NESO)" w:date="2024-11-19T13:05:00Z">
                            <w:r>
                              <w:rPr>
                                <w:rFonts w:ascii="Arial" w:eastAsia="Arial" w:hAnsi="Arial"/>
                                <w:color w:val="626361"/>
                                <w:sz w:val="20"/>
                                <w:lang w:val="en-US"/>
                              </w:rPr>
                              <w:delText>Time message logged by originating process</w:delText>
                            </w:r>
                          </w:del>
                        </w:p>
                      </w:tc>
                    </w:tr>
                    <w:tr w:rsidR="00E1101E" w14:paraId="6853B736" w14:textId="77777777">
                      <w:trPr>
                        <w:trHeight w:hRule="exact" w:val="648"/>
                        <w:del w:id="2201" w:author="Stuart McLarnon (NESO)" w:date="2024-11-19T13:05:00Z"/>
                      </w:trPr>
                      <w:tc>
                        <w:tcPr>
                          <w:tcW w:w="1243" w:type="dxa"/>
                          <w:tcBorders>
                            <w:top w:val="single" w:sz="4" w:space="0" w:color="000000"/>
                            <w:left w:val="none" w:sz="0" w:space="0" w:color="000000"/>
                            <w:bottom w:val="single" w:sz="4" w:space="0" w:color="000000"/>
                            <w:right w:val="none" w:sz="0" w:space="0" w:color="000000"/>
                          </w:tcBorders>
                        </w:tcPr>
                        <w:p w14:paraId="54648C01" w14:textId="77777777" w:rsidR="00E1101E" w:rsidRDefault="00000000">
                          <w:pPr>
                            <w:spacing w:before="96" w:after="80" w:line="231" w:lineRule="exact"/>
                            <w:ind w:left="72" w:right="504"/>
                            <w:textAlignment w:val="baseline"/>
                            <w:rPr>
                              <w:del w:id="2202" w:author="Stuart McLarnon (NESO)" w:date="2024-11-19T13:05:00Z"/>
                              <w:rFonts w:ascii="Arial" w:eastAsia="Arial" w:hAnsi="Arial"/>
                              <w:color w:val="626361"/>
                              <w:spacing w:val="-5"/>
                              <w:sz w:val="20"/>
                            </w:rPr>
                          </w:pPr>
                          <w:del w:id="2203" w:author="Stuart McLarnon (NESO)" w:date="2024-11-19T13:05:00Z">
                            <w:r>
                              <w:rPr>
                                <w:rFonts w:ascii="Arial" w:eastAsia="Arial" w:hAnsi="Arial"/>
                                <w:color w:val="626361"/>
                                <w:spacing w:val="-5"/>
                                <w:sz w:val="20"/>
                                <w:lang w:val="en-US"/>
                              </w:rPr>
                              <w:delText>Reason Code</w:delText>
                            </w:r>
                          </w:del>
                        </w:p>
                      </w:tc>
                      <w:tc>
                        <w:tcPr>
                          <w:tcW w:w="1008" w:type="dxa"/>
                          <w:tcBorders>
                            <w:top w:val="single" w:sz="4" w:space="0" w:color="000000"/>
                            <w:left w:val="none" w:sz="0" w:space="0" w:color="000000"/>
                            <w:bottom w:val="single" w:sz="4" w:space="0" w:color="000000"/>
                            <w:right w:val="none" w:sz="0" w:space="0" w:color="000000"/>
                          </w:tcBorders>
                        </w:tcPr>
                        <w:p w14:paraId="305BE199" w14:textId="77777777" w:rsidR="00E1101E" w:rsidRDefault="00000000">
                          <w:pPr>
                            <w:spacing w:before="98" w:after="311" w:line="229" w:lineRule="exact"/>
                            <w:jc w:val="center"/>
                            <w:textAlignment w:val="baseline"/>
                            <w:rPr>
                              <w:del w:id="2204" w:author="Stuart McLarnon (NESO)" w:date="2024-11-19T13:05:00Z"/>
                              <w:rFonts w:ascii="Arial" w:eastAsia="Arial" w:hAnsi="Arial"/>
                              <w:color w:val="626361"/>
                              <w:sz w:val="20"/>
                            </w:rPr>
                          </w:pPr>
                          <w:del w:id="2205" w:author="Stuart McLarnon (NESO)" w:date="2024-11-19T13:05:00Z">
                            <w:r>
                              <w:rPr>
                                <w:rFonts w:ascii="Arial" w:eastAsia="Arial" w:hAnsi="Arial"/>
                                <w:color w:val="626361"/>
                                <w:sz w:val="20"/>
                                <w:lang w:val="en-US"/>
                              </w:rPr>
                              <w:delText>40</w:delText>
                            </w:r>
                          </w:del>
                        </w:p>
                      </w:tc>
                      <w:tc>
                        <w:tcPr>
                          <w:tcW w:w="696" w:type="dxa"/>
                          <w:tcBorders>
                            <w:top w:val="single" w:sz="4" w:space="0" w:color="000000"/>
                            <w:left w:val="none" w:sz="0" w:space="0" w:color="000000"/>
                            <w:bottom w:val="single" w:sz="4" w:space="0" w:color="000000"/>
                            <w:right w:val="none" w:sz="0" w:space="0" w:color="000000"/>
                          </w:tcBorders>
                        </w:tcPr>
                        <w:p w14:paraId="4FEA7F40" w14:textId="77777777" w:rsidR="00E1101E" w:rsidRDefault="00000000">
                          <w:pPr>
                            <w:spacing w:before="98" w:after="311" w:line="229" w:lineRule="exact"/>
                            <w:jc w:val="center"/>
                            <w:textAlignment w:val="baseline"/>
                            <w:rPr>
                              <w:del w:id="2206" w:author="Stuart McLarnon (NESO)" w:date="2024-11-19T13:05:00Z"/>
                              <w:rFonts w:ascii="Arial" w:eastAsia="Arial" w:hAnsi="Arial"/>
                              <w:color w:val="626361"/>
                              <w:sz w:val="20"/>
                            </w:rPr>
                          </w:pPr>
                          <w:del w:id="2207" w:author="Stuart McLarnon (NESO)" w:date="2024-11-19T13:05:00Z">
                            <w:r>
                              <w:rPr>
                                <w:rFonts w:ascii="Arial" w:eastAsia="Arial" w:hAnsi="Arial"/>
                                <w:color w:val="626361"/>
                                <w:sz w:val="20"/>
                                <w:lang w:val="en-US"/>
                              </w:rPr>
                              <w:delText>4</w:delText>
                            </w:r>
                          </w:del>
                        </w:p>
                      </w:tc>
                      <w:tc>
                        <w:tcPr>
                          <w:tcW w:w="4186" w:type="dxa"/>
                          <w:tcBorders>
                            <w:top w:val="single" w:sz="4" w:space="0" w:color="000000"/>
                            <w:left w:val="none" w:sz="0" w:space="0" w:color="000000"/>
                            <w:bottom w:val="single" w:sz="4" w:space="0" w:color="000000"/>
                            <w:right w:val="none" w:sz="0" w:space="0" w:color="000000"/>
                          </w:tcBorders>
                        </w:tcPr>
                        <w:p w14:paraId="72209DD4" w14:textId="77777777" w:rsidR="00E1101E" w:rsidRDefault="00000000">
                          <w:pPr>
                            <w:spacing w:before="96" w:after="80" w:line="231" w:lineRule="exact"/>
                            <w:ind w:left="108"/>
                            <w:jc w:val="both"/>
                            <w:textAlignment w:val="baseline"/>
                            <w:rPr>
                              <w:del w:id="2208" w:author="Stuart McLarnon (NESO)" w:date="2024-11-19T13:05:00Z"/>
                              <w:rFonts w:ascii="Arial" w:eastAsia="Arial" w:hAnsi="Arial"/>
                              <w:color w:val="626361"/>
                              <w:sz w:val="20"/>
                            </w:rPr>
                          </w:pPr>
                          <w:del w:id="2209" w:author="Stuart McLarnon (NESO)" w:date="2024-11-19T13:05:00Z">
                            <w:r>
                              <w:rPr>
                                <w:rFonts w:ascii="Arial" w:eastAsia="Arial" w:hAnsi="Arial"/>
                                <w:color w:val="626361"/>
                                <w:sz w:val="20"/>
                                <w:lang w:val="en-US"/>
                              </w:rPr>
                              <w:delText>Four character reason code, (see Table 18 for more detail)</w:delText>
                            </w:r>
                          </w:del>
                        </w:p>
                      </w:tc>
                    </w:tr>
                    <w:tr w:rsidR="00E1101E" w14:paraId="6A5D9680" w14:textId="77777777">
                      <w:trPr>
                        <w:trHeight w:hRule="exact" w:val="341"/>
                        <w:del w:id="2210" w:author="Stuart McLarnon (NESO)" w:date="2024-11-19T13:05:00Z"/>
                      </w:trPr>
                      <w:tc>
                        <w:tcPr>
                          <w:tcW w:w="1243" w:type="dxa"/>
                          <w:tcBorders>
                            <w:top w:val="single" w:sz="4" w:space="0" w:color="000000"/>
                            <w:left w:val="none" w:sz="0" w:space="0" w:color="000000"/>
                            <w:bottom w:val="none" w:sz="0" w:space="0" w:color="000000"/>
                            <w:right w:val="none" w:sz="0" w:space="0" w:color="000000"/>
                          </w:tcBorders>
                          <w:vAlign w:val="center"/>
                        </w:tcPr>
                        <w:p w14:paraId="6EA893B7" w14:textId="77777777" w:rsidR="00E1101E" w:rsidRDefault="00000000">
                          <w:pPr>
                            <w:spacing w:before="98" w:after="8" w:line="229" w:lineRule="exact"/>
                            <w:ind w:left="63"/>
                            <w:textAlignment w:val="baseline"/>
                            <w:rPr>
                              <w:del w:id="2211" w:author="Stuart McLarnon (NESO)" w:date="2024-11-19T13:05:00Z"/>
                              <w:rFonts w:ascii="Arial" w:eastAsia="Arial" w:hAnsi="Arial"/>
                              <w:color w:val="626361"/>
                              <w:sz w:val="20"/>
                            </w:rPr>
                          </w:pPr>
                          <w:del w:id="2212" w:author="Stuart McLarnon (NESO)" w:date="2024-11-19T13:05:00Z">
                            <w:r>
                              <w:rPr>
                                <w:rFonts w:ascii="Arial" w:eastAsia="Arial" w:hAnsi="Arial"/>
                                <w:color w:val="626361"/>
                                <w:sz w:val="20"/>
                                <w:lang w:val="en-US"/>
                              </w:rPr>
                              <w:delText>Start Time</w:delText>
                            </w:r>
                          </w:del>
                        </w:p>
                      </w:tc>
                      <w:tc>
                        <w:tcPr>
                          <w:tcW w:w="1008" w:type="dxa"/>
                          <w:tcBorders>
                            <w:top w:val="single" w:sz="4" w:space="0" w:color="000000"/>
                            <w:left w:val="none" w:sz="0" w:space="0" w:color="000000"/>
                            <w:bottom w:val="none" w:sz="0" w:space="0" w:color="000000"/>
                            <w:right w:val="none" w:sz="0" w:space="0" w:color="000000"/>
                          </w:tcBorders>
                          <w:vAlign w:val="center"/>
                        </w:tcPr>
                        <w:p w14:paraId="5437D268" w14:textId="77777777" w:rsidR="00E1101E" w:rsidRDefault="00000000">
                          <w:pPr>
                            <w:spacing w:before="98" w:after="8" w:line="229" w:lineRule="exact"/>
                            <w:jc w:val="center"/>
                            <w:textAlignment w:val="baseline"/>
                            <w:rPr>
                              <w:del w:id="2213" w:author="Stuart McLarnon (NESO)" w:date="2024-11-19T13:05:00Z"/>
                              <w:rFonts w:ascii="Arial" w:eastAsia="Arial" w:hAnsi="Arial"/>
                              <w:color w:val="626361"/>
                              <w:sz w:val="20"/>
                            </w:rPr>
                          </w:pPr>
                          <w:del w:id="2214" w:author="Stuart McLarnon (NESO)" w:date="2024-11-19T13:05:00Z">
                            <w:r>
                              <w:rPr>
                                <w:rFonts w:ascii="Arial" w:eastAsia="Arial" w:hAnsi="Arial"/>
                                <w:color w:val="626361"/>
                                <w:sz w:val="20"/>
                                <w:lang w:val="en-US"/>
                              </w:rPr>
                              <w:delText>45</w:delText>
                            </w:r>
                          </w:del>
                        </w:p>
                      </w:tc>
                      <w:tc>
                        <w:tcPr>
                          <w:tcW w:w="696" w:type="dxa"/>
                          <w:tcBorders>
                            <w:top w:val="single" w:sz="4" w:space="0" w:color="000000"/>
                            <w:left w:val="none" w:sz="0" w:space="0" w:color="000000"/>
                            <w:bottom w:val="none" w:sz="0" w:space="0" w:color="000000"/>
                            <w:right w:val="none" w:sz="0" w:space="0" w:color="000000"/>
                          </w:tcBorders>
                          <w:vAlign w:val="center"/>
                        </w:tcPr>
                        <w:p w14:paraId="7C8FD497" w14:textId="77777777" w:rsidR="00E1101E" w:rsidRDefault="00000000">
                          <w:pPr>
                            <w:spacing w:before="98" w:after="8" w:line="229" w:lineRule="exact"/>
                            <w:jc w:val="center"/>
                            <w:textAlignment w:val="baseline"/>
                            <w:rPr>
                              <w:del w:id="2215" w:author="Stuart McLarnon (NESO)" w:date="2024-11-19T13:05:00Z"/>
                              <w:rFonts w:ascii="Arial" w:eastAsia="Arial" w:hAnsi="Arial"/>
                              <w:color w:val="626361"/>
                              <w:sz w:val="20"/>
                            </w:rPr>
                          </w:pPr>
                          <w:del w:id="2216" w:author="Stuart McLarnon (NESO)" w:date="2024-11-19T13:05:00Z">
                            <w:r>
                              <w:rPr>
                                <w:rFonts w:ascii="Arial" w:eastAsia="Arial" w:hAnsi="Arial"/>
                                <w:color w:val="626361"/>
                                <w:sz w:val="20"/>
                                <w:lang w:val="en-US"/>
                              </w:rPr>
                              <w:delText>17</w:delText>
                            </w:r>
                          </w:del>
                        </w:p>
                      </w:tc>
                      <w:tc>
                        <w:tcPr>
                          <w:tcW w:w="4186" w:type="dxa"/>
                          <w:tcBorders>
                            <w:top w:val="single" w:sz="4" w:space="0" w:color="000000"/>
                            <w:left w:val="none" w:sz="0" w:space="0" w:color="000000"/>
                            <w:bottom w:val="none" w:sz="0" w:space="0" w:color="000000"/>
                            <w:right w:val="none" w:sz="0" w:space="0" w:color="000000"/>
                          </w:tcBorders>
                          <w:vAlign w:val="center"/>
                        </w:tcPr>
                        <w:p w14:paraId="34DBABE1" w14:textId="77777777" w:rsidR="00E1101E" w:rsidRDefault="00000000">
                          <w:pPr>
                            <w:spacing w:before="98" w:after="8" w:line="229" w:lineRule="exact"/>
                            <w:ind w:left="106"/>
                            <w:textAlignment w:val="baseline"/>
                            <w:rPr>
                              <w:del w:id="2217" w:author="Stuart McLarnon (NESO)" w:date="2024-11-19T13:05:00Z"/>
                              <w:rFonts w:ascii="Arial" w:eastAsia="Arial" w:hAnsi="Arial"/>
                              <w:color w:val="626361"/>
                              <w:sz w:val="20"/>
                            </w:rPr>
                          </w:pPr>
                          <w:del w:id="2218" w:author="Stuart McLarnon (NESO)" w:date="2024-11-19T13:05:00Z">
                            <w:r>
                              <w:rPr>
                                <w:rFonts w:ascii="Arial" w:eastAsia="Arial" w:hAnsi="Arial"/>
                                <w:color w:val="626361"/>
                                <w:sz w:val="20"/>
                                <w:lang w:val="en-US"/>
                              </w:rPr>
                              <w:delText>Start time of instruction.</w:delText>
                            </w:r>
                          </w:del>
                        </w:p>
                      </w:tc>
                    </w:tr>
                  </w:tbl>
                  <w:p w14:paraId="23639C72" w14:textId="77777777" w:rsidR="002D0D0E" w:rsidRDefault="002D0D0E">
                    <w:pPr>
                      <w:rPr>
                        <w:del w:id="2219"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2E3CC87B">
            <v:shape id="_x0000_s2266" type="#_x0000_t202" style="position:absolute;left:0;text-align:left;margin-left:421.75pt;margin-top:647.1pt;width:20.7pt;height:11.5pt;z-index:-251400192;mso-wrap-distance-left:0;mso-wrap-distance-right:0;mso-position-horizontal-relative:page;mso-position-vertical-relative:page" filled="f" stroked="f">
              <v:textbox style="mso-next-textbox:#_x0000_s2266" inset="0,0,0,0">
                <w:txbxContent>
                  <w:p w14:paraId="1A3447EE" w14:textId="77777777" w:rsidR="00E1101E" w:rsidRDefault="00000000">
                    <w:pPr>
                      <w:spacing w:before="1" w:line="218" w:lineRule="exact"/>
                      <w:textAlignment w:val="baseline"/>
                      <w:rPr>
                        <w:del w:id="2220" w:author="Stuart McLarnon (NESO)" w:date="2024-11-19T13:05:00Z"/>
                        <w:rFonts w:ascii="Arial" w:eastAsia="Arial" w:hAnsi="Arial"/>
                        <w:color w:val="626361"/>
                        <w:spacing w:val="22"/>
                        <w:sz w:val="20"/>
                      </w:rPr>
                    </w:pPr>
                    <w:del w:id="2221"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r>
          <w:rPr>
            <w:rFonts w:ascii="Times New Roman" w:eastAsia="PMingLiU" w:hAnsi="Times New Roman"/>
            <w:i w:val="0"/>
            <w:color w:val="auto"/>
            <w:sz w:val="22"/>
          </w:rPr>
          <w:pict w14:anchorId="6CE3E189">
            <v:shape id="_x0000_s2267" type="#_x0000_t202" style="position:absolute;left:0;text-align:left;margin-left:421.75pt;margin-top:668pt;width:20.7pt;height:11.5pt;z-index:-251399168;mso-wrap-distance-left:0;mso-wrap-distance-right:0;mso-position-horizontal-relative:page;mso-position-vertical-relative:page" filled="f" stroked="f">
              <v:textbox style="mso-next-textbox:#_x0000_s2267" inset="0,0,0,0">
                <w:txbxContent>
                  <w:p w14:paraId="515A2A94" w14:textId="77777777" w:rsidR="00E1101E" w:rsidRDefault="00000000">
                    <w:pPr>
                      <w:spacing w:before="1" w:line="218" w:lineRule="exact"/>
                      <w:textAlignment w:val="baseline"/>
                      <w:rPr>
                        <w:del w:id="2222" w:author="Stuart McLarnon (NESO)" w:date="2024-11-19T13:05:00Z"/>
                        <w:rFonts w:ascii="Arial" w:eastAsia="Arial" w:hAnsi="Arial"/>
                        <w:color w:val="626361"/>
                        <w:spacing w:val="22"/>
                        <w:sz w:val="20"/>
                      </w:rPr>
                    </w:pPr>
                    <w:del w:id="2223"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r>
          <w:rPr>
            <w:rFonts w:ascii="Times New Roman" w:eastAsia="PMingLiU" w:hAnsi="Times New Roman"/>
            <w:i w:val="0"/>
            <w:color w:val="auto"/>
            <w:sz w:val="22"/>
          </w:rPr>
          <w:pict w14:anchorId="7D503037">
            <v:shape id="_x0000_s2268" type="#_x0000_t202" style="position:absolute;left:0;text-align:left;margin-left:421.75pt;margin-top:688.85pt;width:20.7pt;height:11.5pt;z-index:-251398144;mso-wrap-distance-left:0;mso-wrap-distance-right:0;mso-position-horizontal-relative:page;mso-position-vertical-relative:page" filled="f" stroked="f">
              <v:textbox style="mso-next-textbox:#_x0000_s2268" inset="0,0,0,0">
                <w:txbxContent>
                  <w:p w14:paraId="71CE444E" w14:textId="77777777" w:rsidR="00E1101E" w:rsidRDefault="00000000">
                    <w:pPr>
                      <w:spacing w:before="1" w:line="218" w:lineRule="exact"/>
                      <w:textAlignment w:val="baseline"/>
                      <w:rPr>
                        <w:del w:id="2224" w:author="Stuart McLarnon (NESO)" w:date="2024-11-19T13:05:00Z"/>
                        <w:rFonts w:ascii="Arial" w:eastAsia="Arial" w:hAnsi="Arial"/>
                        <w:color w:val="626361"/>
                        <w:spacing w:val="22"/>
                        <w:sz w:val="20"/>
                      </w:rPr>
                    </w:pPr>
                    <w:del w:id="2225" w:author="Stuart McLarnon (NESO)" w:date="2024-11-19T13:05:00Z">
                      <w:r>
                        <w:rPr>
                          <w:rFonts w:ascii="Arial" w:eastAsia="Arial" w:hAnsi="Arial"/>
                          <w:color w:val="626361"/>
                          <w:spacing w:val="22"/>
                          <w:sz w:val="20"/>
                          <w:lang w:val="en-US"/>
                        </w:rPr>
                        <w:delText>All</w:delText>
                      </w:r>
                    </w:del>
                  </w:p>
                </w:txbxContent>
              </v:textbox>
              <w10:wrap type="square" anchorx="page" anchory="page"/>
            </v:shape>
          </w:pict>
        </w:r>
        <w:r>
          <w:rPr>
            <w:rFonts w:ascii="Times New Roman" w:eastAsia="PMingLiU" w:hAnsi="Times New Roman"/>
            <w:i w:val="0"/>
            <w:color w:val="auto"/>
            <w:sz w:val="22"/>
          </w:rPr>
          <w:pict w14:anchorId="08569A1B">
            <v:shape id="_x0000_s2269" type="#_x0000_t202" style="position:absolute;left:0;text-align:left;margin-left:418.9pt;margin-top:709.5pt;width:27.9pt;height:11.5pt;z-index:-251397120;mso-wrap-distance-left:0;mso-wrap-distance-right:0;mso-position-horizontal-relative:page;mso-position-vertical-relative:page" filled="f" stroked="f">
              <v:textbox style="mso-next-textbox:#_x0000_s2269" inset="0,0,0,0">
                <w:txbxContent>
                  <w:p w14:paraId="79477792" w14:textId="77777777" w:rsidR="00E1101E" w:rsidRDefault="00000000">
                    <w:pPr>
                      <w:spacing w:before="1" w:line="223" w:lineRule="exact"/>
                      <w:textAlignment w:val="baseline"/>
                      <w:rPr>
                        <w:del w:id="2226" w:author="Stuart McLarnon (NESO)" w:date="2024-11-19T13:05:00Z"/>
                        <w:rFonts w:ascii="Arial" w:eastAsia="Arial" w:hAnsi="Arial"/>
                        <w:color w:val="626361"/>
                        <w:spacing w:val="11"/>
                        <w:sz w:val="20"/>
                      </w:rPr>
                    </w:pPr>
                    <w:del w:id="2227" w:author="Stuart McLarnon (NESO)" w:date="2024-11-19T13:05:00Z">
                      <w:r>
                        <w:rPr>
                          <w:rFonts w:ascii="Arial" w:eastAsia="Arial" w:hAnsi="Arial"/>
                          <w:color w:val="626361"/>
                          <w:spacing w:val="11"/>
                          <w:sz w:val="20"/>
                          <w:lang w:val="en-US"/>
                        </w:rPr>
                        <w:delText>N, T</w:delText>
                      </w:r>
                    </w:del>
                  </w:p>
                </w:txbxContent>
              </v:textbox>
              <w10:wrap type="square" anchorx="page" anchory="page"/>
            </v:shape>
          </w:pict>
        </w:r>
        <w:r>
          <w:rPr>
            <w:rFonts w:ascii="Times New Roman" w:eastAsia="PMingLiU" w:hAnsi="Times New Roman"/>
            <w:i w:val="0"/>
            <w:color w:val="auto"/>
            <w:sz w:val="22"/>
          </w:rPr>
          <w:pict w14:anchorId="7D62B57A">
            <v:shape id="_x0000_s2270" type="#_x0000_t202" style="position:absolute;left:0;text-align:left;margin-left:418.9pt;margin-top:741.9pt;width:27.9pt;height:11.5pt;z-index:-251396096;mso-wrap-distance-left:0;mso-wrap-distance-right:0;mso-position-horizontal-relative:page;mso-position-vertical-relative:page" filled="f" stroked="f">
              <v:textbox style="mso-next-textbox:#_x0000_s2270" inset="0,0,0,0">
                <w:txbxContent>
                  <w:p w14:paraId="6813F45F" w14:textId="77777777" w:rsidR="00E1101E" w:rsidRDefault="00000000">
                    <w:pPr>
                      <w:spacing w:before="1" w:line="223" w:lineRule="exact"/>
                      <w:textAlignment w:val="baseline"/>
                      <w:rPr>
                        <w:del w:id="2228" w:author="Stuart McLarnon (NESO)" w:date="2024-11-19T13:05:00Z"/>
                        <w:rFonts w:ascii="Arial" w:eastAsia="Arial" w:hAnsi="Arial"/>
                        <w:color w:val="626361"/>
                        <w:spacing w:val="11"/>
                        <w:sz w:val="20"/>
                      </w:rPr>
                    </w:pPr>
                    <w:del w:id="2229" w:author="Stuart McLarnon (NESO)" w:date="2024-11-19T13:05:00Z">
                      <w:r>
                        <w:rPr>
                          <w:rFonts w:ascii="Arial" w:eastAsia="Arial" w:hAnsi="Arial"/>
                          <w:color w:val="626361"/>
                          <w:spacing w:val="11"/>
                          <w:sz w:val="20"/>
                          <w:lang w:val="en-US"/>
                        </w:rPr>
                        <w:delText>N, T</w:delText>
                      </w:r>
                    </w:del>
                  </w:p>
                </w:txbxContent>
              </v:textbox>
              <w10:wrap type="square" anchorx="page" anchory="page"/>
            </v:shape>
          </w:pict>
        </w:r>
        <w:r>
          <w:rPr>
            <w:rFonts w:ascii="Times New Roman" w:eastAsia="PMingLiU" w:hAnsi="Times New Roman"/>
            <w:i w:val="0"/>
            <w:color w:val="auto"/>
            <w:sz w:val="22"/>
          </w:rPr>
          <w:pict w14:anchorId="4ED907F3">
            <v:shape id="_x0000_s2271" type="#_x0000_t202" style="position:absolute;left:0;text-align:left;margin-left:57.35pt;margin-top:797.55pt;width:366.75pt;height:12.35pt;z-index:-251395072;mso-wrap-distance-left:0;mso-wrap-distance-right:0;mso-position-horizontal-relative:page;mso-position-vertical-relative:page" filled="f" stroked="f">
              <v:textbox style="mso-next-textbox:#_x0000_s2271" inset="0,0,0,0">
                <w:txbxContent>
                  <w:p w14:paraId="79FAE9BB" w14:textId="77777777" w:rsidR="00E1101E" w:rsidRDefault="00000000">
                    <w:pPr>
                      <w:spacing w:before="2" w:after="21" w:line="211" w:lineRule="exact"/>
                      <w:textAlignment w:val="baseline"/>
                      <w:rPr>
                        <w:del w:id="2230" w:author="Stuart McLarnon (NESO)" w:date="2024-11-19T13:05:00Z"/>
                        <w:rFonts w:ascii="Arial" w:eastAsia="Arial" w:hAnsi="Arial"/>
                        <w:color w:val="000000"/>
                        <w:spacing w:val="-2"/>
                        <w:sz w:val="18"/>
                      </w:rPr>
                    </w:pPr>
                    <w:del w:id="2231"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ascii="Times New Roman" w:eastAsia="PMingLiU" w:hAnsi="Times New Roman"/>
            <w:i w:val="0"/>
            <w:color w:val="auto"/>
            <w:sz w:val="22"/>
          </w:rPr>
          <w:pict w14:anchorId="7712CE37">
            <v:shape id="_x0000_s2272" type="#_x0000_t202" style="position:absolute;left:0;text-align:left;margin-left:57.6pt;margin-top:810.95pt;width:481.2pt;height:10.65pt;z-index:-251394048;mso-wrap-distance-left:0;mso-wrap-distance-right:0;mso-position-horizontal-relative:page;mso-position-vertical-relative:page" filled="f" stroked="f">
              <v:textbox style="mso-next-textbox:#_x0000_s2272" inset="0,0,0,0">
                <w:txbxContent>
                  <w:p w14:paraId="6BFA02D7" w14:textId="77777777" w:rsidR="00E1101E" w:rsidRDefault="00000000">
                    <w:pPr>
                      <w:tabs>
                        <w:tab w:val="right" w:pos="9648"/>
                      </w:tabs>
                      <w:spacing w:before="2" w:line="209" w:lineRule="exact"/>
                      <w:textAlignment w:val="baseline"/>
                      <w:rPr>
                        <w:del w:id="2232" w:author="Stuart McLarnon (NESO)" w:date="2024-11-19T13:05:00Z"/>
                        <w:rFonts w:ascii="Arial" w:eastAsia="Arial" w:hAnsi="Arial"/>
                        <w:color w:val="000000"/>
                        <w:sz w:val="18"/>
                      </w:rPr>
                    </w:pPr>
                    <w:del w:id="2233"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13</w:delText>
                      </w:r>
                    </w:del>
                  </w:p>
                </w:txbxContent>
              </v:textbox>
              <w10:wrap type="square" anchorx="page" anchory="page"/>
            </v:shape>
          </w:pict>
        </w:r>
      </w:del>
      <w:r w:rsidR="00316A82">
        <w:t xml:space="preserve">Table </w:t>
      </w:r>
      <w:del w:id="2234" w:author="Stuart McLarnon (NESO)" w:date="2024-11-19T13:05:00Z">
        <w:r>
          <w:rPr>
            <w:rFonts w:ascii="Arial" w:eastAsia="Arial" w:hAnsi="Arial"/>
            <w:b/>
            <w:color w:val="717174"/>
            <w:lang w:val="en-US"/>
          </w:rPr>
          <w:delText xml:space="preserve">17 </w:delText>
        </w:r>
        <w:r>
          <w:rPr>
            <w:rFonts w:ascii="Arial" w:eastAsia="Arial" w:hAnsi="Arial"/>
            <w:color w:val="717174"/>
            <w:lang w:val="en-US"/>
          </w:rPr>
          <w:delText>-</w:delText>
        </w:r>
      </w:del>
      <w:ins w:id="2235" w:author="Stuart McLarnon (NESO)" w:date="2024-11-19T13:05:00Z">
        <w:r w:rsidR="00316A82">
          <w:fldChar w:fldCharType="begin"/>
        </w:r>
        <w:r w:rsidR="00316A82">
          <w:instrText xml:space="preserve"> SEQ Table \* ARABIC </w:instrText>
        </w:r>
        <w:r w:rsidR="00316A82">
          <w:fldChar w:fldCharType="separate"/>
        </w:r>
        <w:r w:rsidR="00F97583">
          <w:rPr>
            <w:noProof/>
          </w:rPr>
          <w:t>17</w:t>
        </w:r>
        <w:r w:rsidR="00316A82">
          <w:rPr>
            <w:noProof/>
          </w:rPr>
          <w:fldChar w:fldCharType="end"/>
        </w:r>
        <w:r w:rsidR="00316A82">
          <w:t>:</w:t>
        </w:r>
      </w:ins>
      <w:r w:rsidR="00316A82">
        <w:t xml:space="preserve"> </w:t>
      </w:r>
      <w:r w:rsidR="00316A82" w:rsidRPr="003C5FC3">
        <w:t>Message Data Part for Pumped Storage Unit Instruction Messages</w:t>
      </w:r>
    </w:p>
    <w:p w14:paraId="43380818" w14:textId="77777777" w:rsidR="00E1101E" w:rsidRDefault="00E1101E">
      <w:pPr>
        <w:rPr>
          <w:del w:id="2236" w:author="Stuart McLarnon (NESO)" w:date="2024-11-19T13:05:00Z"/>
        </w:rPr>
        <w:sectPr w:rsidR="00E1101E">
          <w:type w:val="continuous"/>
          <w:pgSz w:w="11909" w:h="16838"/>
          <w:pgMar w:top="600" w:right="29" w:bottom="4253" w:left="0" w:header="720" w:footer="720" w:gutter="0"/>
          <w:cols w:space="720"/>
        </w:sectPr>
      </w:pPr>
    </w:p>
    <w:p w14:paraId="579B4880" w14:textId="77777777" w:rsidR="00E1101E" w:rsidRDefault="00000000">
      <w:pPr>
        <w:spacing w:before="14" w:after="558"/>
        <w:ind w:left="917" w:right="7819"/>
        <w:textAlignment w:val="baseline"/>
        <w:rPr>
          <w:del w:id="2237" w:author="Stuart McLarnon (NESO)" w:date="2024-11-19T13:05:00Z"/>
        </w:rPr>
      </w:pPr>
      <w:del w:id="2238" w:author="Stuart McLarnon (NESO)" w:date="2024-11-19T13:05:00Z">
        <w:r>
          <w:rPr>
            <w:noProof/>
          </w:rPr>
          <w:drawing>
            <wp:inline distT="0" distB="0" distL="0" distR="0" wp14:anchorId="5C118A80" wp14:editId="27FB3787">
              <wp:extent cx="1996440" cy="390525"/>
              <wp:effectExtent l="0" t="0" r="0" b="0"/>
              <wp:docPr id="53" name="Picture"/>
              <wp:cNvGraphicFramePr/>
              <a:graphic xmlns:a="http://schemas.openxmlformats.org/drawingml/2006/main">
                <a:graphicData uri="http://schemas.openxmlformats.org/drawingml/2006/picture">
                  <pic:pic xmlns:pic="http://schemas.openxmlformats.org/drawingml/2006/picture">
                    <pic:nvPicPr>
                      <pic:cNvPr id="54"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7B3930C9" w14:textId="77777777" w:rsidR="00E1101E" w:rsidRDefault="00000000">
      <w:pPr>
        <w:spacing w:before="52" w:line="20" w:lineRule="exact"/>
        <w:rPr>
          <w:del w:id="2239" w:author="Stuart McLarnon (NESO)" w:date="2024-11-19T13:05:00Z"/>
        </w:rPr>
      </w:pPr>
      <w:del w:id="2240" w:author="Stuart McLarnon (NESO)" w:date="2024-11-19T13:05:00Z">
        <w:r>
          <w:pict w14:anchorId="50C225FC">
            <v:line id="_x0000_s2273" style="position:absolute;z-index:251924480;mso-position-horizontal-relative:page;mso-position-vertical-relative:page" from="53.75pt,89.75pt" to="490.6pt,89.75pt" strokecolor="#ffbe21" strokeweight=".7pt">
              <w10:wrap anchorx="page" anchory="page"/>
            </v:line>
          </w:pict>
        </w:r>
      </w:del>
    </w:p>
    <w:tbl>
      <w:tblPr>
        <w:tblStyle w:val="ListTable2-Accent1"/>
        <w:tblW w:w="0" w:type="auto"/>
        <w:tblInd w:w="993" w:type="dxa"/>
        <w:tblLook w:val="04A0" w:firstRow="1" w:lastRow="0" w:firstColumn="1" w:lastColumn="0" w:noHBand="0" w:noVBand="1"/>
      </w:tblPr>
      <w:tblGrid>
        <w:gridCol w:w="1427"/>
        <w:gridCol w:w="1124"/>
        <w:gridCol w:w="752"/>
        <w:gridCol w:w="4356"/>
        <w:gridCol w:w="806"/>
        <w:gridCol w:w="794"/>
      </w:tblGrid>
      <w:tr w:rsidR="00316A82" w:rsidRPr="00A57BDE" w14:paraId="7FDB2C14" w14:textId="77777777" w:rsidTr="00186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tcPr>
          <w:p w14:paraId="5DE93DF6" w14:textId="77777777" w:rsidR="00316A82" w:rsidRPr="00A57BDE" w:rsidRDefault="00316A82" w:rsidP="004A4F1E">
            <w:pPr>
              <w:rPr>
                <w:lang w:val="en-US"/>
              </w:rPr>
            </w:pPr>
            <w:r w:rsidRPr="00A57BDE">
              <w:rPr>
                <w:lang w:val="en-US"/>
              </w:rPr>
              <w:t>Field Name</w:t>
            </w:r>
          </w:p>
        </w:tc>
        <w:tc>
          <w:tcPr>
            <w:tcW w:w="1124" w:type="dxa"/>
          </w:tcPr>
          <w:p w14:paraId="57FAE500"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Start Position</w:t>
            </w:r>
          </w:p>
        </w:tc>
        <w:tc>
          <w:tcPr>
            <w:tcW w:w="752" w:type="dxa"/>
          </w:tcPr>
          <w:p w14:paraId="4F301AA6"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Field Size</w:t>
            </w:r>
          </w:p>
        </w:tc>
        <w:tc>
          <w:tcPr>
            <w:tcW w:w="4356" w:type="dxa"/>
          </w:tcPr>
          <w:p w14:paraId="037B307E"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Description</w:t>
            </w:r>
          </w:p>
        </w:tc>
        <w:tc>
          <w:tcPr>
            <w:tcW w:w="806" w:type="dxa"/>
          </w:tcPr>
          <w:p w14:paraId="2800119D"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Valid Type</w:t>
            </w:r>
          </w:p>
        </w:tc>
        <w:tc>
          <w:tcPr>
            <w:tcW w:w="794" w:type="dxa"/>
          </w:tcPr>
          <w:p w14:paraId="25B08496"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Error Flag</w:t>
            </w:r>
          </w:p>
        </w:tc>
      </w:tr>
      <w:tr w:rsidR="00316A82" w:rsidRPr="00A57BDE" w14:paraId="080FF247" w14:textId="77777777" w:rsidTr="00186A2A">
        <w:trPr>
          <w:cnfStyle w:val="000000100000" w:firstRow="0" w:lastRow="0" w:firstColumn="0" w:lastColumn="0" w:oddVBand="0" w:evenVBand="0" w:oddHBand="1" w:evenHBand="0" w:firstRowFirstColumn="0" w:firstRowLastColumn="0" w:lastRowFirstColumn="0" w:lastRowLastColumn="0"/>
          <w:ins w:id="224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1637074F" w14:textId="77777777" w:rsidR="00316A82" w:rsidRPr="00A57BDE" w:rsidRDefault="00316A82" w:rsidP="004A4F1E">
            <w:pPr>
              <w:rPr>
                <w:ins w:id="2242" w:author="Stuart McLarnon (NESO)" w:date="2024-11-19T13:05:00Z"/>
                <w:b w:val="0"/>
                <w:bCs w:val="0"/>
                <w:lang w:val="en-US"/>
              </w:rPr>
            </w:pPr>
            <w:ins w:id="2243" w:author="Stuart McLarnon (NESO)" w:date="2024-11-19T13:05:00Z">
              <w:r w:rsidRPr="00A57BDE">
                <w:rPr>
                  <w:b w:val="0"/>
                  <w:bCs w:val="0"/>
                </w:rPr>
                <w:t>Name</w:t>
              </w:r>
            </w:ins>
          </w:p>
        </w:tc>
        <w:tc>
          <w:tcPr>
            <w:tcW w:w="1124" w:type="dxa"/>
          </w:tcPr>
          <w:p w14:paraId="582027E8"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44" w:author="Stuart McLarnon (NESO)" w:date="2024-11-19T13:05:00Z"/>
                <w:lang w:val="en-US"/>
              </w:rPr>
            </w:pPr>
            <w:ins w:id="2245" w:author="Stuart McLarnon (NESO)" w:date="2024-11-19T13:05:00Z">
              <w:r w:rsidRPr="00A57BDE">
                <w:t>1</w:t>
              </w:r>
            </w:ins>
          </w:p>
        </w:tc>
        <w:tc>
          <w:tcPr>
            <w:tcW w:w="752" w:type="dxa"/>
          </w:tcPr>
          <w:p w14:paraId="64A7D0B0"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46" w:author="Stuart McLarnon (NESO)" w:date="2024-11-19T13:05:00Z"/>
                <w:lang w:val="en-US"/>
              </w:rPr>
            </w:pPr>
            <w:ins w:id="2247" w:author="Stuart McLarnon (NESO)" w:date="2024-11-19T13:05:00Z">
              <w:r w:rsidRPr="00A57BDE">
                <w:rPr>
                  <w:lang w:val="en-US"/>
                </w:rPr>
                <w:t>9</w:t>
              </w:r>
            </w:ins>
          </w:p>
        </w:tc>
        <w:tc>
          <w:tcPr>
            <w:tcW w:w="4356" w:type="dxa"/>
          </w:tcPr>
          <w:p w14:paraId="14FDCEE0"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48" w:author="Stuart McLarnon (NESO)" w:date="2024-11-19T13:05:00Z"/>
                <w:lang w:val="en-US"/>
              </w:rPr>
            </w:pPr>
            <w:ins w:id="2249" w:author="Stuart McLarnon (NESO)" w:date="2024-11-19T13:05:00Z">
              <w:r>
                <w:t>Pumped Storage Unit Name</w:t>
              </w:r>
            </w:ins>
          </w:p>
        </w:tc>
        <w:tc>
          <w:tcPr>
            <w:tcW w:w="806" w:type="dxa"/>
          </w:tcPr>
          <w:p w14:paraId="67F6202B"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50" w:author="Stuart McLarnon (NESO)" w:date="2024-11-19T13:05:00Z"/>
                <w:lang w:val="en-US"/>
              </w:rPr>
            </w:pPr>
            <w:ins w:id="2251" w:author="Stuart McLarnon (NESO)" w:date="2024-11-19T13:05:00Z">
              <w:r w:rsidRPr="00A57BDE">
                <w:rPr>
                  <w:lang w:val="en-US"/>
                </w:rPr>
                <w:t>All</w:t>
              </w:r>
            </w:ins>
          </w:p>
        </w:tc>
        <w:tc>
          <w:tcPr>
            <w:tcW w:w="794" w:type="dxa"/>
          </w:tcPr>
          <w:p w14:paraId="683D05AF"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52" w:author="Stuart McLarnon (NESO)" w:date="2024-11-19T13:05:00Z"/>
                <w:lang w:val="en-US"/>
              </w:rPr>
            </w:pPr>
          </w:p>
        </w:tc>
      </w:tr>
      <w:tr w:rsidR="00316A82" w:rsidRPr="00A57BDE" w14:paraId="580E9706" w14:textId="77777777" w:rsidTr="00186A2A">
        <w:trPr>
          <w:ins w:id="225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66CE5041" w14:textId="77777777" w:rsidR="00316A82" w:rsidRPr="00A57BDE" w:rsidRDefault="00316A82" w:rsidP="004A4F1E">
            <w:pPr>
              <w:rPr>
                <w:ins w:id="2254" w:author="Stuart McLarnon (NESO)" w:date="2024-11-19T13:05:00Z"/>
                <w:b w:val="0"/>
                <w:bCs w:val="0"/>
                <w:lang w:val="en-US"/>
              </w:rPr>
            </w:pPr>
            <w:ins w:id="2255" w:author="Stuart McLarnon (NESO)" w:date="2024-11-19T13:05:00Z">
              <w:r w:rsidRPr="00A57BDE">
                <w:rPr>
                  <w:b w:val="0"/>
                  <w:bCs w:val="0"/>
                </w:rPr>
                <w:t>Ref Number</w:t>
              </w:r>
            </w:ins>
          </w:p>
        </w:tc>
        <w:tc>
          <w:tcPr>
            <w:tcW w:w="1124" w:type="dxa"/>
          </w:tcPr>
          <w:p w14:paraId="13E9ABE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56" w:author="Stuart McLarnon (NESO)" w:date="2024-11-19T13:05:00Z"/>
                <w:lang w:val="en-US"/>
              </w:rPr>
            </w:pPr>
            <w:ins w:id="2257" w:author="Stuart McLarnon (NESO)" w:date="2024-11-19T13:05:00Z">
              <w:r w:rsidRPr="00A57BDE">
                <w:t>11</w:t>
              </w:r>
            </w:ins>
          </w:p>
        </w:tc>
        <w:tc>
          <w:tcPr>
            <w:tcW w:w="752" w:type="dxa"/>
          </w:tcPr>
          <w:p w14:paraId="0673773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58" w:author="Stuart McLarnon (NESO)" w:date="2024-11-19T13:05:00Z"/>
                <w:lang w:val="en-US"/>
              </w:rPr>
            </w:pPr>
            <w:ins w:id="2259" w:author="Stuart McLarnon (NESO)" w:date="2024-11-19T13:05:00Z">
              <w:r w:rsidRPr="00A57BDE">
                <w:rPr>
                  <w:lang w:val="en-US"/>
                </w:rPr>
                <w:t>10</w:t>
              </w:r>
            </w:ins>
          </w:p>
        </w:tc>
        <w:tc>
          <w:tcPr>
            <w:tcW w:w="4356" w:type="dxa"/>
          </w:tcPr>
          <w:p w14:paraId="16B01281"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60" w:author="Stuart McLarnon (NESO)" w:date="2024-11-19T13:05:00Z"/>
                <w:lang w:val="en-US"/>
              </w:rPr>
            </w:pPr>
            <w:ins w:id="2261" w:author="Stuart McLarnon (NESO)" w:date="2024-11-19T13:05:00Z">
              <w:r w:rsidRPr="00A57BDE">
                <w:rPr>
                  <w:lang w:val="en-US"/>
                </w:rPr>
                <w:t>Instruction Reference Number</w:t>
              </w:r>
            </w:ins>
          </w:p>
        </w:tc>
        <w:tc>
          <w:tcPr>
            <w:tcW w:w="806" w:type="dxa"/>
          </w:tcPr>
          <w:p w14:paraId="7BC29CD3"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62" w:author="Stuart McLarnon (NESO)" w:date="2024-11-19T13:05:00Z"/>
                <w:lang w:val="en-US"/>
              </w:rPr>
            </w:pPr>
            <w:ins w:id="2263" w:author="Stuart McLarnon (NESO)" w:date="2024-11-19T13:05:00Z">
              <w:r w:rsidRPr="00A57BDE">
                <w:rPr>
                  <w:lang w:val="en-US"/>
                </w:rPr>
                <w:t>All</w:t>
              </w:r>
            </w:ins>
          </w:p>
        </w:tc>
        <w:tc>
          <w:tcPr>
            <w:tcW w:w="794" w:type="dxa"/>
          </w:tcPr>
          <w:p w14:paraId="7407532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64" w:author="Stuart McLarnon (NESO)" w:date="2024-11-19T13:05:00Z"/>
                <w:lang w:val="en-US"/>
              </w:rPr>
            </w:pPr>
          </w:p>
        </w:tc>
      </w:tr>
      <w:tr w:rsidR="00316A82" w:rsidRPr="00A57BDE" w14:paraId="3A685DB7" w14:textId="77777777" w:rsidTr="00186A2A">
        <w:trPr>
          <w:cnfStyle w:val="000000100000" w:firstRow="0" w:lastRow="0" w:firstColumn="0" w:lastColumn="0" w:oddVBand="0" w:evenVBand="0" w:oddHBand="1" w:evenHBand="0" w:firstRowFirstColumn="0" w:firstRowLastColumn="0" w:lastRowFirstColumn="0" w:lastRowLastColumn="0"/>
          <w:ins w:id="226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42C4AB81" w14:textId="77777777" w:rsidR="00316A82" w:rsidRPr="00A57BDE" w:rsidRDefault="00316A82" w:rsidP="004A4F1E">
            <w:pPr>
              <w:rPr>
                <w:ins w:id="2266" w:author="Stuart McLarnon (NESO)" w:date="2024-11-19T13:05:00Z"/>
                <w:b w:val="0"/>
                <w:bCs w:val="0"/>
                <w:lang w:val="en-US"/>
              </w:rPr>
            </w:pPr>
            <w:ins w:id="2267" w:author="Stuart McLarnon (NESO)" w:date="2024-11-19T13:05:00Z">
              <w:r w:rsidRPr="00A57BDE">
                <w:rPr>
                  <w:b w:val="0"/>
                  <w:bCs w:val="0"/>
                </w:rPr>
                <w:t>Log Time</w:t>
              </w:r>
            </w:ins>
          </w:p>
        </w:tc>
        <w:tc>
          <w:tcPr>
            <w:tcW w:w="1124" w:type="dxa"/>
          </w:tcPr>
          <w:p w14:paraId="0DF4440A"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68" w:author="Stuart McLarnon (NESO)" w:date="2024-11-19T13:05:00Z"/>
                <w:lang w:val="en-US"/>
              </w:rPr>
            </w:pPr>
            <w:ins w:id="2269" w:author="Stuart McLarnon (NESO)" w:date="2024-11-19T13:05:00Z">
              <w:r w:rsidRPr="00A57BDE">
                <w:t>22</w:t>
              </w:r>
            </w:ins>
          </w:p>
        </w:tc>
        <w:tc>
          <w:tcPr>
            <w:tcW w:w="752" w:type="dxa"/>
          </w:tcPr>
          <w:p w14:paraId="6EE2F4BE"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70" w:author="Stuart McLarnon (NESO)" w:date="2024-11-19T13:05:00Z"/>
                <w:lang w:val="en-US"/>
              </w:rPr>
            </w:pPr>
            <w:ins w:id="2271" w:author="Stuart McLarnon (NESO)" w:date="2024-11-19T13:05:00Z">
              <w:r w:rsidRPr="00A57BDE">
                <w:rPr>
                  <w:lang w:val="en-US"/>
                </w:rPr>
                <w:t xml:space="preserve">17 </w:t>
              </w:r>
            </w:ins>
          </w:p>
        </w:tc>
        <w:tc>
          <w:tcPr>
            <w:tcW w:w="4356" w:type="dxa"/>
          </w:tcPr>
          <w:p w14:paraId="13D4174F"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72" w:author="Stuart McLarnon (NESO)" w:date="2024-11-19T13:05:00Z"/>
                <w:lang w:val="en-US"/>
              </w:rPr>
            </w:pPr>
            <w:ins w:id="2273" w:author="Stuart McLarnon (NESO)" w:date="2024-11-19T13:05:00Z">
              <w:r w:rsidRPr="00A57BDE">
                <w:rPr>
                  <w:lang w:val="en-US"/>
                </w:rPr>
                <w:t>Time message logged by originating process</w:t>
              </w:r>
            </w:ins>
          </w:p>
        </w:tc>
        <w:tc>
          <w:tcPr>
            <w:tcW w:w="806" w:type="dxa"/>
          </w:tcPr>
          <w:p w14:paraId="4A8EF5F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74" w:author="Stuart McLarnon (NESO)" w:date="2024-11-19T13:05:00Z"/>
                <w:lang w:val="en-US"/>
              </w:rPr>
            </w:pPr>
            <w:ins w:id="2275" w:author="Stuart McLarnon (NESO)" w:date="2024-11-19T13:05:00Z">
              <w:r w:rsidRPr="00A57BDE">
                <w:rPr>
                  <w:lang w:val="en-US"/>
                </w:rPr>
                <w:t>All</w:t>
              </w:r>
            </w:ins>
          </w:p>
        </w:tc>
        <w:tc>
          <w:tcPr>
            <w:tcW w:w="794" w:type="dxa"/>
          </w:tcPr>
          <w:p w14:paraId="697EA40C"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276" w:author="Stuart McLarnon (NESO)" w:date="2024-11-19T13:05:00Z"/>
                <w:lang w:val="en-US"/>
              </w:rPr>
            </w:pPr>
          </w:p>
        </w:tc>
      </w:tr>
      <w:tr w:rsidR="00316A82" w:rsidRPr="00A57BDE" w14:paraId="0DF8DE25" w14:textId="77777777" w:rsidTr="00186A2A">
        <w:trPr>
          <w:ins w:id="227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50E00AE6" w14:textId="77777777" w:rsidR="00316A82" w:rsidRDefault="00316A82" w:rsidP="004A4F1E">
            <w:pPr>
              <w:rPr>
                <w:ins w:id="2278" w:author="Stuart McLarnon (NESO)" w:date="2024-11-19T13:05:00Z"/>
                <w:b w:val="0"/>
                <w:bCs w:val="0"/>
              </w:rPr>
            </w:pPr>
            <w:ins w:id="2279" w:author="Stuart McLarnon (NESO)" w:date="2024-11-19T13:05:00Z">
              <w:r>
                <w:rPr>
                  <w:b w:val="0"/>
                  <w:bCs w:val="0"/>
                </w:rPr>
                <w:t>Reason Code</w:t>
              </w:r>
            </w:ins>
          </w:p>
        </w:tc>
        <w:tc>
          <w:tcPr>
            <w:tcW w:w="1124" w:type="dxa"/>
          </w:tcPr>
          <w:p w14:paraId="3E0EF617"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2280" w:author="Stuart McLarnon (NESO)" w:date="2024-11-19T13:05:00Z"/>
              </w:rPr>
            </w:pPr>
            <w:ins w:id="2281" w:author="Stuart McLarnon (NESO)" w:date="2024-11-19T13:05:00Z">
              <w:r>
                <w:t>45</w:t>
              </w:r>
            </w:ins>
          </w:p>
        </w:tc>
        <w:tc>
          <w:tcPr>
            <w:tcW w:w="752" w:type="dxa"/>
          </w:tcPr>
          <w:p w14:paraId="5F03B6B5"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2282" w:author="Stuart McLarnon (NESO)" w:date="2024-11-19T13:05:00Z"/>
                <w:lang w:val="en-US"/>
              </w:rPr>
            </w:pPr>
            <w:ins w:id="2283" w:author="Stuart McLarnon (NESO)" w:date="2024-11-19T13:05:00Z">
              <w:r>
                <w:rPr>
                  <w:lang w:val="en-US"/>
                </w:rPr>
                <w:t>3</w:t>
              </w:r>
            </w:ins>
          </w:p>
        </w:tc>
        <w:tc>
          <w:tcPr>
            <w:tcW w:w="4356" w:type="dxa"/>
          </w:tcPr>
          <w:p w14:paraId="2C851C3D"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2284" w:author="Stuart McLarnon (NESO)" w:date="2024-11-19T13:05:00Z"/>
              </w:rPr>
            </w:pPr>
            <w:ins w:id="2285" w:author="Stuart McLarnon (NESO)" w:date="2024-11-19T13:05:00Z">
              <w:r>
                <w:t>Four character reason code, (see Table 18 for more detail)</w:t>
              </w:r>
            </w:ins>
          </w:p>
        </w:tc>
        <w:tc>
          <w:tcPr>
            <w:tcW w:w="806" w:type="dxa"/>
          </w:tcPr>
          <w:p w14:paraId="09992BE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86" w:author="Stuart McLarnon (NESO)" w:date="2024-11-19T13:05:00Z"/>
                <w:lang w:val="en-US"/>
              </w:rPr>
            </w:pPr>
            <w:ins w:id="2287" w:author="Stuart McLarnon (NESO)" w:date="2024-11-19T13:05:00Z">
              <w:r>
                <w:rPr>
                  <w:lang w:val="en-US"/>
                </w:rPr>
                <w:t>N, T</w:t>
              </w:r>
            </w:ins>
          </w:p>
        </w:tc>
        <w:tc>
          <w:tcPr>
            <w:tcW w:w="794" w:type="dxa"/>
          </w:tcPr>
          <w:p w14:paraId="5434F07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288" w:author="Stuart McLarnon (NESO)" w:date="2024-11-19T13:05:00Z"/>
                <w:lang w:val="en-US"/>
              </w:rPr>
            </w:pPr>
          </w:p>
        </w:tc>
      </w:tr>
      <w:tr w:rsidR="00316A82" w:rsidRPr="008E46FB" w14:paraId="209B1EC4" w14:textId="77777777" w:rsidTr="00186A2A">
        <w:trPr>
          <w:cnfStyle w:val="000000100000" w:firstRow="0" w:lastRow="0" w:firstColumn="0" w:lastColumn="0" w:oddVBand="0" w:evenVBand="0" w:oddHBand="1" w:evenHBand="0" w:firstRowFirstColumn="0" w:firstRowLastColumn="0" w:lastRowFirstColumn="0" w:lastRowLastColumn="0"/>
          <w:ins w:id="228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27" w:type="dxa"/>
          </w:tcPr>
          <w:p w14:paraId="1F6EE2AC" w14:textId="77777777" w:rsidR="00316A82" w:rsidRPr="008E46FB" w:rsidRDefault="00316A82" w:rsidP="004A4F1E">
            <w:pPr>
              <w:rPr>
                <w:ins w:id="2290" w:author="Stuart McLarnon (NESO)" w:date="2024-11-19T13:05:00Z"/>
                <w:b w:val="0"/>
                <w:bCs w:val="0"/>
                <w:lang w:val="en-US"/>
              </w:rPr>
            </w:pPr>
            <w:ins w:id="2291" w:author="Stuart McLarnon (NESO)" w:date="2024-11-19T13:05:00Z">
              <w:r w:rsidRPr="00125421">
                <w:rPr>
                  <w:rFonts w:eastAsia="Arial"/>
                  <w:b w:val="0"/>
                  <w:bCs w:val="0"/>
                </w:rPr>
                <w:t>Start Time</w:t>
              </w:r>
            </w:ins>
          </w:p>
        </w:tc>
        <w:tc>
          <w:tcPr>
            <w:tcW w:w="1124" w:type="dxa"/>
          </w:tcPr>
          <w:p w14:paraId="7BFAA0EB" w14:textId="77777777" w:rsidR="00316A82" w:rsidRPr="008E46FB" w:rsidRDefault="00316A82" w:rsidP="004A4F1E">
            <w:pPr>
              <w:cnfStyle w:val="000000100000" w:firstRow="0" w:lastRow="0" w:firstColumn="0" w:lastColumn="0" w:oddVBand="0" w:evenVBand="0" w:oddHBand="1" w:evenHBand="0" w:firstRowFirstColumn="0" w:firstRowLastColumn="0" w:lastRowFirstColumn="0" w:lastRowLastColumn="0"/>
              <w:rPr>
                <w:ins w:id="2292" w:author="Stuart McLarnon (NESO)" w:date="2024-11-19T13:05:00Z"/>
                <w:lang w:val="en-US"/>
              </w:rPr>
            </w:pPr>
            <w:ins w:id="2293" w:author="Stuart McLarnon (NESO)" w:date="2024-11-19T13:05:00Z">
              <w:r>
                <w:rPr>
                  <w:lang w:val="en-US"/>
                </w:rPr>
                <w:t>49</w:t>
              </w:r>
            </w:ins>
          </w:p>
        </w:tc>
        <w:tc>
          <w:tcPr>
            <w:tcW w:w="752" w:type="dxa"/>
          </w:tcPr>
          <w:p w14:paraId="58FC5FAA" w14:textId="77777777" w:rsidR="00316A82" w:rsidRPr="008E46FB" w:rsidRDefault="00316A82" w:rsidP="004A4F1E">
            <w:pPr>
              <w:cnfStyle w:val="000000100000" w:firstRow="0" w:lastRow="0" w:firstColumn="0" w:lastColumn="0" w:oddVBand="0" w:evenVBand="0" w:oddHBand="1" w:evenHBand="0" w:firstRowFirstColumn="0" w:firstRowLastColumn="0" w:lastRowFirstColumn="0" w:lastRowLastColumn="0"/>
              <w:rPr>
                <w:ins w:id="2294" w:author="Stuart McLarnon (NESO)" w:date="2024-11-19T13:05:00Z"/>
                <w:lang w:val="en-US"/>
              </w:rPr>
            </w:pPr>
            <w:ins w:id="2295" w:author="Stuart McLarnon (NESO)" w:date="2024-11-19T13:05:00Z">
              <w:r>
                <w:rPr>
                  <w:lang w:val="en-US"/>
                </w:rPr>
                <w:t>17</w:t>
              </w:r>
            </w:ins>
          </w:p>
        </w:tc>
        <w:tc>
          <w:tcPr>
            <w:tcW w:w="4356" w:type="dxa"/>
          </w:tcPr>
          <w:p w14:paraId="64EEE62E" w14:textId="77777777" w:rsidR="00316A82" w:rsidRPr="008E46FB" w:rsidRDefault="00316A82" w:rsidP="004A4F1E">
            <w:pPr>
              <w:cnfStyle w:val="000000100000" w:firstRow="0" w:lastRow="0" w:firstColumn="0" w:lastColumn="0" w:oddVBand="0" w:evenVBand="0" w:oddHBand="1" w:evenHBand="0" w:firstRowFirstColumn="0" w:firstRowLastColumn="0" w:lastRowFirstColumn="0" w:lastRowLastColumn="0"/>
              <w:rPr>
                <w:ins w:id="2296" w:author="Stuart McLarnon (NESO)" w:date="2024-11-19T13:05:00Z"/>
                <w:lang w:val="en-US"/>
              </w:rPr>
            </w:pPr>
            <w:ins w:id="2297" w:author="Stuart McLarnon (NESO)" w:date="2024-11-19T13:05:00Z">
              <w:r>
                <w:t>Start time of the instruction.</w:t>
              </w:r>
            </w:ins>
          </w:p>
        </w:tc>
        <w:tc>
          <w:tcPr>
            <w:tcW w:w="806" w:type="dxa"/>
          </w:tcPr>
          <w:p w14:paraId="3C01625B" w14:textId="77777777" w:rsidR="00316A82" w:rsidRPr="008E46FB" w:rsidRDefault="00316A82" w:rsidP="004A4F1E">
            <w:pPr>
              <w:cnfStyle w:val="000000100000" w:firstRow="0" w:lastRow="0" w:firstColumn="0" w:lastColumn="0" w:oddVBand="0" w:evenVBand="0" w:oddHBand="1" w:evenHBand="0" w:firstRowFirstColumn="0" w:firstRowLastColumn="0" w:lastRowFirstColumn="0" w:lastRowLastColumn="0"/>
              <w:rPr>
                <w:ins w:id="2298" w:author="Stuart McLarnon (NESO)" w:date="2024-11-19T13:05:00Z"/>
                <w:lang w:val="en-US"/>
              </w:rPr>
            </w:pPr>
            <w:ins w:id="2299" w:author="Stuart McLarnon (NESO)" w:date="2024-11-19T13:05:00Z">
              <w:r w:rsidRPr="006D0A6E">
                <w:rPr>
                  <w:lang w:val="en-US"/>
                </w:rPr>
                <w:t>N, T</w:t>
              </w:r>
            </w:ins>
          </w:p>
        </w:tc>
        <w:tc>
          <w:tcPr>
            <w:tcW w:w="794" w:type="dxa"/>
          </w:tcPr>
          <w:p w14:paraId="1C270943" w14:textId="77777777" w:rsidR="00316A82" w:rsidRPr="008E46FB" w:rsidRDefault="00316A82" w:rsidP="004A4F1E">
            <w:pPr>
              <w:cnfStyle w:val="000000100000" w:firstRow="0" w:lastRow="0" w:firstColumn="0" w:lastColumn="0" w:oddVBand="0" w:evenVBand="0" w:oddHBand="1" w:evenHBand="0" w:firstRowFirstColumn="0" w:firstRowLastColumn="0" w:lastRowFirstColumn="0" w:lastRowLastColumn="0"/>
              <w:rPr>
                <w:ins w:id="2300" w:author="Stuart McLarnon (NESO)" w:date="2024-11-19T13:05:00Z"/>
                <w:lang w:val="en-US"/>
              </w:rPr>
            </w:pPr>
          </w:p>
        </w:tc>
      </w:tr>
      <w:tr w:rsidR="00316A82" w:rsidRPr="00A57BDE" w14:paraId="05AB5E64" w14:textId="77777777" w:rsidTr="00186A2A">
        <w:tc>
          <w:tcPr>
            <w:cnfStyle w:val="001000000000" w:firstRow="0" w:lastRow="0" w:firstColumn="1" w:lastColumn="0" w:oddVBand="0" w:evenVBand="0" w:oddHBand="0" w:evenHBand="0" w:firstRowFirstColumn="0" w:firstRowLastColumn="0" w:lastRowFirstColumn="0" w:lastRowLastColumn="0"/>
            <w:tcW w:w="1427" w:type="dxa"/>
          </w:tcPr>
          <w:p w14:paraId="79F80D5B" w14:textId="77777777" w:rsidR="00316A82" w:rsidRPr="00677F12" w:rsidRDefault="00316A82" w:rsidP="004A4F1E">
            <w:pPr>
              <w:rPr>
                <w:rFonts w:cs="Poppins"/>
                <w:b w:val="0"/>
                <w:bCs w:val="0"/>
              </w:rPr>
            </w:pPr>
            <w:r w:rsidRPr="00677F12">
              <w:rPr>
                <w:rFonts w:eastAsia="Arial" w:cs="Poppins"/>
                <w:b w:val="0"/>
                <w:bCs w:val="0"/>
                <w:lang w:val="en-US"/>
              </w:rPr>
              <w:t>Target</w:t>
            </w:r>
          </w:p>
        </w:tc>
        <w:tc>
          <w:tcPr>
            <w:tcW w:w="1124" w:type="dxa"/>
          </w:tcPr>
          <w:p w14:paraId="3C255930" w14:textId="77777777" w:rsidR="00316A82" w:rsidRPr="00677F12" w:rsidRDefault="00316A82" w:rsidP="004A4F1E">
            <w:pPr>
              <w:cnfStyle w:val="000000000000" w:firstRow="0" w:lastRow="0" w:firstColumn="0" w:lastColumn="0" w:oddVBand="0" w:evenVBand="0" w:oddHBand="0" w:evenHBand="0" w:firstRowFirstColumn="0" w:firstRowLastColumn="0" w:lastRowFirstColumn="0" w:lastRowLastColumn="0"/>
              <w:rPr>
                <w:rFonts w:cs="Poppins"/>
              </w:rPr>
            </w:pPr>
            <w:r w:rsidRPr="00677F12">
              <w:rPr>
                <w:rFonts w:eastAsia="Arial" w:cs="Poppins"/>
                <w:lang w:val="en-US"/>
              </w:rPr>
              <w:t>63</w:t>
            </w:r>
          </w:p>
        </w:tc>
        <w:tc>
          <w:tcPr>
            <w:tcW w:w="752" w:type="dxa"/>
          </w:tcPr>
          <w:p w14:paraId="7FDB6D76" w14:textId="77777777" w:rsidR="00316A82" w:rsidRPr="00677F12"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sidRPr="00677F12">
              <w:rPr>
                <w:rFonts w:eastAsia="Arial" w:cs="Poppins"/>
                <w:lang w:val="en-US"/>
              </w:rPr>
              <w:t>5</w:t>
            </w:r>
          </w:p>
        </w:tc>
        <w:tc>
          <w:tcPr>
            <w:tcW w:w="4356" w:type="dxa"/>
          </w:tcPr>
          <w:p w14:paraId="20033EB5" w14:textId="77777777" w:rsidR="00316A82" w:rsidRPr="00677F12"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sidRPr="00677F12">
              <w:rPr>
                <w:rFonts w:eastAsia="Arial" w:cs="Poppins"/>
                <w:lang w:val="en-US"/>
              </w:rPr>
              <w:t>Depending on the reason code: a mnemonic or a real value (see Table 19 for more detail).</w:t>
            </w:r>
          </w:p>
        </w:tc>
        <w:tc>
          <w:tcPr>
            <w:tcW w:w="806" w:type="dxa"/>
          </w:tcPr>
          <w:p w14:paraId="37895C87" w14:textId="77777777" w:rsidR="00316A82" w:rsidRPr="00677F12"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sidRPr="00677F12">
              <w:rPr>
                <w:rFonts w:eastAsia="Arial" w:cs="Poppins"/>
                <w:lang w:val="en-US"/>
              </w:rPr>
              <w:t>N, T</w:t>
            </w:r>
          </w:p>
        </w:tc>
        <w:tc>
          <w:tcPr>
            <w:tcW w:w="794" w:type="dxa"/>
          </w:tcPr>
          <w:p w14:paraId="2BAF786B" w14:textId="77777777" w:rsidR="00316A82" w:rsidRPr="00677F12"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p>
        </w:tc>
      </w:tr>
      <w:tr w:rsidR="00316A82" w:rsidRPr="008E46FB" w14:paraId="67BA1366"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vAlign w:val="center"/>
          </w:tcPr>
          <w:p w14:paraId="1A50DAAD" w14:textId="77777777" w:rsidR="00316A82" w:rsidRPr="00677F12" w:rsidRDefault="00316A82" w:rsidP="004A4F1E">
            <w:pPr>
              <w:rPr>
                <w:rFonts w:cs="Poppins"/>
                <w:b w:val="0"/>
                <w:bCs w:val="0"/>
                <w:lang w:val="en-US"/>
              </w:rPr>
            </w:pPr>
            <w:r w:rsidRPr="00677F12">
              <w:rPr>
                <w:rFonts w:eastAsia="Arial" w:cs="Poppins"/>
                <w:b w:val="0"/>
                <w:bCs w:val="0"/>
                <w:lang w:val="en-US"/>
              </w:rPr>
              <w:t>Target Time</w:t>
            </w:r>
          </w:p>
        </w:tc>
        <w:tc>
          <w:tcPr>
            <w:tcW w:w="1124" w:type="dxa"/>
            <w:vAlign w:val="center"/>
          </w:tcPr>
          <w:p w14:paraId="2AE1E91A" w14:textId="77777777" w:rsidR="00316A82" w:rsidRPr="00677F12"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sidRPr="00677F12">
              <w:rPr>
                <w:rFonts w:eastAsia="Arial" w:cs="Poppins"/>
                <w:lang w:val="en-US"/>
              </w:rPr>
              <w:t>69</w:t>
            </w:r>
          </w:p>
        </w:tc>
        <w:tc>
          <w:tcPr>
            <w:tcW w:w="752" w:type="dxa"/>
            <w:vAlign w:val="center"/>
          </w:tcPr>
          <w:p w14:paraId="37B86483" w14:textId="77777777" w:rsidR="00316A82" w:rsidRPr="00677F12"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sidRPr="00677F12">
              <w:rPr>
                <w:rFonts w:eastAsia="Arial" w:cs="Poppins"/>
                <w:lang w:val="en-US"/>
              </w:rPr>
              <w:t>17</w:t>
            </w:r>
          </w:p>
        </w:tc>
        <w:tc>
          <w:tcPr>
            <w:tcW w:w="4356" w:type="dxa"/>
            <w:vAlign w:val="center"/>
          </w:tcPr>
          <w:p w14:paraId="37F4B5CE" w14:textId="77777777" w:rsidR="00316A82" w:rsidRPr="00677F12"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sidRPr="00677F12">
              <w:rPr>
                <w:rFonts w:eastAsia="Arial" w:cs="Poppins"/>
                <w:lang w:val="en-US"/>
              </w:rPr>
              <w:t>Target time of the instruction.</w:t>
            </w:r>
          </w:p>
        </w:tc>
        <w:tc>
          <w:tcPr>
            <w:tcW w:w="806" w:type="dxa"/>
            <w:vAlign w:val="center"/>
          </w:tcPr>
          <w:p w14:paraId="41EF6CDD" w14:textId="77777777" w:rsidR="00316A82" w:rsidRPr="00677F12"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sidRPr="00677F12">
              <w:rPr>
                <w:rFonts w:eastAsia="Arial" w:cs="Poppins"/>
                <w:lang w:val="en-US"/>
              </w:rPr>
              <w:t>N, T</w:t>
            </w:r>
          </w:p>
        </w:tc>
        <w:tc>
          <w:tcPr>
            <w:tcW w:w="794" w:type="dxa"/>
          </w:tcPr>
          <w:p w14:paraId="193029A3" w14:textId="77777777" w:rsidR="00316A82" w:rsidRPr="00677F12"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p>
        </w:tc>
      </w:tr>
      <w:tr w:rsidR="00316A82" w:rsidRPr="00A57BDE" w14:paraId="1DA8E0DB" w14:textId="77777777" w:rsidTr="00186A2A">
        <w:tc>
          <w:tcPr>
            <w:cnfStyle w:val="001000000000" w:firstRow="0" w:lastRow="0" w:firstColumn="1" w:lastColumn="0" w:oddVBand="0" w:evenVBand="0" w:oddHBand="0" w:evenHBand="0" w:firstRowFirstColumn="0" w:firstRowLastColumn="0" w:lastRowFirstColumn="0" w:lastRowLastColumn="0"/>
            <w:tcW w:w="1427" w:type="dxa"/>
            <w:vAlign w:val="center"/>
          </w:tcPr>
          <w:p w14:paraId="6887314E" w14:textId="77777777" w:rsidR="00316A82" w:rsidRPr="00A57BDE" w:rsidRDefault="00316A82" w:rsidP="004A4F1E">
            <w:pPr>
              <w:rPr>
                <w:rFonts w:cs="Poppins"/>
                <w:b w:val="0"/>
                <w:bCs w:val="0"/>
              </w:rPr>
            </w:pPr>
            <w:r w:rsidRPr="00A57BDE">
              <w:rPr>
                <w:rFonts w:cs="Poppins"/>
                <w:b w:val="0"/>
                <w:bCs w:val="0"/>
              </w:rPr>
              <w:t>Error Code</w:t>
            </w:r>
          </w:p>
        </w:tc>
        <w:tc>
          <w:tcPr>
            <w:tcW w:w="1124" w:type="dxa"/>
          </w:tcPr>
          <w:p w14:paraId="257B63D7"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Pr>
                <w:rFonts w:cs="Poppins"/>
                <w:lang w:val="en-US"/>
              </w:rPr>
              <w:t>87</w:t>
            </w:r>
          </w:p>
        </w:tc>
        <w:tc>
          <w:tcPr>
            <w:tcW w:w="752" w:type="dxa"/>
          </w:tcPr>
          <w:p w14:paraId="09B1F52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sidRPr="00A57BDE">
              <w:rPr>
                <w:rFonts w:cs="Poppins"/>
                <w:lang w:val="en-US"/>
              </w:rPr>
              <w:t>4</w:t>
            </w:r>
          </w:p>
        </w:tc>
        <w:tc>
          <w:tcPr>
            <w:tcW w:w="4356" w:type="dxa"/>
          </w:tcPr>
          <w:p w14:paraId="0B171FB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rFonts w:cs="Poppins"/>
              </w:rPr>
            </w:pPr>
            <w:r w:rsidRPr="00A57BDE">
              <w:rPr>
                <w:rFonts w:cs="Poppins"/>
              </w:rPr>
              <w:t>See Table 21 for meaning</w:t>
            </w:r>
          </w:p>
        </w:tc>
        <w:tc>
          <w:tcPr>
            <w:tcW w:w="806" w:type="dxa"/>
          </w:tcPr>
          <w:p w14:paraId="112909C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sidRPr="00A57BDE">
              <w:rPr>
                <w:rFonts w:cs="Poppins"/>
                <w:lang w:val="en-US"/>
              </w:rPr>
              <w:t>Any</w:t>
            </w:r>
          </w:p>
        </w:tc>
        <w:tc>
          <w:tcPr>
            <w:tcW w:w="794" w:type="dxa"/>
          </w:tcPr>
          <w:p w14:paraId="6E67C2C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rFonts w:cs="Poppins"/>
                <w:lang w:val="en-US"/>
              </w:rPr>
            </w:pPr>
            <w:r w:rsidRPr="00A57BDE">
              <w:rPr>
                <w:rFonts w:cs="Poppins"/>
                <w:lang w:val="en-US"/>
              </w:rPr>
              <w:t>E, X</w:t>
            </w:r>
          </w:p>
        </w:tc>
      </w:tr>
      <w:tr w:rsidR="00316A82" w:rsidRPr="00A57BDE" w14:paraId="646D8776" w14:textId="77777777" w:rsidTr="00186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vAlign w:val="center"/>
          </w:tcPr>
          <w:p w14:paraId="72C6F5D1" w14:textId="77777777" w:rsidR="00316A82" w:rsidRPr="00A57BDE" w:rsidRDefault="00316A82" w:rsidP="004A4F1E">
            <w:pPr>
              <w:rPr>
                <w:rFonts w:cs="Poppins"/>
                <w:b w:val="0"/>
                <w:bCs w:val="0"/>
              </w:rPr>
            </w:pPr>
            <w:r w:rsidRPr="00A57BDE">
              <w:rPr>
                <w:rFonts w:cs="Poppins"/>
                <w:b w:val="0"/>
                <w:bCs w:val="0"/>
              </w:rPr>
              <w:t>Terminator</w:t>
            </w:r>
          </w:p>
        </w:tc>
        <w:tc>
          <w:tcPr>
            <w:tcW w:w="1124" w:type="dxa"/>
          </w:tcPr>
          <w:p w14:paraId="55D13EF9"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Pr>
                <w:rFonts w:cs="Poppins"/>
                <w:lang w:val="en-US"/>
              </w:rPr>
              <w:t>92</w:t>
            </w:r>
          </w:p>
        </w:tc>
        <w:tc>
          <w:tcPr>
            <w:tcW w:w="752" w:type="dxa"/>
          </w:tcPr>
          <w:p w14:paraId="5769AD99"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sidRPr="00A57BDE">
              <w:rPr>
                <w:rFonts w:cs="Poppins"/>
                <w:lang w:val="en-US"/>
              </w:rPr>
              <w:t>1</w:t>
            </w:r>
          </w:p>
        </w:tc>
        <w:tc>
          <w:tcPr>
            <w:tcW w:w="4356" w:type="dxa"/>
          </w:tcPr>
          <w:p w14:paraId="0C35A9F1"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rFonts w:cs="Poppins"/>
              </w:rPr>
            </w:pPr>
            <w:r w:rsidRPr="00A57BDE">
              <w:rPr>
                <w:rFonts w:cs="Poppins"/>
              </w:rPr>
              <w:t>Part terminator character "^"</w:t>
            </w:r>
          </w:p>
        </w:tc>
        <w:tc>
          <w:tcPr>
            <w:tcW w:w="806" w:type="dxa"/>
          </w:tcPr>
          <w:p w14:paraId="01C5307C"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r w:rsidRPr="00A57BDE">
              <w:rPr>
                <w:rFonts w:cs="Poppins"/>
                <w:lang w:val="en-US"/>
              </w:rPr>
              <w:t>All</w:t>
            </w:r>
          </w:p>
        </w:tc>
        <w:tc>
          <w:tcPr>
            <w:tcW w:w="794" w:type="dxa"/>
          </w:tcPr>
          <w:p w14:paraId="04E1C5CA"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rFonts w:cs="Poppins"/>
                <w:lang w:val="en-US"/>
              </w:rPr>
            </w:pPr>
          </w:p>
        </w:tc>
      </w:tr>
    </w:tbl>
    <w:p w14:paraId="58F2A9B9" w14:textId="77777777" w:rsidR="00316A82" w:rsidRDefault="00316A82" w:rsidP="00316A82"/>
    <w:p w14:paraId="70661664" w14:textId="429CD2F0" w:rsidR="00316A82" w:rsidRDefault="00000000" w:rsidP="00186A2A">
      <w:pPr>
        <w:ind w:left="1134"/>
      </w:pPr>
      <w:del w:id="2301" w:author="Stuart McLarnon (NESO)" w:date="2024-11-19T13:05:00Z">
        <w:r>
          <w:rPr>
            <w:rFonts w:ascii="Times New Roman" w:eastAsia="PMingLiU" w:hAnsi="Times New Roman"/>
          </w:rPr>
          <w:pict w14:anchorId="6B8E0683">
            <v:line id="_x0000_s2274" style="position:absolute;left:0;text-align:left;z-index:251926528;mso-position-horizontal-relative:page;mso-position-vertical-relative:page" from="53.05pt,216.7pt" to="490.6pt,216.7pt" strokecolor="#ffbe21" strokeweight=".7pt">
              <w10:wrap anchorx="page" anchory="page"/>
            </v:line>
          </w:pict>
        </w:r>
      </w:del>
      <w:r w:rsidR="00316A82">
        <w:t>Reason Codes can be one of the following:</w:t>
      </w:r>
    </w:p>
    <w:p w14:paraId="1775E1A8" w14:textId="15552B10" w:rsidR="00316A82" w:rsidRDefault="00316A82" w:rsidP="00186A2A">
      <w:pPr>
        <w:pStyle w:val="Caption"/>
        <w:keepNext/>
        <w:ind w:left="1134"/>
      </w:pPr>
      <w:r>
        <w:t xml:space="preserve">Table </w:t>
      </w:r>
      <w:del w:id="2302" w:author="Stuart McLarnon (NESO)" w:date="2024-11-19T13:05:00Z">
        <w:r>
          <w:rPr>
            <w:rFonts w:ascii="Arial" w:eastAsia="Arial" w:hAnsi="Arial"/>
            <w:b/>
            <w:color w:val="717174"/>
            <w:spacing w:val="-2"/>
            <w:lang w:val="en-US"/>
          </w:rPr>
          <w:delText xml:space="preserve">18 </w:delText>
        </w:r>
        <w:r>
          <w:rPr>
            <w:rFonts w:ascii="Arial" w:eastAsia="Arial" w:hAnsi="Arial"/>
            <w:color w:val="717174"/>
            <w:spacing w:val="-2"/>
            <w:lang w:val="en-US"/>
          </w:rPr>
          <w:delText>-</w:delText>
        </w:r>
      </w:del>
      <w:ins w:id="2303" w:author="Stuart McLarnon (NESO)" w:date="2024-11-19T13:05:00Z">
        <w:r>
          <w:fldChar w:fldCharType="begin"/>
        </w:r>
        <w:r>
          <w:instrText xml:space="preserve"> SEQ Table \* ARABIC </w:instrText>
        </w:r>
        <w:r>
          <w:fldChar w:fldCharType="separate"/>
        </w:r>
        <w:r w:rsidR="00563C81">
          <w:rPr>
            <w:noProof/>
          </w:rPr>
          <w:t>18</w:t>
        </w:r>
        <w:r>
          <w:rPr>
            <w:noProof/>
          </w:rPr>
          <w:fldChar w:fldCharType="end"/>
        </w:r>
        <w:r>
          <w:t>:</w:t>
        </w:r>
      </w:ins>
      <w:r>
        <w:t xml:space="preserve"> </w:t>
      </w:r>
      <w:r w:rsidRPr="0034045E">
        <w:t>Pumped Storage Reason Codes</w:t>
      </w:r>
    </w:p>
    <w:p w14:paraId="709D83D5" w14:textId="77777777" w:rsidR="00E1101E" w:rsidRDefault="00000000">
      <w:pPr>
        <w:spacing w:before="111" w:after="70" w:line="230" w:lineRule="exact"/>
        <w:ind w:left="1152"/>
        <w:textAlignment w:val="baseline"/>
        <w:rPr>
          <w:del w:id="2304" w:author="Stuart McLarnon (NESO)" w:date="2024-11-19T13:05:00Z"/>
          <w:rFonts w:ascii="Arial" w:eastAsia="Arial" w:hAnsi="Arial"/>
          <w:b/>
          <w:color w:val="626361"/>
          <w:spacing w:val="1"/>
          <w:sz w:val="20"/>
        </w:rPr>
      </w:pPr>
      <w:del w:id="2305" w:author="Stuart McLarnon (NESO)" w:date="2024-11-19T13:05:00Z">
        <w:r>
          <w:rPr>
            <w:rFonts w:ascii="Times New Roman" w:eastAsia="PMingLiU" w:hAnsi="Times New Roman"/>
          </w:rPr>
          <w:pict w14:anchorId="7F61D189">
            <v:line id="_x0000_s2275" style="position:absolute;left:0;text-align:left;z-index:251928576;mso-position-horizontal-relative:page;mso-position-vertical-relative:page" from="53.75pt,290.15pt" to="486.55pt,290.15pt" strokecolor="#ffbe21" strokeweight=".7pt">
              <w10:wrap anchorx="page" anchory="page"/>
            </v:line>
          </w:pict>
        </w:r>
        <w:r>
          <w:rPr>
            <w:rFonts w:ascii="Arial" w:eastAsia="Arial" w:hAnsi="Arial"/>
            <w:b/>
            <w:color w:val="626361"/>
            <w:spacing w:val="1"/>
            <w:sz w:val="20"/>
            <w:lang w:val="en-US"/>
          </w:rPr>
          <w:delText>Reason Code Description</w:delText>
        </w:r>
      </w:del>
    </w:p>
    <w:p w14:paraId="65D78042" w14:textId="77777777" w:rsidR="00E1101E" w:rsidRDefault="00000000">
      <w:pPr>
        <w:tabs>
          <w:tab w:val="left" w:pos="2520"/>
        </w:tabs>
        <w:spacing w:before="106" w:after="63" w:line="232" w:lineRule="exact"/>
        <w:ind w:left="1152"/>
        <w:textAlignment w:val="baseline"/>
        <w:rPr>
          <w:del w:id="2306" w:author="Stuart McLarnon (NESO)" w:date="2024-11-19T13:05:00Z"/>
          <w:rFonts w:ascii="Arial" w:eastAsia="Arial" w:hAnsi="Arial"/>
          <w:color w:val="626361"/>
          <w:sz w:val="20"/>
        </w:rPr>
      </w:pPr>
      <w:del w:id="2307" w:author="Stuart McLarnon (NESO)" w:date="2024-11-19T13:05:00Z">
        <w:r>
          <w:rPr>
            <w:rFonts w:ascii="Times New Roman" w:eastAsia="PMingLiU" w:hAnsi="Times New Roman"/>
          </w:rPr>
          <w:pict w14:anchorId="66B074F8">
            <v:line id="_x0000_s2276" style="position:absolute;left:0;text-align:left;z-index:251929600;mso-position-horizontal-relative:page;mso-position-vertical-relative:page" from="53.75pt,310.8pt" to="486.55pt,310.8pt" strokecolor="#d9d9d9" strokeweight=".7pt">
              <w10:wrap anchorx="page" anchory="page"/>
            </v:line>
          </w:pict>
        </w:r>
        <w:r>
          <w:rPr>
            <w:rFonts w:ascii="Arial" w:eastAsia="Arial" w:hAnsi="Arial"/>
            <w:color w:val="626361"/>
            <w:sz w:val="20"/>
            <w:lang w:val="en-US"/>
          </w:rPr>
          <w:delText>LFSM</w:delText>
        </w:r>
        <w:r>
          <w:rPr>
            <w:rFonts w:ascii="Arial" w:eastAsia="Arial" w:hAnsi="Arial"/>
            <w:color w:val="626361"/>
            <w:sz w:val="20"/>
            <w:lang w:val="en-US"/>
          </w:rPr>
          <w:tab/>
          <w:delText>Limited Frequency Sensitive Mode</w:delText>
        </w:r>
      </w:del>
    </w:p>
    <w:p w14:paraId="176043D0" w14:textId="77777777" w:rsidR="00E1101E" w:rsidRDefault="00000000">
      <w:pPr>
        <w:tabs>
          <w:tab w:val="left" w:pos="2520"/>
        </w:tabs>
        <w:spacing w:before="111" w:after="63" w:line="232" w:lineRule="exact"/>
        <w:ind w:left="1152"/>
        <w:textAlignment w:val="baseline"/>
        <w:rPr>
          <w:del w:id="2308" w:author="Stuart McLarnon (NESO)" w:date="2024-11-19T13:05:00Z"/>
          <w:rFonts w:ascii="Arial" w:eastAsia="Arial" w:hAnsi="Arial"/>
          <w:color w:val="626361"/>
          <w:sz w:val="20"/>
        </w:rPr>
      </w:pPr>
      <w:del w:id="2309" w:author="Stuart McLarnon (NESO)" w:date="2024-11-19T13:05:00Z">
        <w:r>
          <w:rPr>
            <w:rFonts w:ascii="Times New Roman" w:eastAsia="PMingLiU" w:hAnsi="Times New Roman"/>
          </w:rPr>
          <w:pict w14:anchorId="1A844635">
            <v:line id="_x0000_s2277" style="position:absolute;left:0;text-align:left;z-index:251930624;mso-position-horizontal-relative:page;mso-position-vertical-relative:page" from="53.75pt,331.45pt" to="486.55pt,331.45pt" strokecolor="#d9d9d9" strokeweight=".7pt">
              <w10:wrap anchorx="page" anchory="page"/>
            </v:line>
          </w:pict>
        </w:r>
        <w:r>
          <w:rPr>
            <w:rFonts w:ascii="Arial" w:eastAsia="Arial" w:hAnsi="Arial"/>
            <w:color w:val="626361"/>
            <w:sz w:val="20"/>
            <w:lang w:val="en-US"/>
          </w:rPr>
          <w:delText>PSHF</w:delText>
        </w:r>
        <w:r>
          <w:rPr>
            <w:rFonts w:ascii="Arial" w:eastAsia="Arial" w:hAnsi="Arial"/>
            <w:color w:val="626361"/>
            <w:sz w:val="20"/>
            <w:lang w:val="en-US"/>
          </w:rPr>
          <w:tab/>
          <w:delText>Carry Primary, Secondary and High Frequency Response</w:delText>
        </w:r>
      </w:del>
    </w:p>
    <w:p w14:paraId="63164240" w14:textId="77777777" w:rsidR="00E1101E" w:rsidRDefault="00000000">
      <w:pPr>
        <w:tabs>
          <w:tab w:val="left" w:pos="2520"/>
        </w:tabs>
        <w:spacing w:before="107" w:after="67" w:line="232" w:lineRule="exact"/>
        <w:ind w:left="1152"/>
        <w:textAlignment w:val="baseline"/>
        <w:rPr>
          <w:del w:id="2310" w:author="Stuart McLarnon (NESO)" w:date="2024-11-19T13:05:00Z"/>
          <w:rFonts w:ascii="Arial" w:eastAsia="Arial" w:hAnsi="Arial"/>
          <w:color w:val="626361"/>
          <w:sz w:val="20"/>
        </w:rPr>
      </w:pPr>
      <w:del w:id="2311" w:author="Stuart McLarnon (NESO)" w:date="2024-11-19T13:05:00Z">
        <w:r>
          <w:rPr>
            <w:rFonts w:ascii="Times New Roman" w:eastAsia="PMingLiU" w:hAnsi="Times New Roman"/>
          </w:rPr>
          <w:pict w14:anchorId="5F86193F">
            <v:line id="_x0000_s2278" style="position:absolute;left:0;text-align:left;z-index:251931648;mso-position-horizontal-relative:page;mso-position-vertical-relative:page" from="53.75pt,352.3pt" to="486.55pt,352.3pt" strokecolor="#d9d9d9" strokeweight=".7pt">
              <w10:wrap anchorx="page" anchory="page"/>
            </v:line>
          </w:pict>
        </w:r>
        <w:r>
          <w:rPr>
            <w:rFonts w:ascii="Arial" w:eastAsia="Arial" w:hAnsi="Arial"/>
            <w:color w:val="626361"/>
            <w:sz w:val="20"/>
            <w:lang w:val="en-US"/>
          </w:rPr>
          <w:delText>EMRG</w:delText>
        </w:r>
        <w:r>
          <w:rPr>
            <w:rFonts w:ascii="Arial" w:eastAsia="Arial" w:hAnsi="Arial"/>
            <w:color w:val="626361"/>
            <w:sz w:val="20"/>
            <w:lang w:val="en-US"/>
          </w:rPr>
          <w:tab/>
          <w:delText>Emergency instruction (instruction to operate outside declared parameters)</w:delText>
        </w:r>
      </w:del>
    </w:p>
    <w:p w14:paraId="67F87A39" w14:textId="77777777" w:rsidR="00E1101E" w:rsidRDefault="00000000">
      <w:pPr>
        <w:tabs>
          <w:tab w:val="left" w:pos="2520"/>
        </w:tabs>
        <w:spacing w:before="107" w:after="72" w:line="232" w:lineRule="exact"/>
        <w:ind w:left="1152"/>
        <w:textAlignment w:val="baseline"/>
        <w:rPr>
          <w:del w:id="2312" w:author="Stuart McLarnon (NESO)" w:date="2024-11-19T13:05:00Z"/>
          <w:rFonts w:ascii="Arial" w:eastAsia="Arial" w:hAnsi="Arial"/>
          <w:color w:val="626361"/>
          <w:sz w:val="20"/>
        </w:rPr>
      </w:pPr>
      <w:del w:id="2313" w:author="Stuart McLarnon (NESO)" w:date="2024-11-19T13:05:00Z">
        <w:r>
          <w:rPr>
            <w:rFonts w:ascii="Times New Roman" w:eastAsia="PMingLiU" w:hAnsi="Times New Roman"/>
          </w:rPr>
          <w:pict w14:anchorId="3683765B">
            <v:line id="_x0000_s2279" style="position:absolute;left:0;text-align:left;z-index:251932672;mso-position-horizontal-relative:page;mso-position-vertical-relative:page" from="53.75pt,372.95pt" to="486.55pt,372.95pt" strokecolor="#d9d9d9" strokeweight=".7pt">
              <w10:wrap anchorx="page" anchory="page"/>
            </v:line>
          </w:pict>
        </w:r>
        <w:r>
          <w:rPr>
            <w:rFonts w:ascii="Arial" w:eastAsia="Arial" w:hAnsi="Arial"/>
            <w:color w:val="626361"/>
            <w:sz w:val="20"/>
            <w:lang w:val="en-US"/>
          </w:rPr>
          <w:delText>FRES</w:delText>
        </w:r>
        <w:r>
          <w:rPr>
            <w:rFonts w:ascii="Arial" w:eastAsia="Arial" w:hAnsi="Arial"/>
            <w:color w:val="626361"/>
            <w:sz w:val="20"/>
            <w:lang w:val="en-US"/>
          </w:rPr>
          <w:tab/>
          <w:delText>Fast Response Required</w:delText>
        </w:r>
      </w:del>
    </w:p>
    <w:p w14:paraId="4275C8E7" w14:textId="77777777" w:rsidR="00E1101E" w:rsidRDefault="00000000">
      <w:pPr>
        <w:tabs>
          <w:tab w:val="left" w:pos="2520"/>
        </w:tabs>
        <w:spacing w:before="106" w:after="63" w:line="232" w:lineRule="exact"/>
        <w:ind w:left="1152"/>
        <w:textAlignment w:val="baseline"/>
        <w:rPr>
          <w:del w:id="2314" w:author="Stuart McLarnon (NESO)" w:date="2024-11-19T13:05:00Z"/>
          <w:rFonts w:ascii="Arial" w:eastAsia="Arial" w:hAnsi="Arial"/>
          <w:color w:val="626361"/>
          <w:sz w:val="20"/>
        </w:rPr>
      </w:pPr>
      <w:del w:id="2315" w:author="Stuart McLarnon (NESO)" w:date="2024-11-19T13:05:00Z">
        <w:r>
          <w:rPr>
            <w:rFonts w:ascii="Times New Roman" w:eastAsia="PMingLiU" w:hAnsi="Times New Roman"/>
          </w:rPr>
          <w:pict w14:anchorId="6C604D2F">
            <v:line id="_x0000_s2280" style="position:absolute;left:0;text-align:left;z-index:251933696;mso-position-horizontal-relative:page;mso-position-vertical-relative:page" from="53.75pt,393.6pt" to="486.55pt,393.6pt" strokecolor="#d9d9d9" strokeweight=".7pt">
              <w10:wrap anchorx="page" anchory="page"/>
            </v:line>
          </w:pict>
        </w:r>
        <w:r>
          <w:rPr>
            <w:rFonts w:ascii="Arial" w:eastAsia="Arial" w:hAnsi="Arial"/>
            <w:color w:val="626361"/>
            <w:sz w:val="20"/>
            <w:lang w:val="en-US"/>
          </w:rPr>
          <w:delText>LFRY</w:delText>
        </w:r>
        <w:r>
          <w:rPr>
            <w:rFonts w:ascii="Arial" w:eastAsia="Arial" w:hAnsi="Arial"/>
            <w:color w:val="626361"/>
            <w:sz w:val="20"/>
            <w:lang w:val="en-US"/>
          </w:rPr>
          <w:tab/>
          <w:delText>Instruction to set a Low Frequency relay</w:delText>
        </w:r>
      </w:del>
    </w:p>
    <w:p w14:paraId="3BA92AD9" w14:textId="77777777" w:rsidR="00E1101E" w:rsidRDefault="00000000">
      <w:pPr>
        <w:tabs>
          <w:tab w:val="left" w:pos="2520"/>
        </w:tabs>
        <w:spacing w:before="111" w:after="63" w:line="232" w:lineRule="exact"/>
        <w:ind w:left="1152"/>
        <w:textAlignment w:val="baseline"/>
        <w:rPr>
          <w:del w:id="2316" w:author="Stuart McLarnon (NESO)" w:date="2024-11-19T13:05:00Z"/>
          <w:rFonts w:ascii="Arial" w:eastAsia="Arial" w:hAnsi="Arial"/>
          <w:color w:val="626361"/>
          <w:sz w:val="20"/>
        </w:rPr>
      </w:pPr>
      <w:del w:id="2317" w:author="Stuart McLarnon (NESO)" w:date="2024-11-19T13:05:00Z">
        <w:r>
          <w:rPr>
            <w:rFonts w:ascii="Times New Roman" w:eastAsia="PMingLiU" w:hAnsi="Times New Roman"/>
          </w:rPr>
          <w:pict w14:anchorId="457DF2E5">
            <v:line id="_x0000_s2281" style="position:absolute;left:0;text-align:left;z-index:251934720;mso-position-horizontal-relative:page;mso-position-vertical-relative:page" from="53.75pt,414.25pt" to="486.55pt,414.25pt" strokecolor="#d9d9d9" strokeweight=".7pt">
              <w10:wrap anchorx="page" anchory="page"/>
            </v:line>
          </w:pict>
        </w:r>
        <w:r>
          <w:rPr>
            <w:rFonts w:ascii="Arial" w:eastAsia="Arial" w:hAnsi="Arial"/>
            <w:color w:val="626361"/>
            <w:sz w:val="20"/>
            <w:lang w:val="en-US"/>
          </w:rPr>
          <w:delText>DROP</w:delText>
        </w:r>
        <w:r>
          <w:rPr>
            <w:rFonts w:ascii="Arial" w:eastAsia="Arial" w:hAnsi="Arial"/>
            <w:color w:val="626361"/>
            <w:sz w:val="20"/>
            <w:lang w:val="en-US"/>
          </w:rPr>
          <w:tab/>
          <w:delText>Droop instruction</w:delText>
        </w:r>
      </w:del>
    </w:p>
    <w:p w14:paraId="63DD9402" w14:textId="77777777" w:rsidR="00E1101E" w:rsidRDefault="00000000">
      <w:pPr>
        <w:tabs>
          <w:tab w:val="left" w:pos="2520"/>
        </w:tabs>
        <w:spacing w:before="107" w:after="67" w:line="232" w:lineRule="exact"/>
        <w:ind w:left="1152"/>
        <w:textAlignment w:val="baseline"/>
        <w:rPr>
          <w:del w:id="2318" w:author="Stuart McLarnon (NESO)" w:date="2024-11-19T13:05:00Z"/>
          <w:rFonts w:ascii="Arial" w:eastAsia="Arial" w:hAnsi="Arial"/>
          <w:color w:val="626361"/>
          <w:sz w:val="20"/>
        </w:rPr>
      </w:pPr>
      <w:del w:id="2319" w:author="Stuart McLarnon (NESO)" w:date="2024-11-19T13:05:00Z">
        <w:r>
          <w:rPr>
            <w:rFonts w:ascii="Times New Roman" w:eastAsia="PMingLiU" w:hAnsi="Times New Roman"/>
          </w:rPr>
          <w:pict w14:anchorId="0BDC078C">
            <v:line id="_x0000_s2282" style="position:absolute;left:0;text-align:left;z-index:251935744;mso-position-horizontal-relative:page;mso-position-vertical-relative:page" from="53.75pt,435.1pt" to="486.55pt,435.1pt" strokecolor="#d9d9d9" strokeweight=".7pt">
              <w10:wrap anchorx="page" anchory="page"/>
            </v:line>
          </w:pict>
        </w:r>
        <w:r>
          <w:rPr>
            <w:rFonts w:ascii="Arial" w:eastAsia="Arial" w:hAnsi="Arial"/>
            <w:color w:val="626361"/>
            <w:sz w:val="20"/>
            <w:lang w:val="en-US"/>
          </w:rPr>
          <w:delText>BKDN</w:delText>
        </w:r>
        <w:r>
          <w:rPr>
            <w:rFonts w:ascii="Arial" w:eastAsia="Arial" w:hAnsi="Arial"/>
            <w:color w:val="626361"/>
            <w:sz w:val="20"/>
            <w:lang w:val="en-US"/>
          </w:rPr>
          <w:tab/>
          <w:delText>Breakdown</w:delText>
        </w:r>
      </w:del>
    </w:p>
    <w:p w14:paraId="3F6ACCB1" w14:textId="77777777" w:rsidR="00316A82" w:rsidRPr="00D77AA3" w:rsidRDefault="00000000" w:rsidP="004A4F1E">
      <w:pPr>
        <w:rPr>
          <w:del w:id="2320" w:author="Stuart McLarnon (NESO)" w:date="2024-11-19T13:05:00Z"/>
          <w:b/>
          <w:bCs/>
          <w:color w:val="3F0731"/>
        </w:rPr>
      </w:pPr>
      <w:del w:id="2321" w:author="Stuart McLarnon (NESO)" w:date="2024-11-19T13:05:00Z">
        <w:r>
          <w:rPr>
            <w:rFonts w:ascii="Times New Roman" w:eastAsia="PMingLiU" w:hAnsi="Times New Roman"/>
          </w:rPr>
          <w:pict w14:anchorId="131A3CDC">
            <v:line id="_x0000_s2283" style="position:absolute;z-index:251936768;mso-position-horizontal-relative:page;mso-position-vertical-relative:page" from="53.05pt,455.75pt" to="486.55pt,455.75pt" strokecolor="#ffbe21" strokeweight=".7pt">
              <w10:wrap anchorx="page" anchory="page"/>
            </v:line>
          </w:pict>
        </w:r>
      </w:del>
    </w:p>
    <w:tbl>
      <w:tblPr>
        <w:tblStyle w:val="ListTable1Light-Accent1"/>
        <w:tblW w:w="0" w:type="auto"/>
        <w:tblInd w:w="1134" w:type="dxa"/>
        <w:tblLook w:val="04A0" w:firstRow="1" w:lastRow="0" w:firstColumn="1" w:lastColumn="0" w:noHBand="0" w:noVBand="1"/>
      </w:tblPr>
      <w:tblGrid>
        <w:gridCol w:w="1134"/>
        <w:gridCol w:w="7882"/>
      </w:tblGrid>
      <w:tr w:rsidR="00316A82" w14:paraId="7C9BC6D3" w14:textId="77777777" w:rsidTr="00186A2A">
        <w:trPr>
          <w:cnfStyle w:val="100000000000" w:firstRow="1" w:lastRow="0" w:firstColumn="0" w:lastColumn="0" w:oddVBand="0" w:evenVBand="0" w:oddHBand="0" w:evenHBand="0" w:firstRowFirstColumn="0" w:firstRowLastColumn="0" w:lastRowFirstColumn="0" w:lastRowLastColumn="0"/>
          <w:ins w:id="232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205EB017" w14:textId="4E4EC866" w:rsidR="00316A82" w:rsidRPr="00D77AA3" w:rsidRDefault="00316A82" w:rsidP="004A4F1E">
            <w:pPr>
              <w:rPr>
                <w:ins w:id="2323" w:author="Stuart McLarnon (NESO)" w:date="2024-11-19T13:05:00Z"/>
                <w:color w:val="3F0731"/>
              </w:rPr>
            </w:pPr>
            <w:bookmarkStart w:id="2324" w:name="_Hlk169091872"/>
            <w:ins w:id="2325" w:author="Stuart McLarnon (NESO)" w:date="2024-11-19T13:05:00Z">
              <w:r w:rsidRPr="00D77AA3">
                <w:rPr>
                  <w:color w:val="3F0731"/>
                </w:rPr>
                <w:t xml:space="preserve">Reason </w:t>
              </w:r>
            </w:ins>
          </w:p>
        </w:tc>
        <w:tc>
          <w:tcPr>
            <w:tcW w:w="7882" w:type="dxa"/>
          </w:tcPr>
          <w:p w14:paraId="6B9635D3"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326" w:author="Stuart McLarnon (NESO)" w:date="2024-11-19T13:05:00Z"/>
                <w:color w:val="3F0731"/>
              </w:rPr>
            </w:pPr>
            <w:ins w:id="2327" w:author="Stuart McLarnon (NESO)" w:date="2024-11-19T13:05:00Z">
              <w:r w:rsidRPr="00D77AA3">
                <w:rPr>
                  <w:color w:val="3F0731"/>
                </w:rPr>
                <w:t>Code Description</w:t>
              </w:r>
            </w:ins>
          </w:p>
        </w:tc>
      </w:tr>
      <w:tr w:rsidR="00316A82" w14:paraId="725558FD" w14:textId="77777777" w:rsidTr="00186A2A">
        <w:trPr>
          <w:cnfStyle w:val="000000100000" w:firstRow="0" w:lastRow="0" w:firstColumn="0" w:lastColumn="0" w:oddVBand="0" w:evenVBand="0" w:oddHBand="1" w:evenHBand="0" w:firstRowFirstColumn="0" w:firstRowLastColumn="0" w:lastRowFirstColumn="0" w:lastRowLastColumn="0"/>
          <w:ins w:id="232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7F27917F" w14:textId="77777777" w:rsidR="00316A82" w:rsidRPr="00D77AA3" w:rsidRDefault="00316A82" w:rsidP="004A4F1E">
            <w:pPr>
              <w:rPr>
                <w:ins w:id="2329" w:author="Stuart McLarnon (NESO)" w:date="2024-11-19T13:05:00Z"/>
                <w:b w:val="0"/>
                <w:bCs w:val="0"/>
                <w:color w:val="3F0731"/>
              </w:rPr>
            </w:pPr>
            <w:ins w:id="2330" w:author="Stuart McLarnon (NESO)" w:date="2024-11-19T13:05:00Z">
              <w:r w:rsidRPr="00D77AA3">
                <w:rPr>
                  <w:b w:val="0"/>
                  <w:bCs w:val="0"/>
                  <w:color w:val="3F0731"/>
                </w:rPr>
                <w:t>LFSM</w:t>
              </w:r>
            </w:ins>
          </w:p>
        </w:tc>
        <w:tc>
          <w:tcPr>
            <w:tcW w:w="7882" w:type="dxa"/>
          </w:tcPr>
          <w:p w14:paraId="2C05B74A"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331" w:author="Stuart McLarnon (NESO)" w:date="2024-11-19T13:05:00Z"/>
                <w:color w:val="3F0731"/>
              </w:rPr>
            </w:pPr>
            <w:ins w:id="2332" w:author="Stuart McLarnon (NESO)" w:date="2024-11-19T13:05:00Z">
              <w:r w:rsidRPr="00D77AA3">
                <w:rPr>
                  <w:color w:val="3F0731"/>
                </w:rPr>
                <w:t>Limited Frequency Sensitive Mode</w:t>
              </w:r>
            </w:ins>
          </w:p>
        </w:tc>
      </w:tr>
      <w:tr w:rsidR="00316A82" w14:paraId="0AF58B87" w14:textId="77777777" w:rsidTr="00186A2A">
        <w:trPr>
          <w:ins w:id="233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4F43CA36" w14:textId="77777777" w:rsidR="00316A82" w:rsidRPr="00D77AA3" w:rsidRDefault="00316A82" w:rsidP="004A4F1E">
            <w:pPr>
              <w:rPr>
                <w:ins w:id="2334" w:author="Stuart McLarnon (NESO)" w:date="2024-11-19T13:05:00Z"/>
                <w:b w:val="0"/>
                <w:bCs w:val="0"/>
                <w:color w:val="3F0731"/>
              </w:rPr>
            </w:pPr>
            <w:ins w:id="2335" w:author="Stuart McLarnon (NESO)" w:date="2024-11-19T13:05:00Z">
              <w:r w:rsidRPr="00D77AA3">
                <w:rPr>
                  <w:b w:val="0"/>
                  <w:bCs w:val="0"/>
                  <w:color w:val="3F0731"/>
                </w:rPr>
                <w:t>PSHF</w:t>
              </w:r>
            </w:ins>
          </w:p>
        </w:tc>
        <w:tc>
          <w:tcPr>
            <w:tcW w:w="7882" w:type="dxa"/>
          </w:tcPr>
          <w:p w14:paraId="76B14D75"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336" w:author="Stuart McLarnon (NESO)" w:date="2024-11-19T13:05:00Z"/>
                <w:color w:val="3F0731"/>
              </w:rPr>
            </w:pPr>
            <w:ins w:id="2337" w:author="Stuart McLarnon (NESO)" w:date="2024-11-19T13:05:00Z">
              <w:r w:rsidRPr="00D77AA3">
                <w:rPr>
                  <w:color w:val="3F0731"/>
                </w:rPr>
                <w:t>Carry Primary, Secondary and High Frequency Response</w:t>
              </w:r>
            </w:ins>
          </w:p>
        </w:tc>
      </w:tr>
      <w:tr w:rsidR="00316A82" w14:paraId="4B170A7B" w14:textId="77777777" w:rsidTr="00186A2A">
        <w:trPr>
          <w:cnfStyle w:val="000000100000" w:firstRow="0" w:lastRow="0" w:firstColumn="0" w:lastColumn="0" w:oddVBand="0" w:evenVBand="0" w:oddHBand="1" w:evenHBand="0" w:firstRowFirstColumn="0" w:firstRowLastColumn="0" w:lastRowFirstColumn="0" w:lastRowLastColumn="0"/>
          <w:ins w:id="233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08F65DA3" w14:textId="77777777" w:rsidR="00316A82" w:rsidRPr="00D77AA3" w:rsidRDefault="00316A82" w:rsidP="004A4F1E">
            <w:pPr>
              <w:rPr>
                <w:ins w:id="2339" w:author="Stuart McLarnon (NESO)" w:date="2024-11-19T13:05:00Z"/>
                <w:b w:val="0"/>
                <w:bCs w:val="0"/>
                <w:color w:val="3F0731"/>
              </w:rPr>
            </w:pPr>
            <w:ins w:id="2340" w:author="Stuart McLarnon (NESO)" w:date="2024-11-19T13:05:00Z">
              <w:r w:rsidRPr="00D77AA3">
                <w:rPr>
                  <w:b w:val="0"/>
                  <w:bCs w:val="0"/>
                  <w:color w:val="3F0731"/>
                </w:rPr>
                <w:t>EMRG</w:t>
              </w:r>
            </w:ins>
          </w:p>
        </w:tc>
        <w:tc>
          <w:tcPr>
            <w:tcW w:w="7882" w:type="dxa"/>
          </w:tcPr>
          <w:p w14:paraId="6E72F467"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341" w:author="Stuart McLarnon (NESO)" w:date="2024-11-19T13:05:00Z"/>
                <w:color w:val="3F0731"/>
              </w:rPr>
            </w:pPr>
            <w:ins w:id="2342" w:author="Stuart McLarnon (NESO)" w:date="2024-11-19T13:05:00Z">
              <w:r w:rsidRPr="00D77AA3">
                <w:rPr>
                  <w:color w:val="3F0731"/>
                </w:rPr>
                <w:t>Emergency instruction (instruction to operate outside declared parameters)</w:t>
              </w:r>
            </w:ins>
          </w:p>
        </w:tc>
      </w:tr>
      <w:tr w:rsidR="00316A82" w14:paraId="50EA06DC" w14:textId="77777777" w:rsidTr="00186A2A">
        <w:trPr>
          <w:ins w:id="234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4DF9DC49" w14:textId="77777777" w:rsidR="00316A82" w:rsidRPr="00D77AA3" w:rsidRDefault="00316A82" w:rsidP="004A4F1E">
            <w:pPr>
              <w:rPr>
                <w:ins w:id="2344" w:author="Stuart McLarnon (NESO)" w:date="2024-11-19T13:05:00Z"/>
                <w:b w:val="0"/>
                <w:bCs w:val="0"/>
                <w:color w:val="3F0731"/>
              </w:rPr>
            </w:pPr>
            <w:ins w:id="2345" w:author="Stuart McLarnon (NESO)" w:date="2024-11-19T13:05:00Z">
              <w:r w:rsidRPr="00D77AA3">
                <w:rPr>
                  <w:b w:val="0"/>
                  <w:bCs w:val="0"/>
                  <w:color w:val="3F0731"/>
                </w:rPr>
                <w:t>FRES</w:t>
              </w:r>
            </w:ins>
          </w:p>
        </w:tc>
        <w:tc>
          <w:tcPr>
            <w:tcW w:w="7882" w:type="dxa"/>
          </w:tcPr>
          <w:p w14:paraId="0584C0ED"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346" w:author="Stuart McLarnon (NESO)" w:date="2024-11-19T13:05:00Z"/>
                <w:color w:val="3F0731"/>
              </w:rPr>
            </w:pPr>
            <w:ins w:id="2347" w:author="Stuart McLarnon (NESO)" w:date="2024-11-19T13:05:00Z">
              <w:r w:rsidRPr="00D77AA3">
                <w:rPr>
                  <w:color w:val="3F0731"/>
                </w:rPr>
                <w:t>Fast Response Required</w:t>
              </w:r>
            </w:ins>
          </w:p>
        </w:tc>
      </w:tr>
      <w:tr w:rsidR="00316A82" w14:paraId="4722D2D6" w14:textId="77777777" w:rsidTr="00186A2A">
        <w:trPr>
          <w:cnfStyle w:val="000000100000" w:firstRow="0" w:lastRow="0" w:firstColumn="0" w:lastColumn="0" w:oddVBand="0" w:evenVBand="0" w:oddHBand="1" w:evenHBand="0" w:firstRowFirstColumn="0" w:firstRowLastColumn="0" w:lastRowFirstColumn="0" w:lastRowLastColumn="0"/>
          <w:ins w:id="234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3D15F9B1" w14:textId="77777777" w:rsidR="00316A82" w:rsidRPr="00D77AA3" w:rsidRDefault="00316A82" w:rsidP="004A4F1E">
            <w:pPr>
              <w:rPr>
                <w:ins w:id="2349" w:author="Stuart McLarnon (NESO)" w:date="2024-11-19T13:05:00Z"/>
                <w:b w:val="0"/>
                <w:bCs w:val="0"/>
                <w:color w:val="3F0731"/>
              </w:rPr>
            </w:pPr>
            <w:ins w:id="2350" w:author="Stuart McLarnon (NESO)" w:date="2024-11-19T13:05:00Z">
              <w:r w:rsidRPr="00D77AA3">
                <w:rPr>
                  <w:b w:val="0"/>
                  <w:bCs w:val="0"/>
                  <w:color w:val="3F0731"/>
                </w:rPr>
                <w:lastRenderedPageBreak/>
                <w:t>LFRY</w:t>
              </w:r>
            </w:ins>
          </w:p>
        </w:tc>
        <w:tc>
          <w:tcPr>
            <w:tcW w:w="7882" w:type="dxa"/>
          </w:tcPr>
          <w:p w14:paraId="0F18D7FE"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351" w:author="Stuart McLarnon (NESO)" w:date="2024-11-19T13:05:00Z"/>
                <w:color w:val="3F0731"/>
              </w:rPr>
            </w:pPr>
            <w:ins w:id="2352" w:author="Stuart McLarnon (NESO)" w:date="2024-11-19T13:05:00Z">
              <w:r w:rsidRPr="00D77AA3">
                <w:rPr>
                  <w:color w:val="3F0731"/>
                </w:rPr>
                <w:t>Instruction to set a Low Frequency relay</w:t>
              </w:r>
            </w:ins>
          </w:p>
        </w:tc>
      </w:tr>
      <w:tr w:rsidR="00316A82" w14:paraId="03BBC51D" w14:textId="77777777" w:rsidTr="00186A2A">
        <w:trPr>
          <w:ins w:id="235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1DFF31FD" w14:textId="77777777" w:rsidR="00316A82" w:rsidRPr="00D77AA3" w:rsidRDefault="00316A82" w:rsidP="004A4F1E">
            <w:pPr>
              <w:rPr>
                <w:ins w:id="2354" w:author="Stuart McLarnon (NESO)" w:date="2024-11-19T13:05:00Z"/>
                <w:b w:val="0"/>
                <w:bCs w:val="0"/>
                <w:color w:val="3F0731"/>
              </w:rPr>
            </w:pPr>
            <w:ins w:id="2355" w:author="Stuart McLarnon (NESO)" w:date="2024-11-19T13:05:00Z">
              <w:r w:rsidRPr="00D77AA3">
                <w:rPr>
                  <w:b w:val="0"/>
                  <w:bCs w:val="0"/>
                  <w:color w:val="3F0731"/>
                </w:rPr>
                <w:t>DROP</w:t>
              </w:r>
            </w:ins>
          </w:p>
        </w:tc>
        <w:tc>
          <w:tcPr>
            <w:tcW w:w="7882" w:type="dxa"/>
          </w:tcPr>
          <w:p w14:paraId="622D6D02"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356" w:author="Stuart McLarnon (NESO)" w:date="2024-11-19T13:05:00Z"/>
                <w:color w:val="3F0731"/>
              </w:rPr>
            </w:pPr>
            <w:ins w:id="2357" w:author="Stuart McLarnon (NESO)" w:date="2024-11-19T13:05:00Z">
              <w:r w:rsidRPr="00D77AA3">
                <w:rPr>
                  <w:color w:val="3F0731"/>
                </w:rPr>
                <w:t>Droop instruction</w:t>
              </w:r>
            </w:ins>
          </w:p>
        </w:tc>
      </w:tr>
      <w:tr w:rsidR="00316A82" w14:paraId="3B137070" w14:textId="77777777" w:rsidTr="00186A2A">
        <w:trPr>
          <w:cnfStyle w:val="000000100000" w:firstRow="0" w:lastRow="0" w:firstColumn="0" w:lastColumn="0" w:oddVBand="0" w:evenVBand="0" w:oddHBand="1" w:evenHBand="0" w:firstRowFirstColumn="0" w:firstRowLastColumn="0" w:lastRowFirstColumn="0" w:lastRowLastColumn="0"/>
          <w:trHeight w:val="74"/>
          <w:ins w:id="235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5585A5C7" w14:textId="77777777" w:rsidR="00316A82" w:rsidRPr="00D77AA3" w:rsidRDefault="00316A82" w:rsidP="004A4F1E">
            <w:pPr>
              <w:rPr>
                <w:ins w:id="2359" w:author="Stuart McLarnon (NESO)" w:date="2024-11-19T13:05:00Z"/>
                <w:b w:val="0"/>
                <w:bCs w:val="0"/>
                <w:color w:val="3F0731"/>
              </w:rPr>
            </w:pPr>
            <w:ins w:id="2360" w:author="Stuart McLarnon (NESO)" w:date="2024-11-19T13:05:00Z">
              <w:r w:rsidRPr="00D77AA3">
                <w:rPr>
                  <w:b w:val="0"/>
                  <w:bCs w:val="0"/>
                  <w:color w:val="3F0731"/>
                </w:rPr>
                <w:t>BKDN</w:t>
              </w:r>
            </w:ins>
          </w:p>
        </w:tc>
        <w:tc>
          <w:tcPr>
            <w:tcW w:w="7882" w:type="dxa"/>
          </w:tcPr>
          <w:p w14:paraId="03359EA2"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361" w:author="Stuart McLarnon (NESO)" w:date="2024-11-19T13:05:00Z"/>
                <w:color w:val="3F0731"/>
              </w:rPr>
            </w:pPr>
            <w:ins w:id="2362" w:author="Stuart McLarnon (NESO)" w:date="2024-11-19T13:05:00Z">
              <w:r w:rsidRPr="00D77AA3">
                <w:rPr>
                  <w:color w:val="3F0731"/>
                </w:rPr>
                <w:t>Breakdown</w:t>
              </w:r>
            </w:ins>
          </w:p>
        </w:tc>
      </w:tr>
      <w:bookmarkEnd w:id="2324"/>
    </w:tbl>
    <w:p w14:paraId="73CD4C62" w14:textId="77777777" w:rsidR="00316A82" w:rsidRDefault="00316A82" w:rsidP="00186A2A">
      <w:pPr>
        <w:ind w:left="1134"/>
        <w:rPr>
          <w:ins w:id="2363" w:author="Stuart McLarnon (NESO)" w:date="2024-11-19T13:05:00Z"/>
        </w:rPr>
      </w:pPr>
    </w:p>
    <w:p w14:paraId="25F83853" w14:textId="77777777" w:rsidR="00316A82" w:rsidRDefault="00316A82" w:rsidP="00186A2A">
      <w:pPr>
        <w:ind w:left="1134"/>
      </w:pPr>
      <w:r>
        <w:t>Target Field can be one of the following:</w:t>
      </w:r>
    </w:p>
    <w:p w14:paraId="3E959135" w14:textId="7F3B81C2" w:rsidR="00316A82" w:rsidRDefault="00316A82" w:rsidP="00186A2A">
      <w:pPr>
        <w:pStyle w:val="Caption"/>
        <w:keepNext/>
        <w:ind w:left="1134"/>
      </w:pPr>
      <w:r>
        <w:t xml:space="preserve">Table </w:t>
      </w:r>
      <w:del w:id="2364" w:author="Stuart McLarnon (NESO)" w:date="2024-11-19T13:05:00Z">
        <w:r>
          <w:rPr>
            <w:rFonts w:ascii="Arial" w:eastAsia="Arial" w:hAnsi="Arial"/>
            <w:b/>
            <w:color w:val="717174"/>
            <w:spacing w:val="-2"/>
            <w:lang w:val="en-US"/>
          </w:rPr>
          <w:delText xml:space="preserve">19 </w:delText>
        </w:r>
        <w:r>
          <w:rPr>
            <w:rFonts w:ascii="Arial" w:eastAsia="Arial" w:hAnsi="Arial"/>
            <w:color w:val="717174"/>
            <w:spacing w:val="-2"/>
            <w:lang w:val="en-US"/>
          </w:rPr>
          <w:delText>-</w:delText>
        </w:r>
      </w:del>
      <w:ins w:id="2365" w:author="Stuart McLarnon (NESO)" w:date="2024-11-19T13:05:00Z">
        <w:r>
          <w:fldChar w:fldCharType="begin"/>
        </w:r>
        <w:r>
          <w:instrText xml:space="preserve"> SEQ Table \* ARABIC </w:instrText>
        </w:r>
        <w:r>
          <w:fldChar w:fldCharType="separate"/>
        </w:r>
        <w:r w:rsidR="00563C81">
          <w:rPr>
            <w:noProof/>
          </w:rPr>
          <w:t>19</w:t>
        </w:r>
        <w:r>
          <w:rPr>
            <w:noProof/>
          </w:rPr>
          <w:fldChar w:fldCharType="end"/>
        </w:r>
        <w:r>
          <w:t>:</w:t>
        </w:r>
      </w:ins>
      <w:r>
        <w:t xml:space="preserve"> </w:t>
      </w:r>
      <w:r w:rsidRPr="0064230E">
        <w:t>Pumped Storage Targets</w:t>
      </w:r>
    </w:p>
    <w:p w14:paraId="60DFE6D5" w14:textId="77777777" w:rsidR="00E1101E" w:rsidRDefault="00000000">
      <w:pPr>
        <w:spacing w:before="115" w:after="61" w:line="230" w:lineRule="exact"/>
        <w:ind w:left="1152"/>
        <w:textAlignment w:val="baseline"/>
        <w:rPr>
          <w:del w:id="2366" w:author="Stuart McLarnon (NESO)" w:date="2024-11-19T13:05:00Z"/>
          <w:rFonts w:ascii="Arial" w:eastAsia="Arial" w:hAnsi="Arial"/>
          <w:b/>
          <w:color w:val="626361"/>
          <w:spacing w:val="8"/>
          <w:sz w:val="20"/>
        </w:rPr>
      </w:pPr>
      <w:del w:id="2367" w:author="Stuart McLarnon (NESO)" w:date="2024-11-19T13:05:00Z">
        <w:r>
          <w:rPr>
            <w:rFonts w:ascii="Times New Roman" w:eastAsia="PMingLiU" w:hAnsi="Times New Roman"/>
          </w:rPr>
          <w:pict w14:anchorId="28EDD90D">
            <v:line id="_x0000_s2284" style="position:absolute;left:0;text-align:left;z-index:251938816;mso-position-horizontal-relative:page;mso-position-vertical-relative:page" from="53.75pt,525.85pt" to="490.6pt,525.85pt" strokecolor="#ffbe21" strokeweight=".7pt">
              <w10:wrap anchorx="page" anchory="page"/>
            </v:line>
          </w:pict>
        </w:r>
        <w:r>
          <w:rPr>
            <w:rFonts w:ascii="Arial" w:eastAsia="Arial" w:hAnsi="Arial"/>
            <w:b/>
            <w:color w:val="626361"/>
            <w:spacing w:val="8"/>
            <w:sz w:val="20"/>
            <w:lang w:val="en-US"/>
          </w:rPr>
          <w:delText>Target Description</w:delText>
        </w:r>
      </w:del>
    </w:p>
    <w:p w14:paraId="08A75ADD" w14:textId="77777777" w:rsidR="00E1101E" w:rsidRDefault="00000000">
      <w:pPr>
        <w:tabs>
          <w:tab w:val="left" w:pos="1944"/>
        </w:tabs>
        <w:spacing w:before="107" w:after="67" w:line="232" w:lineRule="exact"/>
        <w:ind w:left="1152"/>
        <w:textAlignment w:val="baseline"/>
        <w:rPr>
          <w:del w:id="2368" w:author="Stuart McLarnon (NESO)" w:date="2024-11-19T13:05:00Z"/>
          <w:rFonts w:ascii="Arial" w:eastAsia="Arial" w:hAnsi="Arial"/>
          <w:color w:val="626361"/>
          <w:sz w:val="20"/>
        </w:rPr>
      </w:pPr>
      <w:del w:id="2369" w:author="Stuart McLarnon (NESO)" w:date="2024-11-19T13:05:00Z">
        <w:r>
          <w:rPr>
            <w:rFonts w:ascii="Times New Roman" w:eastAsia="PMingLiU" w:hAnsi="Times New Roman"/>
          </w:rPr>
          <w:pict w14:anchorId="47AC9F04">
            <v:line id="_x0000_s2285" style="position:absolute;left:0;text-align:left;z-index:251939840;mso-position-horizontal-relative:page;mso-position-vertical-relative:page" from="53.75pt,546.7pt" to="490.6pt,546.7pt" strokecolor="#d9d9d9" strokeweight=".7pt">
              <w10:wrap anchorx="page" anchory="page"/>
            </v:line>
          </w:pict>
        </w:r>
        <w:r>
          <w:rPr>
            <w:rFonts w:ascii="Arial" w:eastAsia="Arial" w:hAnsi="Arial"/>
            <w:color w:val="626361"/>
            <w:sz w:val="20"/>
            <w:lang w:val="en-US"/>
          </w:rPr>
          <w:delText>MW</w:delText>
        </w:r>
        <w:r>
          <w:rPr>
            <w:rFonts w:ascii="Arial" w:eastAsia="Arial" w:hAnsi="Arial"/>
            <w:color w:val="626361"/>
            <w:sz w:val="20"/>
            <w:lang w:val="en-US"/>
          </w:rPr>
          <w:tab/>
          <w:delText>Reason code to be applied to the Pumped Storage BOA Closed Instruction</w:delText>
        </w:r>
      </w:del>
    </w:p>
    <w:p w14:paraId="17558FD4" w14:textId="77777777" w:rsidR="00E1101E" w:rsidRDefault="00000000">
      <w:pPr>
        <w:tabs>
          <w:tab w:val="left" w:pos="1944"/>
        </w:tabs>
        <w:spacing w:before="107" w:after="72" w:line="232" w:lineRule="exact"/>
        <w:ind w:left="1152"/>
        <w:textAlignment w:val="baseline"/>
        <w:rPr>
          <w:del w:id="2370" w:author="Stuart McLarnon (NESO)" w:date="2024-11-19T13:05:00Z"/>
          <w:rFonts w:ascii="Arial" w:eastAsia="Arial" w:hAnsi="Arial"/>
          <w:color w:val="626361"/>
          <w:sz w:val="20"/>
        </w:rPr>
      </w:pPr>
      <w:del w:id="2371" w:author="Stuart McLarnon (NESO)" w:date="2024-11-19T13:05:00Z">
        <w:r>
          <w:rPr>
            <w:rFonts w:ascii="Times New Roman" w:eastAsia="PMingLiU" w:hAnsi="Times New Roman"/>
          </w:rPr>
          <w:pict w14:anchorId="445D2762">
            <v:line id="_x0000_s2286" style="position:absolute;left:0;text-align:left;z-index:251940864;mso-position-horizontal-relative:page;mso-position-vertical-relative:page" from="53.75pt,567.35pt" to="490.6pt,567.35pt" strokecolor="#d9d9d9" strokeweight=".7pt">
              <w10:wrap anchorx="page" anchory="page"/>
            </v:line>
          </w:pict>
        </w:r>
        <w:r>
          <w:rPr>
            <w:rFonts w:ascii="Arial" w:eastAsia="Arial" w:hAnsi="Arial"/>
            <w:color w:val="626361"/>
            <w:sz w:val="20"/>
            <w:lang w:val="en-US"/>
          </w:rPr>
          <w:delText>SH</w:delText>
        </w:r>
        <w:r>
          <w:rPr>
            <w:rFonts w:ascii="Arial" w:eastAsia="Arial" w:hAnsi="Arial"/>
            <w:color w:val="626361"/>
            <w:sz w:val="20"/>
            <w:lang w:val="en-US"/>
          </w:rPr>
          <w:tab/>
          <w:delText>Shutdown</w:delText>
        </w:r>
      </w:del>
    </w:p>
    <w:p w14:paraId="487B6CB1" w14:textId="77777777" w:rsidR="00E1101E" w:rsidRDefault="00000000">
      <w:pPr>
        <w:tabs>
          <w:tab w:val="left" w:pos="1944"/>
        </w:tabs>
        <w:spacing w:before="111" w:after="58" w:line="232" w:lineRule="exact"/>
        <w:ind w:left="1152"/>
        <w:textAlignment w:val="baseline"/>
        <w:rPr>
          <w:del w:id="2372" w:author="Stuart McLarnon (NESO)" w:date="2024-11-19T13:05:00Z"/>
          <w:rFonts w:ascii="Arial" w:eastAsia="Arial" w:hAnsi="Arial"/>
          <w:color w:val="626361"/>
          <w:sz w:val="20"/>
        </w:rPr>
      </w:pPr>
      <w:del w:id="2373" w:author="Stuart McLarnon (NESO)" w:date="2024-11-19T13:05:00Z">
        <w:r>
          <w:rPr>
            <w:rFonts w:ascii="Times New Roman" w:eastAsia="PMingLiU" w:hAnsi="Times New Roman"/>
          </w:rPr>
          <w:pict w14:anchorId="44BCA6A7">
            <v:line id="_x0000_s2287" style="position:absolute;left:0;text-align:left;z-index:251941888;mso-position-horizontal-relative:page;mso-position-vertical-relative:page" from="53.75pt,588pt" to="490.6pt,588pt" strokecolor="#d9d9d9" strokeweight=".7pt">
              <w10:wrap anchorx="page" anchory="page"/>
            </v:line>
          </w:pict>
        </w:r>
        <w:r>
          <w:rPr>
            <w:rFonts w:ascii="Arial" w:eastAsia="Arial" w:hAnsi="Arial"/>
            <w:color w:val="626361"/>
            <w:sz w:val="20"/>
            <w:lang w:val="en-US"/>
          </w:rPr>
          <w:delText>SG</w:delText>
        </w:r>
        <w:r>
          <w:rPr>
            <w:rFonts w:ascii="Arial" w:eastAsia="Arial" w:hAnsi="Arial"/>
            <w:color w:val="626361"/>
            <w:sz w:val="20"/>
            <w:lang w:val="en-US"/>
          </w:rPr>
          <w:tab/>
          <w:delText>Spin Gen</w:delText>
        </w:r>
      </w:del>
    </w:p>
    <w:p w14:paraId="42059060" w14:textId="77777777" w:rsidR="00E1101E" w:rsidRDefault="00000000">
      <w:pPr>
        <w:tabs>
          <w:tab w:val="left" w:pos="1944"/>
        </w:tabs>
        <w:spacing w:before="111" w:after="63" w:line="232" w:lineRule="exact"/>
        <w:ind w:left="1152"/>
        <w:textAlignment w:val="baseline"/>
        <w:rPr>
          <w:del w:id="2374" w:author="Stuart McLarnon (NESO)" w:date="2024-11-19T13:05:00Z"/>
          <w:rFonts w:ascii="Arial" w:eastAsia="Arial" w:hAnsi="Arial"/>
          <w:color w:val="626361"/>
          <w:sz w:val="20"/>
        </w:rPr>
      </w:pPr>
      <w:del w:id="2375" w:author="Stuart McLarnon (NESO)" w:date="2024-11-19T13:05:00Z">
        <w:r>
          <w:rPr>
            <w:rFonts w:ascii="Times New Roman" w:eastAsia="PMingLiU" w:hAnsi="Times New Roman"/>
          </w:rPr>
          <w:pict w14:anchorId="14523C86">
            <v:line id="_x0000_s2288" style="position:absolute;left:0;text-align:left;z-index:251942912;mso-position-horizontal-relative:page;mso-position-vertical-relative:page" from="53.75pt,608.65pt" to="490.6pt,608.65pt" strokecolor="#d9d9d9" strokeweight=".7pt">
              <w10:wrap anchorx="page" anchory="page"/>
            </v:line>
          </w:pict>
        </w:r>
        <w:r>
          <w:rPr>
            <w:rFonts w:ascii="Arial" w:eastAsia="Arial" w:hAnsi="Arial"/>
            <w:color w:val="626361"/>
            <w:sz w:val="20"/>
            <w:lang w:val="en-US"/>
          </w:rPr>
          <w:delText>SP</w:delText>
        </w:r>
        <w:r>
          <w:rPr>
            <w:rFonts w:ascii="Arial" w:eastAsia="Arial" w:hAnsi="Arial"/>
            <w:color w:val="626361"/>
            <w:sz w:val="20"/>
            <w:lang w:val="en-US"/>
          </w:rPr>
          <w:tab/>
          <w:delText>Spin Pump</w:delText>
        </w:r>
      </w:del>
    </w:p>
    <w:p w14:paraId="6A80970D" w14:textId="77777777" w:rsidR="00E1101E" w:rsidRDefault="00000000">
      <w:pPr>
        <w:tabs>
          <w:tab w:val="left" w:pos="1944"/>
        </w:tabs>
        <w:spacing w:before="107" w:line="231" w:lineRule="exact"/>
        <w:ind w:left="1152"/>
        <w:textAlignment w:val="baseline"/>
        <w:rPr>
          <w:del w:id="2376" w:author="Stuart McLarnon (NESO)" w:date="2024-11-19T13:05:00Z"/>
          <w:rFonts w:ascii="Arial" w:eastAsia="Arial" w:hAnsi="Arial"/>
          <w:color w:val="626361"/>
          <w:sz w:val="20"/>
        </w:rPr>
      </w:pPr>
      <w:del w:id="2377" w:author="Stuart McLarnon (NESO)" w:date="2024-11-19T13:05:00Z">
        <w:r>
          <w:rPr>
            <w:rFonts w:ascii="Times New Roman" w:eastAsia="PMingLiU" w:hAnsi="Times New Roman"/>
          </w:rPr>
          <w:pict w14:anchorId="31E88AB7">
            <v:line id="_x0000_s2289" style="position:absolute;left:0;text-align:left;z-index:251943936;mso-position-horizontal-relative:page;mso-position-vertical-relative:page" from="53.75pt,629.5pt" to="490.6pt,629.5pt" strokecolor="#d9d9d9" strokeweight=".7pt">
              <w10:wrap anchorx="page" anchory="page"/>
            </v:line>
          </w:pict>
        </w:r>
        <w:r>
          <w:rPr>
            <w:rFonts w:ascii="Arial" w:eastAsia="Arial" w:hAnsi="Arial"/>
            <w:color w:val="626361"/>
            <w:sz w:val="20"/>
            <w:lang w:val="en-US"/>
          </w:rPr>
          <w:delText>nn.nn</w:delText>
        </w:r>
        <w:r>
          <w:rPr>
            <w:rFonts w:ascii="Arial" w:eastAsia="Arial" w:hAnsi="Arial"/>
            <w:color w:val="626361"/>
            <w:sz w:val="20"/>
            <w:lang w:val="en-US"/>
          </w:rPr>
          <w:tab/>
          <w:delText>Set low frequency relay to nn.nn Hz. For example nn.nn could be 49.85. Where nn.nn is</w:delText>
        </w:r>
      </w:del>
    </w:p>
    <w:p w14:paraId="622FC84E" w14:textId="77777777" w:rsidR="00E1101E" w:rsidRDefault="00000000">
      <w:pPr>
        <w:spacing w:after="68" w:line="231" w:lineRule="exact"/>
        <w:ind w:left="1944"/>
        <w:textAlignment w:val="baseline"/>
        <w:rPr>
          <w:del w:id="2378" w:author="Stuart McLarnon (NESO)" w:date="2024-11-19T13:05:00Z"/>
          <w:rFonts w:ascii="Arial" w:eastAsia="Arial" w:hAnsi="Arial"/>
          <w:color w:val="626361"/>
          <w:sz w:val="20"/>
        </w:rPr>
      </w:pPr>
      <w:del w:id="2379" w:author="Stuart McLarnon (NESO)" w:date="2024-11-19T13:05:00Z">
        <w:r>
          <w:rPr>
            <w:rFonts w:ascii="Arial" w:eastAsia="Arial" w:hAnsi="Arial"/>
            <w:color w:val="626361"/>
            <w:sz w:val="20"/>
            <w:lang w:val="en-US"/>
          </w:rPr>
          <w:delText>sent as 00.00 this should be interpreted as &gt;remove LF relay setting=.</w:delText>
        </w:r>
      </w:del>
    </w:p>
    <w:p w14:paraId="5E243878" w14:textId="77777777" w:rsidR="00E1101E" w:rsidRDefault="00000000">
      <w:pPr>
        <w:tabs>
          <w:tab w:val="left" w:pos="1944"/>
        </w:tabs>
        <w:spacing w:before="106" w:after="72" w:line="232" w:lineRule="exact"/>
        <w:ind w:left="1152"/>
        <w:textAlignment w:val="baseline"/>
        <w:rPr>
          <w:del w:id="2380" w:author="Stuart McLarnon (NESO)" w:date="2024-11-19T13:05:00Z"/>
          <w:rFonts w:ascii="Arial" w:eastAsia="Arial" w:hAnsi="Arial"/>
          <w:color w:val="626361"/>
          <w:sz w:val="20"/>
        </w:rPr>
      </w:pPr>
      <w:del w:id="2381" w:author="Stuart McLarnon (NESO)" w:date="2024-11-19T13:05:00Z">
        <w:r>
          <w:rPr>
            <w:rFonts w:ascii="Times New Roman" w:eastAsia="PMingLiU" w:hAnsi="Times New Roman"/>
          </w:rPr>
          <w:pict w14:anchorId="411E6480">
            <v:line id="_x0000_s2290" style="position:absolute;left:0;text-align:left;z-index:251944960;mso-position-horizontal-relative:page;mso-position-vertical-relative:page" from="53.75pt,661.7pt" to="490.6pt,661.7pt" strokecolor="#d9d9d9" strokeweight=".7pt">
              <w10:wrap anchorx="page" anchory="page"/>
            </v:line>
          </w:pict>
        </w:r>
        <w:r>
          <w:rPr>
            <w:rFonts w:ascii="Arial" w:eastAsia="Arial" w:hAnsi="Arial"/>
            <w:color w:val="626361"/>
            <w:sz w:val="20"/>
            <w:lang w:val="en-US"/>
          </w:rPr>
          <w:delText>n.n</w:delText>
        </w:r>
        <w:r>
          <w:rPr>
            <w:rFonts w:ascii="Arial" w:eastAsia="Arial" w:hAnsi="Arial"/>
            <w:color w:val="626361"/>
            <w:sz w:val="20"/>
            <w:lang w:val="en-US"/>
          </w:rPr>
          <w:tab/>
          <w:delText>Set droop to n.n %</w:delText>
        </w:r>
      </w:del>
    </w:p>
    <w:p w14:paraId="0036AF84" w14:textId="77777777" w:rsidR="00316A82" w:rsidRDefault="00000000" w:rsidP="004A4F1E">
      <w:pPr>
        <w:rPr>
          <w:del w:id="2382" w:author="Stuart McLarnon (NESO)" w:date="2024-11-19T13:05:00Z"/>
          <w:b/>
          <w:bCs/>
          <w:color w:val="3F0731"/>
        </w:rPr>
      </w:pPr>
      <w:del w:id="2383" w:author="Stuart McLarnon (NESO)" w:date="2024-11-19T13:05:00Z">
        <w:r>
          <w:rPr>
            <w:rFonts w:ascii="Times New Roman" w:eastAsia="PMingLiU" w:hAnsi="Times New Roman"/>
          </w:rPr>
          <w:pict w14:anchorId="46024A0E">
            <v:line id="_x0000_s2291" style="position:absolute;z-index:251945984;mso-position-horizontal-relative:page;mso-position-vertical-relative:page" from="53.05pt,682.3pt" to="490.6pt,682.3pt" strokecolor="#ffbe21" strokeweight=".7pt">
              <w10:wrap anchorx="page" anchory="page"/>
            </v:line>
          </w:pict>
        </w:r>
      </w:del>
    </w:p>
    <w:tbl>
      <w:tblPr>
        <w:tblStyle w:val="ListTable1Light-Accent1"/>
        <w:tblW w:w="0" w:type="auto"/>
        <w:tblInd w:w="1134" w:type="dxa"/>
        <w:tblLook w:val="04A0" w:firstRow="1" w:lastRow="0" w:firstColumn="1" w:lastColumn="0" w:noHBand="0" w:noVBand="1"/>
      </w:tblPr>
      <w:tblGrid>
        <w:gridCol w:w="1134"/>
        <w:gridCol w:w="7882"/>
      </w:tblGrid>
      <w:tr w:rsidR="00316A82" w14:paraId="7F3BA823" w14:textId="77777777" w:rsidTr="00186A2A">
        <w:trPr>
          <w:cnfStyle w:val="100000000000" w:firstRow="1" w:lastRow="0" w:firstColumn="0" w:lastColumn="0" w:oddVBand="0" w:evenVBand="0" w:oddHBand="0" w:evenHBand="0" w:firstRowFirstColumn="0" w:firstRowLastColumn="0" w:lastRowFirstColumn="0" w:lastRowLastColumn="0"/>
          <w:ins w:id="238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0AF07BEB" w14:textId="78F8EA05" w:rsidR="00316A82" w:rsidRPr="00D77AA3" w:rsidRDefault="00316A82" w:rsidP="004A4F1E">
            <w:pPr>
              <w:rPr>
                <w:ins w:id="2385" w:author="Stuart McLarnon (NESO)" w:date="2024-11-19T13:05:00Z"/>
                <w:color w:val="3F0731"/>
              </w:rPr>
            </w:pPr>
            <w:bookmarkStart w:id="2386" w:name="_Hlk169092889"/>
            <w:ins w:id="2387" w:author="Stuart McLarnon (NESO)" w:date="2024-11-19T13:05:00Z">
              <w:r>
                <w:rPr>
                  <w:color w:val="3F0731"/>
                </w:rPr>
                <w:t>Target</w:t>
              </w:r>
              <w:r w:rsidRPr="00D77AA3">
                <w:rPr>
                  <w:color w:val="3F0731"/>
                </w:rPr>
                <w:t xml:space="preserve"> </w:t>
              </w:r>
            </w:ins>
          </w:p>
        </w:tc>
        <w:tc>
          <w:tcPr>
            <w:tcW w:w="7882" w:type="dxa"/>
          </w:tcPr>
          <w:p w14:paraId="46CE9BCB"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388" w:author="Stuart McLarnon (NESO)" w:date="2024-11-19T13:05:00Z"/>
                <w:color w:val="3F0731"/>
              </w:rPr>
            </w:pPr>
            <w:ins w:id="2389" w:author="Stuart McLarnon (NESO)" w:date="2024-11-19T13:05:00Z">
              <w:r w:rsidRPr="00D77AA3">
                <w:rPr>
                  <w:color w:val="3F0731"/>
                </w:rPr>
                <w:t>Description</w:t>
              </w:r>
            </w:ins>
          </w:p>
        </w:tc>
      </w:tr>
      <w:tr w:rsidR="00316A82" w14:paraId="3ADEF753" w14:textId="77777777" w:rsidTr="00186A2A">
        <w:trPr>
          <w:cnfStyle w:val="000000100000" w:firstRow="0" w:lastRow="0" w:firstColumn="0" w:lastColumn="0" w:oddVBand="0" w:evenVBand="0" w:oddHBand="1" w:evenHBand="0" w:firstRowFirstColumn="0" w:firstRowLastColumn="0" w:lastRowFirstColumn="0" w:lastRowLastColumn="0"/>
          <w:ins w:id="239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2EAE4E69" w14:textId="77777777" w:rsidR="00316A82" w:rsidRPr="00D77AA3" w:rsidRDefault="00316A82" w:rsidP="004A4F1E">
            <w:pPr>
              <w:rPr>
                <w:ins w:id="2391" w:author="Stuart McLarnon (NESO)" w:date="2024-11-19T13:05:00Z"/>
                <w:b w:val="0"/>
                <w:bCs w:val="0"/>
                <w:color w:val="3F0731"/>
              </w:rPr>
            </w:pPr>
            <w:ins w:id="2392" w:author="Stuart McLarnon (NESO)" w:date="2024-11-19T13:05:00Z">
              <w:r>
                <w:rPr>
                  <w:b w:val="0"/>
                  <w:bCs w:val="0"/>
                  <w:color w:val="3F0731"/>
                </w:rPr>
                <w:t>MW</w:t>
              </w:r>
            </w:ins>
          </w:p>
        </w:tc>
        <w:tc>
          <w:tcPr>
            <w:tcW w:w="7882" w:type="dxa"/>
          </w:tcPr>
          <w:p w14:paraId="7002EA2F"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393" w:author="Stuart McLarnon (NESO)" w:date="2024-11-19T13:05:00Z"/>
                <w:color w:val="3F0731"/>
              </w:rPr>
            </w:pPr>
            <w:ins w:id="2394" w:author="Stuart McLarnon (NESO)" w:date="2024-11-19T13:05:00Z">
              <w:r w:rsidRPr="00FB1A93">
                <w:rPr>
                  <w:color w:val="3F0731"/>
                </w:rPr>
                <w:t>Reason code to be applied to the Pumped Storage BOA Closed Instruction</w:t>
              </w:r>
            </w:ins>
          </w:p>
        </w:tc>
      </w:tr>
      <w:tr w:rsidR="00316A82" w14:paraId="1AA1FE5C" w14:textId="77777777" w:rsidTr="00186A2A">
        <w:trPr>
          <w:ins w:id="239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16C2F483" w14:textId="77777777" w:rsidR="00316A82" w:rsidRPr="00D77AA3" w:rsidRDefault="00316A82" w:rsidP="004A4F1E">
            <w:pPr>
              <w:rPr>
                <w:ins w:id="2396" w:author="Stuart McLarnon (NESO)" w:date="2024-11-19T13:05:00Z"/>
                <w:b w:val="0"/>
                <w:bCs w:val="0"/>
                <w:color w:val="3F0731"/>
              </w:rPr>
            </w:pPr>
            <w:ins w:id="2397" w:author="Stuart McLarnon (NESO)" w:date="2024-11-19T13:05:00Z">
              <w:r>
                <w:rPr>
                  <w:b w:val="0"/>
                  <w:bCs w:val="0"/>
                  <w:color w:val="3F0731"/>
                </w:rPr>
                <w:t>SH</w:t>
              </w:r>
            </w:ins>
          </w:p>
        </w:tc>
        <w:tc>
          <w:tcPr>
            <w:tcW w:w="7882" w:type="dxa"/>
          </w:tcPr>
          <w:p w14:paraId="502AF265"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398" w:author="Stuart McLarnon (NESO)" w:date="2024-11-19T13:05:00Z"/>
                <w:color w:val="3F0731"/>
              </w:rPr>
            </w:pPr>
            <w:ins w:id="2399" w:author="Stuart McLarnon (NESO)" w:date="2024-11-19T13:05:00Z">
              <w:r w:rsidRPr="00FB1A93">
                <w:rPr>
                  <w:color w:val="3F0731"/>
                </w:rPr>
                <w:t>Shutdown</w:t>
              </w:r>
            </w:ins>
          </w:p>
        </w:tc>
      </w:tr>
      <w:tr w:rsidR="00316A82" w14:paraId="52549CBC" w14:textId="77777777" w:rsidTr="00186A2A">
        <w:trPr>
          <w:cnfStyle w:val="000000100000" w:firstRow="0" w:lastRow="0" w:firstColumn="0" w:lastColumn="0" w:oddVBand="0" w:evenVBand="0" w:oddHBand="1" w:evenHBand="0" w:firstRowFirstColumn="0" w:firstRowLastColumn="0" w:lastRowFirstColumn="0" w:lastRowLastColumn="0"/>
          <w:ins w:id="240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53A7D7F4" w14:textId="77777777" w:rsidR="00316A82" w:rsidRPr="00D77AA3" w:rsidRDefault="00316A82" w:rsidP="004A4F1E">
            <w:pPr>
              <w:rPr>
                <w:ins w:id="2401" w:author="Stuart McLarnon (NESO)" w:date="2024-11-19T13:05:00Z"/>
                <w:b w:val="0"/>
                <w:bCs w:val="0"/>
                <w:color w:val="3F0731"/>
              </w:rPr>
            </w:pPr>
            <w:ins w:id="2402" w:author="Stuart McLarnon (NESO)" w:date="2024-11-19T13:05:00Z">
              <w:r>
                <w:rPr>
                  <w:b w:val="0"/>
                  <w:bCs w:val="0"/>
                  <w:color w:val="3F0731"/>
                </w:rPr>
                <w:t>SG</w:t>
              </w:r>
            </w:ins>
          </w:p>
        </w:tc>
        <w:tc>
          <w:tcPr>
            <w:tcW w:w="7882" w:type="dxa"/>
          </w:tcPr>
          <w:p w14:paraId="69147EE2"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03" w:author="Stuart McLarnon (NESO)" w:date="2024-11-19T13:05:00Z"/>
                <w:color w:val="3F0731"/>
              </w:rPr>
            </w:pPr>
            <w:ins w:id="2404" w:author="Stuart McLarnon (NESO)" w:date="2024-11-19T13:05:00Z">
              <w:r>
                <w:rPr>
                  <w:color w:val="3F0731"/>
                </w:rPr>
                <w:t>Spin Gen</w:t>
              </w:r>
            </w:ins>
          </w:p>
        </w:tc>
      </w:tr>
      <w:tr w:rsidR="00316A82" w14:paraId="595FBCA5" w14:textId="77777777" w:rsidTr="00186A2A">
        <w:trPr>
          <w:ins w:id="240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130DC313" w14:textId="77777777" w:rsidR="00316A82" w:rsidRPr="00D77AA3" w:rsidRDefault="00316A82" w:rsidP="004A4F1E">
            <w:pPr>
              <w:rPr>
                <w:ins w:id="2406" w:author="Stuart McLarnon (NESO)" w:date="2024-11-19T13:05:00Z"/>
                <w:b w:val="0"/>
                <w:bCs w:val="0"/>
                <w:color w:val="3F0731"/>
              </w:rPr>
            </w:pPr>
            <w:ins w:id="2407" w:author="Stuart McLarnon (NESO)" w:date="2024-11-19T13:05:00Z">
              <w:r>
                <w:rPr>
                  <w:b w:val="0"/>
                  <w:bCs w:val="0"/>
                  <w:color w:val="3F0731"/>
                </w:rPr>
                <w:t>SP</w:t>
              </w:r>
            </w:ins>
          </w:p>
        </w:tc>
        <w:tc>
          <w:tcPr>
            <w:tcW w:w="7882" w:type="dxa"/>
          </w:tcPr>
          <w:p w14:paraId="12015D2A"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08" w:author="Stuart McLarnon (NESO)" w:date="2024-11-19T13:05:00Z"/>
                <w:color w:val="3F0731"/>
              </w:rPr>
            </w:pPr>
            <w:ins w:id="2409" w:author="Stuart McLarnon (NESO)" w:date="2024-11-19T13:05:00Z">
              <w:r>
                <w:rPr>
                  <w:color w:val="3F0731"/>
                </w:rPr>
                <w:t>Spin Pump</w:t>
              </w:r>
            </w:ins>
          </w:p>
        </w:tc>
      </w:tr>
      <w:tr w:rsidR="00316A82" w14:paraId="70ECA443" w14:textId="77777777" w:rsidTr="00186A2A">
        <w:trPr>
          <w:cnfStyle w:val="000000100000" w:firstRow="0" w:lastRow="0" w:firstColumn="0" w:lastColumn="0" w:oddVBand="0" w:evenVBand="0" w:oddHBand="1" w:evenHBand="0" w:firstRowFirstColumn="0" w:firstRowLastColumn="0" w:lastRowFirstColumn="0" w:lastRowLastColumn="0"/>
          <w:ins w:id="241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48D4DC1C" w14:textId="77777777" w:rsidR="00316A82" w:rsidRPr="00D77AA3" w:rsidRDefault="00316A82" w:rsidP="004A4F1E">
            <w:pPr>
              <w:rPr>
                <w:ins w:id="2411" w:author="Stuart McLarnon (NESO)" w:date="2024-11-19T13:05:00Z"/>
                <w:b w:val="0"/>
                <w:bCs w:val="0"/>
                <w:color w:val="3F0731"/>
              </w:rPr>
            </w:pPr>
            <w:ins w:id="2412" w:author="Stuart McLarnon (NESO)" w:date="2024-11-19T13:05:00Z">
              <w:r>
                <w:rPr>
                  <w:b w:val="0"/>
                  <w:bCs w:val="0"/>
                  <w:color w:val="3F0731"/>
                </w:rPr>
                <w:t>nn.nn</w:t>
              </w:r>
            </w:ins>
          </w:p>
        </w:tc>
        <w:tc>
          <w:tcPr>
            <w:tcW w:w="7882" w:type="dxa"/>
          </w:tcPr>
          <w:p w14:paraId="290CF3AB"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13" w:author="Stuart McLarnon (NESO)" w:date="2024-11-19T13:05:00Z"/>
                <w:color w:val="3F0731"/>
              </w:rPr>
            </w:pPr>
            <w:ins w:id="2414" w:author="Stuart McLarnon (NESO)" w:date="2024-11-19T13:05:00Z">
              <w:r w:rsidRPr="00BB005A">
                <w:rPr>
                  <w:color w:val="3F0731"/>
                </w:rPr>
                <w:t>Set low frequency relay to nn.nn Hz. For example nn.nn could be 49.85. Where nn.nn is sent as 00.00 this should be interpreted as &gt;remove LF relay setting=.</w:t>
              </w:r>
            </w:ins>
          </w:p>
        </w:tc>
      </w:tr>
      <w:tr w:rsidR="00316A82" w14:paraId="2526129E" w14:textId="77777777" w:rsidTr="00186A2A">
        <w:trPr>
          <w:ins w:id="241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41668092" w14:textId="77777777" w:rsidR="00316A82" w:rsidRPr="00D77AA3" w:rsidRDefault="00316A82" w:rsidP="004A4F1E">
            <w:pPr>
              <w:rPr>
                <w:ins w:id="2416" w:author="Stuart McLarnon (NESO)" w:date="2024-11-19T13:05:00Z"/>
                <w:b w:val="0"/>
                <w:bCs w:val="0"/>
                <w:color w:val="3F0731"/>
              </w:rPr>
            </w:pPr>
            <w:ins w:id="2417" w:author="Stuart McLarnon (NESO)" w:date="2024-11-19T13:05:00Z">
              <w:r>
                <w:rPr>
                  <w:b w:val="0"/>
                  <w:bCs w:val="0"/>
                  <w:color w:val="3F0731"/>
                </w:rPr>
                <w:t>n.n</w:t>
              </w:r>
            </w:ins>
          </w:p>
        </w:tc>
        <w:tc>
          <w:tcPr>
            <w:tcW w:w="7882" w:type="dxa"/>
          </w:tcPr>
          <w:p w14:paraId="145F3FFA"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18" w:author="Stuart McLarnon (NESO)" w:date="2024-11-19T13:05:00Z"/>
                <w:color w:val="3F0731"/>
              </w:rPr>
            </w:pPr>
            <w:ins w:id="2419" w:author="Stuart McLarnon (NESO)" w:date="2024-11-19T13:05:00Z">
              <w:r w:rsidRPr="00BB005A">
                <w:rPr>
                  <w:color w:val="3F0731"/>
                </w:rPr>
                <w:t>Set droop to n.n %</w:t>
              </w:r>
            </w:ins>
          </w:p>
        </w:tc>
      </w:tr>
      <w:bookmarkEnd w:id="2386"/>
    </w:tbl>
    <w:p w14:paraId="40A50519" w14:textId="77777777" w:rsidR="00316A82" w:rsidRDefault="00316A82" w:rsidP="00316A82">
      <w:pPr>
        <w:rPr>
          <w:ins w:id="2420" w:author="Stuart McLarnon (NESO)" w:date="2024-11-19T13:05:00Z"/>
        </w:rPr>
      </w:pPr>
    </w:p>
    <w:p w14:paraId="15C177C9" w14:textId="4CF80B6E" w:rsidR="00316A82" w:rsidRDefault="00316A82" w:rsidP="00186A2A">
      <w:pPr>
        <w:pStyle w:val="Caption"/>
        <w:keepNext/>
        <w:ind w:left="993" w:firstLine="141"/>
      </w:pPr>
      <w:r>
        <w:t xml:space="preserve">Table </w:t>
      </w:r>
      <w:del w:id="2421" w:author="Stuart McLarnon (NESO)" w:date="2024-11-19T13:05:00Z">
        <w:r>
          <w:rPr>
            <w:rFonts w:ascii="Arial" w:eastAsia="Arial" w:hAnsi="Arial"/>
            <w:b/>
            <w:color w:val="717174"/>
            <w:spacing w:val="-1"/>
            <w:lang w:val="en-US"/>
          </w:rPr>
          <w:delText xml:space="preserve">20 </w:delText>
        </w:r>
        <w:r>
          <w:rPr>
            <w:rFonts w:ascii="Arial" w:eastAsia="Arial" w:hAnsi="Arial"/>
            <w:color w:val="717174"/>
            <w:spacing w:val="-1"/>
            <w:lang w:val="en-US"/>
          </w:rPr>
          <w:delText>-</w:delText>
        </w:r>
      </w:del>
      <w:ins w:id="2422" w:author="Stuart McLarnon (NESO)" w:date="2024-11-19T13:05:00Z">
        <w:r>
          <w:fldChar w:fldCharType="begin"/>
        </w:r>
        <w:r>
          <w:instrText xml:space="preserve"> SEQ Table \* ARABIC </w:instrText>
        </w:r>
        <w:r>
          <w:fldChar w:fldCharType="separate"/>
        </w:r>
        <w:r w:rsidR="00563C81">
          <w:rPr>
            <w:noProof/>
          </w:rPr>
          <w:t>20</w:t>
        </w:r>
        <w:r>
          <w:rPr>
            <w:noProof/>
          </w:rPr>
          <w:fldChar w:fldCharType="end"/>
        </w:r>
        <w:r>
          <w:t>:</w:t>
        </w:r>
      </w:ins>
      <w:r>
        <w:t xml:space="preserve"> </w:t>
      </w:r>
      <w:r w:rsidRPr="00545A9A">
        <w:t>Pumped Storage allowable combinations</w:t>
      </w:r>
    </w:p>
    <w:p w14:paraId="558F89BD" w14:textId="77777777" w:rsidR="00E1101E" w:rsidRDefault="00000000">
      <w:pPr>
        <w:tabs>
          <w:tab w:val="left" w:pos="7920"/>
          <w:tab w:val="left" w:pos="9144"/>
        </w:tabs>
        <w:spacing w:before="111" w:after="65" w:line="230" w:lineRule="exact"/>
        <w:ind w:left="2016"/>
        <w:textAlignment w:val="baseline"/>
        <w:rPr>
          <w:del w:id="2423" w:author="Stuart McLarnon (NESO)" w:date="2024-11-19T13:05:00Z"/>
          <w:rFonts w:ascii="Arial" w:eastAsia="Arial" w:hAnsi="Arial"/>
          <w:b/>
          <w:color w:val="626361"/>
          <w:sz w:val="20"/>
        </w:rPr>
      </w:pPr>
      <w:del w:id="2424" w:author="Stuart McLarnon (NESO)" w:date="2024-11-19T13:05:00Z">
        <w:r>
          <w:rPr>
            <w:rFonts w:ascii="Times New Roman" w:eastAsia="PMingLiU" w:hAnsi="Times New Roman"/>
          </w:rPr>
          <w:pict w14:anchorId="62DB68CE">
            <v:shape id="_x0000_s2309" type="#_x0000_t202" style="position:absolute;left:0;text-align:left;margin-left:0;margin-top:761.35pt;width:594pt;height:75.55pt;z-index:-251350016;mso-wrap-distance-left:0;mso-wrap-distance-right:0;mso-position-horizontal-relative:page;mso-position-vertical-relative:page" filled="f" stroked="f">
              <v:textbox style="mso-next-textbox:#_x0000_s2309" inset="0,0,0,0">
                <w:txbxContent>
                  <w:p w14:paraId="346782FD" w14:textId="77777777" w:rsidR="00E1101E" w:rsidRDefault="00E1101E">
                    <w:pPr>
                      <w:rPr>
                        <w:del w:id="2425" w:author="Stuart McLarnon (NESO)" w:date="2024-11-19T13:05:00Z"/>
                      </w:rPr>
                    </w:pPr>
                  </w:p>
                </w:txbxContent>
              </v:textbox>
              <w10:wrap type="square" anchorx="page" anchory="page"/>
            </v:shape>
          </w:pict>
        </w:r>
        <w:r>
          <w:rPr>
            <w:noProof/>
          </w:rPr>
          <w:drawing>
            <wp:anchor distT="0" distB="0" distL="0" distR="0" simplePos="0" relativeHeight="251965440" behindDoc="1" locked="0" layoutInCell="1" allowOverlap="1" wp14:anchorId="4102B3E5" wp14:editId="1FBC2179">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55" name="IrregularPicture"/>
              <wp:cNvGraphicFramePr/>
              <a:graphic xmlns:a="http://schemas.openxmlformats.org/drawingml/2006/main">
                <a:graphicData uri="http://schemas.openxmlformats.org/drawingml/2006/picture">
                  <pic:pic xmlns:pic="http://schemas.openxmlformats.org/drawingml/2006/picture">
                    <pic:nvPicPr>
                      <pic:cNvPr id="56"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16509A01">
            <v:shape id="_x0000_s2310" type="#_x0000_t202" style="position:absolute;left:0;text-align:left;margin-left:0;margin-top:761.35pt;width:594pt;height:67.3pt;z-index:-251348992;mso-wrap-distance-left:0;mso-wrap-distance-right:0;mso-position-horizontal-relative:page;mso-position-vertical-relative:page" filled="f" stroked="f">
              <v:textbox style="mso-next-textbox:#_x0000_s2310" inset="0,0,0,0">
                <w:txbxContent>
                  <w:p w14:paraId="12A36DBF" w14:textId="77777777" w:rsidR="00E1101E" w:rsidRDefault="00000000">
                    <w:pPr>
                      <w:spacing w:before="726" w:line="211" w:lineRule="exact"/>
                      <w:ind w:left="1152"/>
                      <w:textAlignment w:val="baseline"/>
                      <w:rPr>
                        <w:del w:id="2426" w:author="Stuart McLarnon (NESO)" w:date="2024-11-19T13:05:00Z"/>
                        <w:rFonts w:ascii="Arial" w:eastAsia="Arial" w:hAnsi="Arial"/>
                        <w:color w:val="000000"/>
                        <w:sz w:val="18"/>
                      </w:rPr>
                    </w:pPr>
                    <w:del w:id="2427"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22B5EDE4" w14:textId="77777777" w:rsidR="00E1101E" w:rsidRDefault="00000000">
                    <w:pPr>
                      <w:tabs>
                        <w:tab w:val="left" w:pos="10584"/>
                      </w:tabs>
                      <w:spacing w:before="57" w:after="128" w:line="211" w:lineRule="exact"/>
                      <w:ind w:left="1152"/>
                      <w:textAlignment w:val="baseline"/>
                      <w:rPr>
                        <w:del w:id="2428" w:author="Stuart McLarnon (NESO)" w:date="2024-11-19T13:05:00Z"/>
                        <w:rFonts w:ascii="Arial" w:eastAsia="Arial" w:hAnsi="Arial"/>
                        <w:color w:val="000000"/>
                        <w:sz w:val="18"/>
                      </w:rPr>
                    </w:pPr>
                    <w:del w:id="2429"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14</w:delText>
                      </w:r>
                    </w:del>
                  </w:p>
                </w:txbxContent>
              </v:textbox>
              <w10:wrap type="square" anchorx="page" anchory="page"/>
            </v:shape>
          </w:pict>
        </w:r>
        <w:r>
          <w:rPr>
            <w:rFonts w:ascii="Times New Roman" w:eastAsia="PMingLiU" w:hAnsi="Times New Roman"/>
          </w:rPr>
          <w:pict w14:anchorId="2D30D2CF">
            <v:line id="_x0000_s2292" style="position:absolute;left:0;text-align:left;z-index:251948032;mso-position-horizontal-relative:page;mso-position-vertical-relative:page" from="53.75pt,741.1pt" to="493.5pt,741.1pt" strokecolor="#ffbe21" strokeweight=".7pt">
              <w10:wrap anchorx="page" anchory="page"/>
            </v:line>
          </w:pict>
        </w:r>
        <w:r>
          <w:rPr>
            <w:rFonts w:ascii="Times New Roman" w:eastAsia="PMingLiU" w:hAnsi="Times New Roman"/>
          </w:rPr>
          <w:pict w14:anchorId="45141CC0">
            <v:line id="_x0000_s2293" style="position:absolute;left:0;text-align:left;z-index:251949056;mso-position-horizontal-relative:page;mso-position-vertical-relative:page" from="53.05pt,762pt" to="493.5pt,762pt" strokecolor="#f16421" strokeweight="1.2pt">
              <w10:wrap anchorx="page" anchory="page"/>
            </v:line>
          </w:pict>
        </w:r>
        <w:r>
          <w:rPr>
            <w:rFonts w:ascii="Times New Roman" w:eastAsia="PMingLiU" w:hAnsi="Times New Roman"/>
          </w:rPr>
          <w:pict w14:anchorId="2F9FCB84">
            <v:line id="_x0000_s2294" style="position:absolute;left:0;text-align:left;z-index:251950080;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204F51A9">
            <v:line id="_x0000_s2295" style="position:absolute;left:0;text-align:left;z-index:251951104;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1DFC778B">
            <v:line id="_x0000_s2296" style="position:absolute;left:0;text-align:left;z-index:251952128;mso-position-horizontal-relative:page;mso-position-vertical-relative:page" from="468pt,795.1pt" to="594.05pt,795.1pt" strokecolor="#fdf6f8" strokeweight="3.85pt">
              <v:stroke linestyle="thinThin"/>
              <w10:wrap anchorx="page" anchory="page"/>
            </v:line>
          </w:pict>
        </w:r>
        <w:r>
          <w:rPr>
            <w:rFonts w:ascii="Times New Roman" w:eastAsia="PMingLiU" w:hAnsi="Times New Roman"/>
          </w:rPr>
          <w:pict w14:anchorId="7982DD58">
            <v:line id="_x0000_s2297" style="position:absolute;left:0;text-align:left;z-index:251953152;mso-position-horizontal-relative:page;mso-position-vertical-relative:page" from="468pt,794.9pt" to="594.05pt,794.9pt" strokecolor="#fed887" strokeweight="1.9pt">
              <v:stroke linestyle="thinThin"/>
              <w10:wrap anchorx="page" anchory="page"/>
            </v:line>
          </w:pict>
        </w:r>
        <w:r>
          <w:rPr>
            <w:rFonts w:ascii="Times New Roman" w:eastAsia="PMingLiU" w:hAnsi="Times New Roman"/>
          </w:rPr>
          <w:pict w14:anchorId="2C726E9C">
            <v:line id="_x0000_s2298" style="position:absolute;left:0;text-align:left;z-index:251954176;mso-position-horizontal-relative:page;mso-position-vertical-relative:page" from="468pt,794.9pt" to="594.05pt,794.9pt" strokecolor="#fffed9" strokeweight=".5pt">
              <w10:wrap anchorx="page" anchory="page"/>
            </v:line>
          </w:pict>
        </w:r>
        <w:r>
          <w:rPr>
            <w:rFonts w:ascii="Times New Roman" w:eastAsia="PMingLiU" w:hAnsi="Times New Roman"/>
          </w:rPr>
          <w:pict w14:anchorId="3D0A110B">
            <v:line id="_x0000_s2299" style="position:absolute;left:0;text-align:left;z-index:251955200;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463C9994">
            <v:line id="_x0000_s2300" style="position:absolute;left:0;text-align:left;z-index:251956224;mso-position-horizontal-relative:page;mso-position-vertical-relative:page" from="0,828pt" to="405.9pt,828pt" strokecolor="#fffed9" strokeweight="1.45pt">
              <v:stroke linestyle="thinThin"/>
              <w10:wrap anchorx="page" anchory="page"/>
            </v:line>
          </w:pict>
        </w:r>
        <w:r>
          <w:rPr>
            <w:rFonts w:ascii="Arial" w:eastAsia="Arial" w:hAnsi="Arial"/>
            <w:b/>
            <w:color w:val="626361"/>
            <w:sz w:val="20"/>
            <w:lang w:val="en-US"/>
          </w:rPr>
          <w:delText>MW positive output SH SG SP MW negative output</w:delText>
        </w:r>
        <w:r>
          <w:rPr>
            <w:rFonts w:ascii="Arial" w:eastAsia="Arial" w:hAnsi="Arial"/>
            <w:b/>
            <w:color w:val="626361"/>
            <w:sz w:val="20"/>
            <w:lang w:val="en-US"/>
          </w:rPr>
          <w:tab/>
          <w:delText>nn.nn</w:delText>
        </w:r>
        <w:r>
          <w:rPr>
            <w:rFonts w:ascii="Arial" w:eastAsia="Arial" w:hAnsi="Arial"/>
            <w:b/>
            <w:color w:val="626361"/>
            <w:sz w:val="20"/>
            <w:lang w:val="en-US"/>
          </w:rPr>
          <w:tab/>
          <w:delText>n.n</w:delText>
        </w:r>
      </w:del>
    </w:p>
    <w:p w14:paraId="7EA3F0D2" w14:textId="77777777" w:rsidR="00E1101E" w:rsidRDefault="00E1101E">
      <w:pPr>
        <w:spacing w:before="111" w:after="65" w:line="230" w:lineRule="exact"/>
        <w:rPr>
          <w:del w:id="2430" w:author="Stuart McLarnon (NESO)" w:date="2024-11-19T13:05:00Z"/>
        </w:rPr>
        <w:sectPr w:rsidR="00E1101E">
          <w:pgSz w:w="11909" w:h="16838"/>
          <w:pgMar w:top="600" w:right="29" w:bottom="1215" w:left="0" w:header="720" w:footer="720" w:gutter="0"/>
          <w:cols w:space="720"/>
        </w:sectPr>
      </w:pPr>
    </w:p>
    <w:p w14:paraId="725AAE55" w14:textId="77777777" w:rsidR="00E1101E" w:rsidRDefault="00000000">
      <w:pPr>
        <w:spacing w:before="14" w:after="558"/>
        <w:ind w:right="6656"/>
        <w:textAlignment w:val="baseline"/>
        <w:rPr>
          <w:del w:id="2431" w:author="Stuart McLarnon (NESO)" w:date="2024-11-19T13:05:00Z"/>
        </w:rPr>
      </w:pPr>
      <w:del w:id="2432" w:author="Stuart McLarnon (NESO)" w:date="2024-11-19T13:05:00Z">
        <w:r>
          <w:rPr>
            <w:noProof/>
          </w:rPr>
          <w:drawing>
            <wp:inline distT="0" distB="0" distL="0" distR="0" wp14:anchorId="0F5CEB2A" wp14:editId="7AB65351">
              <wp:extent cx="1996440" cy="390525"/>
              <wp:effectExtent l="0" t="0" r="0" b="0"/>
              <wp:docPr id="57" name="Picture"/>
              <wp:cNvGraphicFramePr/>
              <a:graphic xmlns:a="http://schemas.openxmlformats.org/drawingml/2006/main">
                <a:graphicData uri="http://schemas.openxmlformats.org/drawingml/2006/picture">
                  <pic:pic xmlns:pic="http://schemas.openxmlformats.org/drawingml/2006/picture">
                    <pic:nvPicPr>
                      <pic:cNvPr id="58"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1BDEF16F" w14:textId="77777777" w:rsidR="00E1101E" w:rsidRDefault="00000000">
      <w:pPr>
        <w:tabs>
          <w:tab w:val="left" w:pos="1944"/>
          <w:tab w:val="left" w:pos="3168"/>
          <w:tab w:val="left" w:pos="5544"/>
        </w:tabs>
        <w:spacing w:before="121" w:after="64" w:line="231" w:lineRule="exact"/>
        <w:ind w:left="216"/>
        <w:textAlignment w:val="baseline"/>
        <w:rPr>
          <w:del w:id="2433" w:author="Stuart McLarnon (NESO)" w:date="2024-11-19T13:05:00Z"/>
          <w:rFonts w:ascii="Arial" w:eastAsia="Arial" w:hAnsi="Arial"/>
          <w:color w:val="626361"/>
          <w:sz w:val="20"/>
        </w:rPr>
      </w:pPr>
      <w:del w:id="2434" w:author="Stuart McLarnon (NESO)" w:date="2024-11-19T13:05:00Z">
        <w:r>
          <w:rPr>
            <w:rFonts w:ascii="Times New Roman" w:eastAsia="PMingLiU" w:hAnsi="Times New Roman"/>
          </w:rPr>
          <w:pict w14:anchorId="1DDCA0A7">
            <v:line id="_x0000_s2301" style="position:absolute;left:0;text-align:left;z-index:251957248;mso-position-horizontal-relative:page;mso-position-vertical-relative:page" from="53.75pt,90pt" to="493.5pt,90pt" strokecolor="#f16421" strokeweight="1.2pt">
              <w10:wrap anchorx="page" anchory="page"/>
            </v:line>
          </w:pict>
        </w:r>
        <w:r>
          <w:rPr>
            <w:rFonts w:ascii="Arial" w:eastAsia="Arial" w:hAnsi="Arial"/>
            <w:color w:val="626361"/>
            <w:sz w:val="20"/>
            <w:lang w:val="en-US"/>
          </w:rPr>
          <w:delText>LFSM</w:delText>
        </w:r>
        <w:r>
          <w:rPr>
            <w:rFonts w:ascii="Arial" w:eastAsia="Arial" w:hAnsi="Arial"/>
            <w:color w:val="626361"/>
            <w:sz w:val="20"/>
            <w:lang w:val="en-US"/>
          </w:rPr>
          <w:tab/>
          <w:delText>x</w:delText>
        </w:r>
        <w:r>
          <w:rPr>
            <w:rFonts w:ascii="Arial" w:eastAsia="Arial" w:hAnsi="Arial"/>
            <w:color w:val="626361"/>
            <w:sz w:val="20"/>
            <w:lang w:val="en-US"/>
          </w:rPr>
          <w:tab/>
          <w:delText>x x x</w:delText>
        </w:r>
        <w:r>
          <w:rPr>
            <w:rFonts w:ascii="Arial" w:eastAsia="Arial" w:hAnsi="Arial"/>
            <w:color w:val="626361"/>
            <w:sz w:val="20"/>
            <w:lang w:val="en-US"/>
          </w:rPr>
          <w:tab/>
          <w:delText>x</w:delText>
        </w:r>
      </w:del>
    </w:p>
    <w:p w14:paraId="52E10138" w14:textId="77777777" w:rsidR="00E1101E" w:rsidRDefault="00000000">
      <w:pPr>
        <w:tabs>
          <w:tab w:val="left" w:pos="1944"/>
          <w:tab w:val="left" w:pos="3672"/>
        </w:tabs>
        <w:spacing w:before="111" w:after="68" w:line="231" w:lineRule="exact"/>
        <w:ind w:left="216"/>
        <w:textAlignment w:val="baseline"/>
        <w:rPr>
          <w:del w:id="2435" w:author="Stuart McLarnon (NESO)" w:date="2024-11-19T13:05:00Z"/>
          <w:rFonts w:ascii="Arial" w:eastAsia="Arial" w:hAnsi="Arial"/>
          <w:color w:val="626361"/>
          <w:spacing w:val="-1"/>
          <w:sz w:val="20"/>
        </w:rPr>
      </w:pPr>
      <w:del w:id="2436" w:author="Stuart McLarnon (NESO)" w:date="2024-11-19T13:05:00Z">
        <w:r>
          <w:rPr>
            <w:rFonts w:ascii="Times New Roman" w:eastAsia="PMingLiU" w:hAnsi="Times New Roman"/>
          </w:rPr>
          <w:pict w14:anchorId="340BF0FF">
            <v:line id="_x0000_s2302" style="position:absolute;left:0;text-align:left;z-index:251958272;mso-position-horizontal-relative:page;mso-position-vertical-relative:page" from="53.75pt,110.9pt" to="493.5pt,110.9pt" strokecolor="#d9d9d9" strokeweight=".7pt">
              <w10:wrap anchorx="page" anchory="page"/>
            </v:line>
          </w:pict>
        </w:r>
        <w:r>
          <w:rPr>
            <w:rFonts w:ascii="Arial" w:eastAsia="Arial" w:hAnsi="Arial"/>
            <w:color w:val="626361"/>
            <w:spacing w:val="-1"/>
            <w:sz w:val="20"/>
            <w:lang w:val="en-US"/>
          </w:rPr>
          <w:delText>PSHF</w:delText>
        </w:r>
        <w:r>
          <w:rPr>
            <w:rFonts w:ascii="Arial" w:eastAsia="Arial" w:hAnsi="Arial"/>
            <w:color w:val="626361"/>
            <w:spacing w:val="-1"/>
            <w:sz w:val="20"/>
            <w:lang w:val="en-US"/>
          </w:rPr>
          <w:tab/>
          <w:delText>x</w:delText>
        </w:r>
        <w:r>
          <w:rPr>
            <w:rFonts w:ascii="Arial" w:eastAsia="Arial" w:hAnsi="Arial"/>
            <w:color w:val="626361"/>
            <w:spacing w:val="-1"/>
            <w:sz w:val="20"/>
            <w:lang w:val="en-US"/>
          </w:rPr>
          <w:tab/>
          <w:delText>x</w:delText>
        </w:r>
      </w:del>
    </w:p>
    <w:p w14:paraId="1CF8AFA4" w14:textId="77777777" w:rsidR="00E1101E" w:rsidRDefault="00000000">
      <w:pPr>
        <w:tabs>
          <w:tab w:val="left" w:pos="1944"/>
          <w:tab w:val="left" w:pos="3168"/>
          <w:tab w:val="left" w:pos="5544"/>
        </w:tabs>
        <w:spacing w:before="107" w:after="73" w:line="231" w:lineRule="exact"/>
        <w:ind w:left="216"/>
        <w:textAlignment w:val="baseline"/>
        <w:rPr>
          <w:del w:id="2437" w:author="Stuart McLarnon (NESO)" w:date="2024-11-19T13:05:00Z"/>
          <w:rFonts w:ascii="Arial" w:eastAsia="Arial" w:hAnsi="Arial"/>
          <w:color w:val="626361"/>
          <w:sz w:val="20"/>
        </w:rPr>
      </w:pPr>
      <w:del w:id="2438" w:author="Stuart McLarnon (NESO)" w:date="2024-11-19T13:05:00Z">
        <w:r>
          <w:rPr>
            <w:rFonts w:ascii="Times New Roman" w:eastAsia="PMingLiU" w:hAnsi="Times New Roman"/>
          </w:rPr>
          <w:pict w14:anchorId="492947AB">
            <v:line id="_x0000_s2303" style="position:absolute;left:0;text-align:left;z-index:251959296;mso-position-horizontal-relative:page;mso-position-vertical-relative:page" from="53.75pt,131.75pt" to="493.5pt,131.75pt" strokecolor="#d9d9d9" strokeweight=".7pt">
              <w10:wrap anchorx="page" anchory="page"/>
            </v:line>
          </w:pict>
        </w:r>
        <w:r>
          <w:rPr>
            <w:rFonts w:ascii="Arial" w:eastAsia="Arial" w:hAnsi="Arial"/>
            <w:color w:val="626361"/>
            <w:sz w:val="20"/>
            <w:lang w:val="en-US"/>
          </w:rPr>
          <w:delText>EMRG</w:delText>
        </w:r>
        <w:r>
          <w:rPr>
            <w:rFonts w:ascii="Arial" w:eastAsia="Arial" w:hAnsi="Arial"/>
            <w:color w:val="626361"/>
            <w:sz w:val="20"/>
            <w:lang w:val="en-US"/>
          </w:rPr>
          <w:tab/>
          <w:delText>x</w:delText>
        </w:r>
        <w:r>
          <w:rPr>
            <w:rFonts w:ascii="Arial" w:eastAsia="Arial" w:hAnsi="Arial"/>
            <w:color w:val="626361"/>
            <w:sz w:val="20"/>
            <w:lang w:val="en-US"/>
          </w:rPr>
          <w:tab/>
          <w:delText>x x x</w:delText>
        </w:r>
        <w:r>
          <w:rPr>
            <w:rFonts w:ascii="Arial" w:eastAsia="Arial" w:hAnsi="Arial"/>
            <w:color w:val="626361"/>
            <w:sz w:val="20"/>
            <w:lang w:val="en-US"/>
          </w:rPr>
          <w:tab/>
          <w:delText>x</w:delText>
        </w:r>
      </w:del>
    </w:p>
    <w:p w14:paraId="0B76E872" w14:textId="77777777" w:rsidR="00E1101E" w:rsidRDefault="00000000">
      <w:pPr>
        <w:tabs>
          <w:tab w:val="left" w:pos="1944"/>
        </w:tabs>
        <w:spacing w:before="106" w:after="64" w:line="231" w:lineRule="exact"/>
        <w:ind w:left="216"/>
        <w:textAlignment w:val="baseline"/>
        <w:rPr>
          <w:del w:id="2439" w:author="Stuart McLarnon (NESO)" w:date="2024-11-19T13:05:00Z"/>
          <w:rFonts w:ascii="Arial" w:eastAsia="Arial" w:hAnsi="Arial"/>
          <w:color w:val="626361"/>
          <w:sz w:val="20"/>
        </w:rPr>
      </w:pPr>
      <w:del w:id="2440" w:author="Stuart McLarnon (NESO)" w:date="2024-11-19T13:05:00Z">
        <w:r>
          <w:rPr>
            <w:rFonts w:ascii="Times New Roman" w:eastAsia="PMingLiU" w:hAnsi="Times New Roman"/>
          </w:rPr>
          <w:pict w14:anchorId="4FAF4D94">
            <v:line id="_x0000_s2304" style="position:absolute;left:0;text-align:left;z-index:251960320;mso-position-horizontal-relative:page;mso-position-vertical-relative:page" from="53.75pt,152.4pt" to="493.5pt,152.4pt" strokecolor="#d9d9d9" strokeweight=".7pt">
              <w10:wrap anchorx="page" anchory="page"/>
            </v:line>
          </w:pict>
        </w:r>
        <w:r>
          <w:rPr>
            <w:rFonts w:ascii="Arial" w:eastAsia="Arial" w:hAnsi="Arial"/>
            <w:color w:val="626361"/>
            <w:sz w:val="20"/>
            <w:lang w:val="en-US"/>
          </w:rPr>
          <w:delText>FRES</w:delText>
        </w:r>
        <w:r>
          <w:rPr>
            <w:rFonts w:ascii="Arial" w:eastAsia="Arial" w:hAnsi="Arial"/>
            <w:color w:val="626361"/>
            <w:sz w:val="20"/>
            <w:lang w:val="en-US"/>
          </w:rPr>
          <w:tab/>
          <w:delText>x</w:delText>
        </w:r>
      </w:del>
    </w:p>
    <w:p w14:paraId="6BC003ED" w14:textId="77777777" w:rsidR="00E1101E" w:rsidRDefault="00000000">
      <w:pPr>
        <w:tabs>
          <w:tab w:val="left" w:pos="7200"/>
        </w:tabs>
        <w:spacing w:before="111" w:after="64" w:line="231" w:lineRule="exact"/>
        <w:ind w:left="216"/>
        <w:textAlignment w:val="baseline"/>
        <w:rPr>
          <w:del w:id="2441" w:author="Stuart McLarnon (NESO)" w:date="2024-11-19T13:05:00Z"/>
          <w:rFonts w:ascii="Arial" w:eastAsia="Arial" w:hAnsi="Arial"/>
          <w:color w:val="626361"/>
          <w:sz w:val="20"/>
        </w:rPr>
      </w:pPr>
      <w:del w:id="2442" w:author="Stuart McLarnon (NESO)" w:date="2024-11-19T13:05:00Z">
        <w:r>
          <w:rPr>
            <w:rFonts w:ascii="Times New Roman" w:eastAsia="PMingLiU" w:hAnsi="Times New Roman"/>
          </w:rPr>
          <w:pict w14:anchorId="133FF42B">
            <v:line id="_x0000_s2305" style="position:absolute;left:0;text-align:left;z-index:251961344;mso-position-horizontal-relative:page;mso-position-vertical-relative:page" from="53.75pt,173.05pt" to="493.5pt,173.05pt" strokecolor="#d9d9d9" strokeweight=".7pt">
              <w10:wrap anchorx="page" anchory="page"/>
            </v:line>
          </w:pict>
        </w:r>
        <w:r>
          <w:rPr>
            <w:rFonts w:ascii="Arial" w:eastAsia="Arial" w:hAnsi="Arial"/>
            <w:color w:val="626361"/>
            <w:sz w:val="20"/>
            <w:lang w:val="en-US"/>
          </w:rPr>
          <w:delText>LFRY</w:delText>
        </w:r>
        <w:r>
          <w:rPr>
            <w:rFonts w:ascii="Arial" w:eastAsia="Arial" w:hAnsi="Arial"/>
            <w:color w:val="626361"/>
            <w:sz w:val="20"/>
            <w:lang w:val="en-US"/>
          </w:rPr>
          <w:tab/>
          <w:delText>x</w:delText>
        </w:r>
      </w:del>
    </w:p>
    <w:p w14:paraId="406382E0" w14:textId="77777777" w:rsidR="00E1101E" w:rsidRDefault="00000000">
      <w:pPr>
        <w:tabs>
          <w:tab w:val="left" w:pos="8352"/>
        </w:tabs>
        <w:spacing w:before="111" w:after="68" w:line="231" w:lineRule="exact"/>
        <w:ind w:left="216"/>
        <w:textAlignment w:val="baseline"/>
        <w:rPr>
          <w:del w:id="2443" w:author="Stuart McLarnon (NESO)" w:date="2024-11-19T13:05:00Z"/>
          <w:rFonts w:ascii="Arial" w:eastAsia="Arial" w:hAnsi="Arial"/>
          <w:color w:val="626361"/>
          <w:spacing w:val="-2"/>
          <w:sz w:val="20"/>
        </w:rPr>
      </w:pPr>
      <w:del w:id="2444" w:author="Stuart McLarnon (NESO)" w:date="2024-11-19T13:05:00Z">
        <w:r>
          <w:rPr>
            <w:rFonts w:ascii="Times New Roman" w:eastAsia="PMingLiU" w:hAnsi="Times New Roman"/>
          </w:rPr>
          <w:pict w14:anchorId="1786E174">
            <v:line id="_x0000_s2306" style="position:absolute;left:0;text-align:left;z-index:251962368;mso-position-horizontal-relative:page;mso-position-vertical-relative:page" from="53.75pt,193.7pt" to="493.5pt,193.7pt" strokecolor="#d9d9d9" strokeweight=".7pt">
              <w10:wrap anchorx="page" anchory="page"/>
            </v:line>
          </w:pict>
        </w:r>
        <w:r>
          <w:rPr>
            <w:rFonts w:ascii="Arial" w:eastAsia="Arial" w:hAnsi="Arial"/>
            <w:color w:val="626361"/>
            <w:spacing w:val="-2"/>
            <w:sz w:val="20"/>
            <w:lang w:val="en-US"/>
          </w:rPr>
          <w:delText>DROP</w:delText>
        </w:r>
        <w:r>
          <w:rPr>
            <w:rFonts w:ascii="Arial" w:eastAsia="Arial" w:hAnsi="Arial"/>
            <w:color w:val="626361"/>
            <w:spacing w:val="-2"/>
            <w:sz w:val="20"/>
            <w:lang w:val="en-US"/>
          </w:rPr>
          <w:tab/>
          <w:delText>x</w:delText>
        </w:r>
      </w:del>
    </w:p>
    <w:p w14:paraId="44A094E1" w14:textId="77777777" w:rsidR="00E1101E" w:rsidRDefault="00000000">
      <w:pPr>
        <w:tabs>
          <w:tab w:val="left" w:pos="3168"/>
        </w:tabs>
        <w:spacing w:before="107" w:after="73" w:line="231" w:lineRule="exact"/>
        <w:ind w:left="216"/>
        <w:textAlignment w:val="baseline"/>
        <w:rPr>
          <w:del w:id="2445" w:author="Stuart McLarnon (NESO)" w:date="2024-11-19T13:05:00Z"/>
          <w:rFonts w:ascii="Arial" w:eastAsia="Arial" w:hAnsi="Arial"/>
          <w:color w:val="626361"/>
          <w:sz w:val="20"/>
        </w:rPr>
      </w:pPr>
      <w:del w:id="2446" w:author="Stuart McLarnon (NESO)" w:date="2024-11-19T13:05:00Z">
        <w:r>
          <w:rPr>
            <w:rFonts w:ascii="Times New Roman" w:eastAsia="PMingLiU" w:hAnsi="Times New Roman"/>
          </w:rPr>
          <w:pict w14:anchorId="2C83CBB9">
            <v:line id="_x0000_s2307" style="position:absolute;left:0;text-align:left;z-index:251963392;mso-position-horizontal-relative:page;mso-position-vertical-relative:page" from="53.75pt,214.55pt" to="493.5pt,214.55pt" strokecolor="#d9d9d9" strokeweight=".7pt">
              <w10:wrap anchorx="page" anchory="page"/>
            </v:line>
          </w:pict>
        </w:r>
        <w:r>
          <w:rPr>
            <w:rFonts w:ascii="Arial" w:eastAsia="Arial" w:hAnsi="Arial"/>
            <w:color w:val="626361"/>
            <w:sz w:val="20"/>
            <w:lang w:val="en-US"/>
          </w:rPr>
          <w:delText>BKDN</w:delText>
        </w:r>
        <w:r>
          <w:rPr>
            <w:rFonts w:ascii="Arial" w:eastAsia="Arial" w:hAnsi="Arial"/>
            <w:color w:val="626361"/>
            <w:sz w:val="20"/>
            <w:lang w:val="en-US"/>
          </w:rPr>
          <w:tab/>
          <w:delText>x</w:delText>
        </w:r>
      </w:del>
    </w:p>
    <w:p w14:paraId="0D4072C2" w14:textId="77777777" w:rsidR="00316A82" w:rsidRPr="00D77AA3" w:rsidRDefault="00000000" w:rsidP="004A4F1E">
      <w:pPr>
        <w:rPr>
          <w:del w:id="2447" w:author="Stuart McLarnon (NESO)" w:date="2024-11-19T13:05:00Z"/>
          <w:b/>
          <w:bCs/>
          <w:color w:val="3F0731"/>
        </w:rPr>
      </w:pPr>
      <w:del w:id="2448" w:author="Stuart McLarnon (NESO)" w:date="2024-11-19T13:05:00Z">
        <w:r>
          <w:rPr>
            <w:rFonts w:ascii="Times New Roman" w:eastAsia="PMingLiU" w:hAnsi="Times New Roman"/>
          </w:rPr>
          <w:pict w14:anchorId="572B54F8">
            <v:line id="_x0000_s2308" style="position:absolute;z-index:251964416;mso-position-horizontal-relative:page;mso-position-vertical-relative:page" from="53.05pt,235.2pt" to="493.5pt,235.2pt" strokecolor="#ffbe21" strokeweight=".7pt">
              <w10:wrap anchorx="page" anchory="page"/>
            </v:line>
          </w:pict>
        </w:r>
      </w:del>
    </w:p>
    <w:tbl>
      <w:tblPr>
        <w:tblStyle w:val="ListTable1Light-Accent1"/>
        <w:tblW w:w="0" w:type="auto"/>
        <w:tblLook w:val="04A0" w:firstRow="1" w:lastRow="0" w:firstColumn="1" w:lastColumn="0" w:noHBand="0" w:noVBand="1"/>
      </w:tblPr>
      <w:tblGrid>
        <w:gridCol w:w="922"/>
        <w:gridCol w:w="2143"/>
        <w:gridCol w:w="522"/>
        <w:gridCol w:w="534"/>
        <w:gridCol w:w="510"/>
        <w:gridCol w:w="2518"/>
        <w:gridCol w:w="1053"/>
        <w:gridCol w:w="919"/>
      </w:tblGrid>
      <w:tr w:rsidR="00316A82" w14:paraId="1870D0BC" w14:textId="77777777" w:rsidTr="00316A82">
        <w:trPr>
          <w:cnfStyle w:val="100000000000" w:firstRow="1" w:lastRow="0" w:firstColumn="0" w:lastColumn="0" w:oddVBand="0" w:evenVBand="0" w:oddHBand="0" w:evenHBand="0" w:firstRowFirstColumn="0" w:firstRowLastColumn="0" w:lastRowFirstColumn="0" w:lastRowLastColumn="0"/>
          <w:ins w:id="244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3A1D1C7B" w14:textId="3FA738F2" w:rsidR="00316A82" w:rsidRPr="00D77AA3" w:rsidRDefault="00316A82" w:rsidP="004A4F1E">
            <w:pPr>
              <w:rPr>
                <w:ins w:id="2450" w:author="Stuart McLarnon (NESO)" w:date="2024-11-19T13:05:00Z"/>
                <w:color w:val="3F0731"/>
              </w:rPr>
            </w:pPr>
          </w:p>
        </w:tc>
        <w:tc>
          <w:tcPr>
            <w:tcW w:w="2143" w:type="dxa"/>
          </w:tcPr>
          <w:p w14:paraId="09DA78F2"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451" w:author="Stuart McLarnon (NESO)" w:date="2024-11-19T13:05:00Z"/>
                <w:color w:val="3F0731"/>
              </w:rPr>
            </w:pPr>
            <w:ins w:id="2452" w:author="Stuart McLarnon (NESO)" w:date="2024-11-19T13:05:00Z">
              <w:r>
                <w:rPr>
                  <w:color w:val="3F0731"/>
                </w:rPr>
                <w:t>MW positive output</w:t>
              </w:r>
            </w:ins>
          </w:p>
        </w:tc>
        <w:tc>
          <w:tcPr>
            <w:tcW w:w="473" w:type="dxa"/>
          </w:tcPr>
          <w:p w14:paraId="1D5EA2B9"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453" w:author="Stuart McLarnon (NESO)" w:date="2024-11-19T13:05:00Z"/>
                <w:color w:val="3F0731"/>
              </w:rPr>
            </w:pPr>
            <w:ins w:id="2454" w:author="Stuart McLarnon (NESO)" w:date="2024-11-19T13:05:00Z">
              <w:r>
                <w:rPr>
                  <w:color w:val="3F0731"/>
                </w:rPr>
                <w:t>SH</w:t>
              </w:r>
            </w:ins>
          </w:p>
        </w:tc>
        <w:tc>
          <w:tcPr>
            <w:tcW w:w="490" w:type="dxa"/>
          </w:tcPr>
          <w:p w14:paraId="52955FA2"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455" w:author="Stuart McLarnon (NESO)" w:date="2024-11-19T13:05:00Z"/>
                <w:color w:val="3F0731"/>
              </w:rPr>
            </w:pPr>
            <w:ins w:id="2456" w:author="Stuart McLarnon (NESO)" w:date="2024-11-19T13:05:00Z">
              <w:r>
                <w:rPr>
                  <w:color w:val="3F0731"/>
                </w:rPr>
                <w:t>SG</w:t>
              </w:r>
            </w:ins>
          </w:p>
        </w:tc>
        <w:tc>
          <w:tcPr>
            <w:tcW w:w="508" w:type="dxa"/>
          </w:tcPr>
          <w:p w14:paraId="4782AE2E"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457" w:author="Stuart McLarnon (NESO)" w:date="2024-11-19T13:05:00Z"/>
                <w:color w:val="3F0731"/>
              </w:rPr>
            </w:pPr>
            <w:ins w:id="2458" w:author="Stuart McLarnon (NESO)" w:date="2024-11-19T13:05:00Z">
              <w:r>
                <w:rPr>
                  <w:color w:val="3F0731"/>
                </w:rPr>
                <w:t>SP</w:t>
              </w:r>
            </w:ins>
          </w:p>
        </w:tc>
        <w:tc>
          <w:tcPr>
            <w:tcW w:w="2518" w:type="dxa"/>
          </w:tcPr>
          <w:p w14:paraId="7B60FCDD"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459" w:author="Stuart McLarnon (NESO)" w:date="2024-11-19T13:05:00Z"/>
                <w:color w:val="3F0731"/>
              </w:rPr>
            </w:pPr>
            <w:ins w:id="2460" w:author="Stuart McLarnon (NESO)" w:date="2024-11-19T13:05:00Z">
              <w:r w:rsidRPr="0030027F">
                <w:rPr>
                  <w:color w:val="3F0731"/>
                </w:rPr>
                <w:t xml:space="preserve">MW </w:t>
              </w:r>
              <w:r>
                <w:rPr>
                  <w:color w:val="3F0731"/>
                </w:rPr>
                <w:t>negative</w:t>
              </w:r>
              <w:r w:rsidRPr="0030027F">
                <w:rPr>
                  <w:color w:val="3F0731"/>
                </w:rPr>
                <w:t xml:space="preserve"> output</w:t>
              </w:r>
            </w:ins>
          </w:p>
        </w:tc>
        <w:tc>
          <w:tcPr>
            <w:tcW w:w="1053" w:type="dxa"/>
          </w:tcPr>
          <w:p w14:paraId="52D1A88A"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461" w:author="Stuart McLarnon (NESO)" w:date="2024-11-19T13:05:00Z"/>
                <w:color w:val="3F0731"/>
              </w:rPr>
            </w:pPr>
            <w:ins w:id="2462" w:author="Stuart McLarnon (NESO)" w:date="2024-11-19T13:05:00Z">
              <w:r>
                <w:rPr>
                  <w:color w:val="3F0731"/>
                </w:rPr>
                <w:t>nn.nn</w:t>
              </w:r>
            </w:ins>
          </w:p>
        </w:tc>
        <w:tc>
          <w:tcPr>
            <w:tcW w:w="919" w:type="dxa"/>
          </w:tcPr>
          <w:p w14:paraId="503B9285" w14:textId="77777777" w:rsidR="00316A82" w:rsidRDefault="00316A82" w:rsidP="004A4F1E">
            <w:pPr>
              <w:cnfStyle w:val="100000000000" w:firstRow="1" w:lastRow="0" w:firstColumn="0" w:lastColumn="0" w:oddVBand="0" w:evenVBand="0" w:oddHBand="0" w:evenHBand="0" w:firstRowFirstColumn="0" w:firstRowLastColumn="0" w:lastRowFirstColumn="0" w:lastRowLastColumn="0"/>
              <w:rPr>
                <w:ins w:id="2463" w:author="Stuart McLarnon (NESO)" w:date="2024-11-19T13:05:00Z"/>
                <w:color w:val="3F0731"/>
              </w:rPr>
            </w:pPr>
            <w:ins w:id="2464" w:author="Stuart McLarnon (NESO)" w:date="2024-11-19T13:05:00Z">
              <w:r>
                <w:rPr>
                  <w:color w:val="3F0731"/>
                </w:rPr>
                <w:t>n.n</w:t>
              </w:r>
            </w:ins>
          </w:p>
        </w:tc>
      </w:tr>
      <w:tr w:rsidR="00316A82" w14:paraId="5AF158F4" w14:textId="77777777" w:rsidTr="00316A82">
        <w:trPr>
          <w:cnfStyle w:val="000000100000" w:firstRow="0" w:lastRow="0" w:firstColumn="0" w:lastColumn="0" w:oddVBand="0" w:evenVBand="0" w:oddHBand="1" w:evenHBand="0" w:firstRowFirstColumn="0" w:firstRowLastColumn="0" w:lastRowFirstColumn="0" w:lastRowLastColumn="0"/>
          <w:ins w:id="246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3B047CA9" w14:textId="77777777" w:rsidR="00316A82" w:rsidRPr="00D77AA3" w:rsidRDefault="00316A82" w:rsidP="004A4F1E">
            <w:pPr>
              <w:rPr>
                <w:ins w:id="2466" w:author="Stuart McLarnon (NESO)" w:date="2024-11-19T13:05:00Z"/>
                <w:b w:val="0"/>
                <w:bCs w:val="0"/>
                <w:color w:val="3F0731"/>
              </w:rPr>
            </w:pPr>
            <w:ins w:id="2467" w:author="Stuart McLarnon (NESO)" w:date="2024-11-19T13:05:00Z">
              <w:r w:rsidRPr="00D77AA3">
                <w:rPr>
                  <w:b w:val="0"/>
                  <w:bCs w:val="0"/>
                  <w:color w:val="3F0731"/>
                </w:rPr>
                <w:t>LFSM</w:t>
              </w:r>
            </w:ins>
          </w:p>
        </w:tc>
        <w:tc>
          <w:tcPr>
            <w:tcW w:w="2143" w:type="dxa"/>
          </w:tcPr>
          <w:p w14:paraId="362F3A5C"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68" w:author="Stuart McLarnon (NESO)" w:date="2024-11-19T13:05:00Z"/>
                <w:color w:val="3F0731"/>
              </w:rPr>
            </w:pPr>
            <w:ins w:id="2469" w:author="Stuart McLarnon (NESO)" w:date="2024-11-19T13:05:00Z">
              <w:r>
                <w:rPr>
                  <w:color w:val="3F0731"/>
                </w:rPr>
                <w:t>X</w:t>
              </w:r>
            </w:ins>
          </w:p>
        </w:tc>
        <w:tc>
          <w:tcPr>
            <w:tcW w:w="473" w:type="dxa"/>
          </w:tcPr>
          <w:p w14:paraId="4CDEA287"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70" w:author="Stuart McLarnon (NESO)" w:date="2024-11-19T13:05:00Z"/>
                <w:color w:val="3F0731"/>
              </w:rPr>
            </w:pPr>
            <w:ins w:id="2471" w:author="Stuart McLarnon (NESO)" w:date="2024-11-19T13:05:00Z">
              <w:r>
                <w:rPr>
                  <w:color w:val="3F0731"/>
                </w:rPr>
                <w:t>X</w:t>
              </w:r>
            </w:ins>
          </w:p>
        </w:tc>
        <w:tc>
          <w:tcPr>
            <w:tcW w:w="490" w:type="dxa"/>
          </w:tcPr>
          <w:p w14:paraId="140DFD59"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72" w:author="Stuart McLarnon (NESO)" w:date="2024-11-19T13:05:00Z"/>
                <w:color w:val="3F0731"/>
              </w:rPr>
            </w:pPr>
            <w:ins w:id="2473" w:author="Stuart McLarnon (NESO)" w:date="2024-11-19T13:05:00Z">
              <w:r>
                <w:rPr>
                  <w:color w:val="3F0731"/>
                </w:rPr>
                <w:t>X</w:t>
              </w:r>
            </w:ins>
          </w:p>
        </w:tc>
        <w:tc>
          <w:tcPr>
            <w:tcW w:w="508" w:type="dxa"/>
          </w:tcPr>
          <w:p w14:paraId="77BCECCF"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74" w:author="Stuart McLarnon (NESO)" w:date="2024-11-19T13:05:00Z"/>
                <w:color w:val="3F0731"/>
              </w:rPr>
            </w:pPr>
            <w:ins w:id="2475" w:author="Stuart McLarnon (NESO)" w:date="2024-11-19T13:05:00Z">
              <w:r>
                <w:rPr>
                  <w:color w:val="3F0731"/>
                </w:rPr>
                <w:t>X</w:t>
              </w:r>
            </w:ins>
          </w:p>
        </w:tc>
        <w:tc>
          <w:tcPr>
            <w:tcW w:w="2518" w:type="dxa"/>
          </w:tcPr>
          <w:p w14:paraId="25D5CB38"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76" w:author="Stuart McLarnon (NESO)" w:date="2024-11-19T13:05:00Z"/>
                <w:color w:val="3F0731"/>
              </w:rPr>
            </w:pPr>
            <w:ins w:id="2477" w:author="Stuart McLarnon (NESO)" w:date="2024-11-19T13:05:00Z">
              <w:r>
                <w:rPr>
                  <w:color w:val="3F0731"/>
                </w:rPr>
                <w:t>X</w:t>
              </w:r>
            </w:ins>
          </w:p>
        </w:tc>
        <w:tc>
          <w:tcPr>
            <w:tcW w:w="1053" w:type="dxa"/>
          </w:tcPr>
          <w:p w14:paraId="15E1ED4D"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78" w:author="Stuart McLarnon (NESO)" w:date="2024-11-19T13:05:00Z"/>
                <w:color w:val="3F0731"/>
              </w:rPr>
            </w:pPr>
          </w:p>
        </w:tc>
        <w:tc>
          <w:tcPr>
            <w:tcW w:w="919" w:type="dxa"/>
          </w:tcPr>
          <w:p w14:paraId="1759612A"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79" w:author="Stuart McLarnon (NESO)" w:date="2024-11-19T13:05:00Z"/>
                <w:color w:val="3F0731"/>
              </w:rPr>
            </w:pPr>
          </w:p>
        </w:tc>
      </w:tr>
      <w:tr w:rsidR="00316A82" w14:paraId="2AAEB13E" w14:textId="77777777" w:rsidTr="00316A82">
        <w:trPr>
          <w:ins w:id="248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77EE7A87" w14:textId="77777777" w:rsidR="00316A82" w:rsidRPr="00D77AA3" w:rsidRDefault="00316A82" w:rsidP="004A4F1E">
            <w:pPr>
              <w:rPr>
                <w:ins w:id="2481" w:author="Stuart McLarnon (NESO)" w:date="2024-11-19T13:05:00Z"/>
                <w:b w:val="0"/>
                <w:bCs w:val="0"/>
                <w:color w:val="3F0731"/>
              </w:rPr>
            </w:pPr>
            <w:ins w:id="2482" w:author="Stuart McLarnon (NESO)" w:date="2024-11-19T13:05:00Z">
              <w:r w:rsidRPr="00D77AA3">
                <w:rPr>
                  <w:b w:val="0"/>
                  <w:bCs w:val="0"/>
                  <w:color w:val="3F0731"/>
                </w:rPr>
                <w:t>PSHF</w:t>
              </w:r>
            </w:ins>
          </w:p>
        </w:tc>
        <w:tc>
          <w:tcPr>
            <w:tcW w:w="2143" w:type="dxa"/>
          </w:tcPr>
          <w:p w14:paraId="12DF90D8"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83" w:author="Stuart McLarnon (NESO)" w:date="2024-11-19T13:05:00Z"/>
                <w:color w:val="3F0731"/>
              </w:rPr>
            </w:pPr>
            <w:ins w:id="2484" w:author="Stuart McLarnon (NESO)" w:date="2024-11-19T13:05:00Z">
              <w:r>
                <w:rPr>
                  <w:color w:val="3F0731"/>
                </w:rPr>
                <w:t>X</w:t>
              </w:r>
            </w:ins>
          </w:p>
        </w:tc>
        <w:tc>
          <w:tcPr>
            <w:tcW w:w="473" w:type="dxa"/>
          </w:tcPr>
          <w:p w14:paraId="25C4756E"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85" w:author="Stuart McLarnon (NESO)" w:date="2024-11-19T13:05:00Z"/>
                <w:color w:val="3F0731"/>
              </w:rPr>
            </w:pPr>
          </w:p>
        </w:tc>
        <w:tc>
          <w:tcPr>
            <w:tcW w:w="490" w:type="dxa"/>
          </w:tcPr>
          <w:p w14:paraId="7CD9B0F5"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86" w:author="Stuart McLarnon (NESO)" w:date="2024-11-19T13:05:00Z"/>
                <w:color w:val="3F0731"/>
              </w:rPr>
            </w:pPr>
            <w:ins w:id="2487" w:author="Stuart McLarnon (NESO)" w:date="2024-11-19T13:05:00Z">
              <w:r>
                <w:rPr>
                  <w:color w:val="3F0731"/>
                </w:rPr>
                <w:t>X</w:t>
              </w:r>
            </w:ins>
          </w:p>
        </w:tc>
        <w:tc>
          <w:tcPr>
            <w:tcW w:w="508" w:type="dxa"/>
          </w:tcPr>
          <w:p w14:paraId="4666A974"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88" w:author="Stuart McLarnon (NESO)" w:date="2024-11-19T13:05:00Z"/>
                <w:color w:val="3F0731"/>
              </w:rPr>
            </w:pPr>
          </w:p>
        </w:tc>
        <w:tc>
          <w:tcPr>
            <w:tcW w:w="2518" w:type="dxa"/>
          </w:tcPr>
          <w:p w14:paraId="6B7FAA1E"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89" w:author="Stuart McLarnon (NESO)" w:date="2024-11-19T13:05:00Z"/>
                <w:color w:val="3F0731"/>
              </w:rPr>
            </w:pPr>
          </w:p>
        </w:tc>
        <w:tc>
          <w:tcPr>
            <w:tcW w:w="1053" w:type="dxa"/>
          </w:tcPr>
          <w:p w14:paraId="1BAE3F15"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90" w:author="Stuart McLarnon (NESO)" w:date="2024-11-19T13:05:00Z"/>
                <w:color w:val="3F0731"/>
              </w:rPr>
            </w:pPr>
          </w:p>
        </w:tc>
        <w:tc>
          <w:tcPr>
            <w:tcW w:w="919" w:type="dxa"/>
          </w:tcPr>
          <w:p w14:paraId="06B6B79D"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491" w:author="Stuart McLarnon (NESO)" w:date="2024-11-19T13:05:00Z"/>
                <w:color w:val="3F0731"/>
              </w:rPr>
            </w:pPr>
          </w:p>
        </w:tc>
      </w:tr>
      <w:tr w:rsidR="00316A82" w14:paraId="5F23368A" w14:textId="77777777" w:rsidTr="00316A82">
        <w:trPr>
          <w:cnfStyle w:val="000000100000" w:firstRow="0" w:lastRow="0" w:firstColumn="0" w:lastColumn="0" w:oddVBand="0" w:evenVBand="0" w:oddHBand="1" w:evenHBand="0" w:firstRowFirstColumn="0" w:firstRowLastColumn="0" w:lastRowFirstColumn="0" w:lastRowLastColumn="0"/>
          <w:ins w:id="249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0AD25BA3" w14:textId="77777777" w:rsidR="00316A82" w:rsidRPr="00D77AA3" w:rsidRDefault="00316A82" w:rsidP="004A4F1E">
            <w:pPr>
              <w:rPr>
                <w:ins w:id="2493" w:author="Stuart McLarnon (NESO)" w:date="2024-11-19T13:05:00Z"/>
                <w:b w:val="0"/>
                <w:bCs w:val="0"/>
                <w:color w:val="3F0731"/>
              </w:rPr>
            </w:pPr>
            <w:ins w:id="2494" w:author="Stuart McLarnon (NESO)" w:date="2024-11-19T13:05:00Z">
              <w:r w:rsidRPr="00D77AA3">
                <w:rPr>
                  <w:b w:val="0"/>
                  <w:bCs w:val="0"/>
                  <w:color w:val="3F0731"/>
                </w:rPr>
                <w:t>EMRG</w:t>
              </w:r>
            </w:ins>
          </w:p>
        </w:tc>
        <w:tc>
          <w:tcPr>
            <w:tcW w:w="2143" w:type="dxa"/>
          </w:tcPr>
          <w:p w14:paraId="431233F6"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95" w:author="Stuart McLarnon (NESO)" w:date="2024-11-19T13:05:00Z"/>
                <w:color w:val="3F0731"/>
              </w:rPr>
            </w:pPr>
            <w:ins w:id="2496" w:author="Stuart McLarnon (NESO)" w:date="2024-11-19T13:05:00Z">
              <w:r>
                <w:rPr>
                  <w:color w:val="3F0731"/>
                </w:rPr>
                <w:t>X</w:t>
              </w:r>
            </w:ins>
          </w:p>
        </w:tc>
        <w:tc>
          <w:tcPr>
            <w:tcW w:w="473" w:type="dxa"/>
          </w:tcPr>
          <w:p w14:paraId="2C60439A"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97" w:author="Stuart McLarnon (NESO)" w:date="2024-11-19T13:05:00Z"/>
                <w:color w:val="3F0731"/>
              </w:rPr>
            </w:pPr>
            <w:ins w:id="2498" w:author="Stuart McLarnon (NESO)" w:date="2024-11-19T13:05:00Z">
              <w:r>
                <w:rPr>
                  <w:color w:val="3F0731"/>
                </w:rPr>
                <w:t>X</w:t>
              </w:r>
            </w:ins>
          </w:p>
        </w:tc>
        <w:tc>
          <w:tcPr>
            <w:tcW w:w="490" w:type="dxa"/>
          </w:tcPr>
          <w:p w14:paraId="040E3F9E"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499" w:author="Stuart McLarnon (NESO)" w:date="2024-11-19T13:05:00Z"/>
                <w:color w:val="3F0731"/>
              </w:rPr>
            </w:pPr>
            <w:ins w:id="2500" w:author="Stuart McLarnon (NESO)" w:date="2024-11-19T13:05:00Z">
              <w:r>
                <w:rPr>
                  <w:color w:val="3F0731"/>
                </w:rPr>
                <w:t>X</w:t>
              </w:r>
            </w:ins>
          </w:p>
        </w:tc>
        <w:tc>
          <w:tcPr>
            <w:tcW w:w="508" w:type="dxa"/>
          </w:tcPr>
          <w:p w14:paraId="31AB4D9E"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01" w:author="Stuart McLarnon (NESO)" w:date="2024-11-19T13:05:00Z"/>
                <w:color w:val="3F0731"/>
              </w:rPr>
            </w:pPr>
            <w:ins w:id="2502" w:author="Stuart McLarnon (NESO)" w:date="2024-11-19T13:05:00Z">
              <w:r>
                <w:rPr>
                  <w:color w:val="3F0731"/>
                </w:rPr>
                <w:t>X</w:t>
              </w:r>
            </w:ins>
          </w:p>
        </w:tc>
        <w:tc>
          <w:tcPr>
            <w:tcW w:w="2518" w:type="dxa"/>
          </w:tcPr>
          <w:p w14:paraId="13CD693D"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03" w:author="Stuart McLarnon (NESO)" w:date="2024-11-19T13:05:00Z"/>
                <w:color w:val="3F0731"/>
              </w:rPr>
            </w:pPr>
            <w:ins w:id="2504" w:author="Stuart McLarnon (NESO)" w:date="2024-11-19T13:05:00Z">
              <w:r>
                <w:rPr>
                  <w:color w:val="3F0731"/>
                </w:rPr>
                <w:t>X</w:t>
              </w:r>
            </w:ins>
          </w:p>
        </w:tc>
        <w:tc>
          <w:tcPr>
            <w:tcW w:w="1053" w:type="dxa"/>
          </w:tcPr>
          <w:p w14:paraId="4A4AFD89"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05" w:author="Stuart McLarnon (NESO)" w:date="2024-11-19T13:05:00Z"/>
                <w:color w:val="3F0731"/>
              </w:rPr>
            </w:pPr>
          </w:p>
        </w:tc>
        <w:tc>
          <w:tcPr>
            <w:tcW w:w="919" w:type="dxa"/>
          </w:tcPr>
          <w:p w14:paraId="39ED4956"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06" w:author="Stuart McLarnon (NESO)" w:date="2024-11-19T13:05:00Z"/>
                <w:color w:val="3F0731"/>
              </w:rPr>
            </w:pPr>
          </w:p>
        </w:tc>
      </w:tr>
      <w:tr w:rsidR="00316A82" w14:paraId="23CC9588" w14:textId="77777777" w:rsidTr="00316A82">
        <w:trPr>
          <w:ins w:id="250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64F04537" w14:textId="77777777" w:rsidR="00316A82" w:rsidRPr="00D77AA3" w:rsidRDefault="00316A82" w:rsidP="004A4F1E">
            <w:pPr>
              <w:rPr>
                <w:ins w:id="2508" w:author="Stuart McLarnon (NESO)" w:date="2024-11-19T13:05:00Z"/>
                <w:b w:val="0"/>
                <w:bCs w:val="0"/>
                <w:color w:val="3F0731"/>
              </w:rPr>
            </w:pPr>
            <w:ins w:id="2509" w:author="Stuart McLarnon (NESO)" w:date="2024-11-19T13:05:00Z">
              <w:r w:rsidRPr="00D77AA3">
                <w:rPr>
                  <w:b w:val="0"/>
                  <w:bCs w:val="0"/>
                  <w:color w:val="3F0731"/>
                </w:rPr>
                <w:t>FRES</w:t>
              </w:r>
            </w:ins>
          </w:p>
        </w:tc>
        <w:tc>
          <w:tcPr>
            <w:tcW w:w="2143" w:type="dxa"/>
          </w:tcPr>
          <w:p w14:paraId="709C3D33"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0" w:author="Stuart McLarnon (NESO)" w:date="2024-11-19T13:05:00Z"/>
                <w:color w:val="3F0731"/>
              </w:rPr>
            </w:pPr>
            <w:ins w:id="2511" w:author="Stuart McLarnon (NESO)" w:date="2024-11-19T13:05:00Z">
              <w:r>
                <w:rPr>
                  <w:color w:val="3F0731"/>
                </w:rPr>
                <w:t>X</w:t>
              </w:r>
            </w:ins>
          </w:p>
        </w:tc>
        <w:tc>
          <w:tcPr>
            <w:tcW w:w="473" w:type="dxa"/>
          </w:tcPr>
          <w:p w14:paraId="34E4AEC9"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2" w:author="Stuart McLarnon (NESO)" w:date="2024-11-19T13:05:00Z"/>
                <w:color w:val="3F0731"/>
              </w:rPr>
            </w:pPr>
          </w:p>
        </w:tc>
        <w:tc>
          <w:tcPr>
            <w:tcW w:w="490" w:type="dxa"/>
          </w:tcPr>
          <w:p w14:paraId="4412262B"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3" w:author="Stuart McLarnon (NESO)" w:date="2024-11-19T13:05:00Z"/>
                <w:color w:val="3F0731"/>
              </w:rPr>
            </w:pPr>
          </w:p>
        </w:tc>
        <w:tc>
          <w:tcPr>
            <w:tcW w:w="508" w:type="dxa"/>
          </w:tcPr>
          <w:p w14:paraId="074F0E99"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4" w:author="Stuart McLarnon (NESO)" w:date="2024-11-19T13:05:00Z"/>
                <w:color w:val="3F0731"/>
              </w:rPr>
            </w:pPr>
          </w:p>
        </w:tc>
        <w:tc>
          <w:tcPr>
            <w:tcW w:w="2518" w:type="dxa"/>
          </w:tcPr>
          <w:p w14:paraId="7EEFC84A"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5" w:author="Stuart McLarnon (NESO)" w:date="2024-11-19T13:05:00Z"/>
                <w:color w:val="3F0731"/>
              </w:rPr>
            </w:pPr>
          </w:p>
        </w:tc>
        <w:tc>
          <w:tcPr>
            <w:tcW w:w="1053" w:type="dxa"/>
          </w:tcPr>
          <w:p w14:paraId="4FE3AE60"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6" w:author="Stuart McLarnon (NESO)" w:date="2024-11-19T13:05:00Z"/>
                <w:color w:val="3F0731"/>
              </w:rPr>
            </w:pPr>
          </w:p>
        </w:tc>
        <w:tc>
          <w:tcPr>
            <w:tcW w:w="919" w:type="dxa"/>
          </w:tcPr>
          <w:p w14:paraId="6CA57D80"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17" w:author="Stuart McLarnon (NESO)" w:date="2024-11-19T13:05:00Z"/>
                <w:color w:val="3F0731"/>
              </w:rPr>
            </w:pPr>
          </w:p>
        </w:tc>
      </w:tr>
      <w:tr w:rsidR="00316A82" w14:paraId="19D069B0" w14:textId="77777777" w:rsidTr="00316A82">
        <w:trPr>
          <w:cnfStyle w:val="000000100000" w:firstRow="0" w:lastRow="0" w:firstColumn="0" w:lastColumn="0" w:oddVBand="0" w:evenVBand="0" w:oddHBand="1" w:evenHBand="0" w:firstRowFirstColumn="0" w:firstRowLastColumn="0" w:lastRowFirstColumn="0" w:lastRowLastColumn="0"/>
          <w:ins w:id="251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7A9149F6" w14:textId="77777777" w:rsidR="00316A82" w:rsidRPr="00D77AA3" w:rsidRDefault="00316A82" w:rsidP="004A4F1E">
            <w:pPr>
              <w:rPr>
                <w:ins w:id="2519" w:author="Stuart McLarnon (NESO)" w:date="2024-11-19T13:05:00Z"/>
                <w:b w:val="0"/>
                <w:bCs w:val="0"/>
                <w:color w:val="3F0731"/>
              </w:rPr>
            </w:pPr>
            <w:ins w:id="2520" w:author="Stuart McLarnon (NESO)" w:date="2024-11-19T13:05:00Z">
              <w:r w:rsidRPr="00D77AA3">
                <w:rPr>
                  <w:b w:val="0"/>
                  <w:bCs w:val="0"/>
                  <w:color w:val="3F0731"/>
                </w:rPr>
                <w:t>LFRY</w:t>
              </w:r>
            </w:ins>
          </w:p>
        </w:tc>
        <w:tc>
          <w:tcPr>
            <w:tcW w:w="2143" w:type="dxa"/>
          </w:tcPr>
          <w:p w14:paraId="32CF4E1D"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1" w:author="Stuart McLarnon (NESO)" w:date="2024-11-19T13:05:00Z"/>
                <w:color w:val="3F0731"/>
              </w:rPr>
            </w:pPr>
          </w:p>
        </w:tc>
        <w:tc>
          <w:tcPr>
            <w:tcW w:w="473" w:type="dxa"/>
          </w:tcPr>
          <w:p w14:paraId="55F4902A"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2" w:author="Stuart McLarnon (NESO)" w:date="2024-11-19T13:05:00Z"/>
                <w:color w:val="3F0731"/>
              </w:rPr>
            </w:pPr>
          </w:p>
        </w:tc>
        <w:tc>
          <w:tcPr>
            <w:tcW w:w="490" w:type="dxa"/>
          </w:tcPr>
          <w:p w14:paraId="224B8F19"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3" w:author="Stuart McLarnon (NESO)" w:date="2024-11-19T13:05:00Z"/>
                <w:color w:val="3F0731"/>
              </w:rPr>
            </w:pPr>
          </w:p>
        </w:tc>
        <w:tc>
          <w:tcPr>
            <w:tcW w:w="508" w:type="dxa"/>
          </w:tcPr>
          <w:p w14:paraId="47BD84E1"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4" w:author="Stuart McLarnon (NESO)" w:date="2024-11-19T13:05:00Z"/>
                <w:color w:val="3F0731"/>
              </w:rPr>
            </w:pPr>
          </w:p>
        </w:tc>
        <w:tc>
          <w:tcPr>
            <w:tcW w:w="2518" w:type="dxa"/>
          </w:tcPr>
          <w:p w14:paraId="4C9F7A90"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5" w:author="Stuart McLarnon (NESO)" w:date="2024-11-19T13:05:00Z"/>
                <w:color w:val="3F0731"/>
              </w:rPr>
            </w:pPr>
          </w:p>
        </w:tc>
        <w:tc>
          <w:tcPr>
            <w:tcW w:w="1053" w:type="dxa"/>
          </w:tcPr>
          <w:p w14:paraId="1D2DC373"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6" w:author="Stuart McLarnon (NESO)" w:date="2024-11-19T13:05:00Z"/>
                <w:color w:val="3F0731"/>
              </w:rPr>
            </w:pPr>
            <w:ins w:id="2527" w:author="Stuart McLarnon (NESO)" w:date="2024-11-19T13:05:00Z">
              <w:r>
                <w:rPr>
                  <w:color w:val="3F0731"/>
                </w:rPr>
                <w:t>X</w:t>
              </w:r>
            </w:ins>
          </w:p>
        </w:tc>
        <w:tc>
          <w:tcPr>
            <w:tcW w:w="919" w:type="dxa"/>
          </w:tcPr>
          <w:p w14:paraId="7FAFE425"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28" w:author="Stuart McLarnon (NESO)" w:date="2024-11-19T13:05:00Z"/>
                <w:color w:val="3F0731"/>
              </w:rPr>
            </w:pPr>
          </w:p>
        </w:tc>
      </w:tr>
      <w:tr w:rsidR="00316A82" w14:paraId="73E7EDBE" w14:textId="77777777" w:rsidTr="00316A82">
        <w:trPr>
          <w:ins w:id="252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6B733D5B" w14:textId="77777777" w:rsidR="00316A82" w:rsidRPr="00D77AA3" w:rsidRDefault="00316A82" w:rsidP="004A4F1E">
            <w:pPr>
              <w:rPr>
                <w:ins w:id="2530" w:author="Stuart McLarnon (NESO)" w:date="2024-11-19T13:05:00Z"/>
                <w:b w:val="0"/>
                <w:bCs w:val="0"/>
                <w:color w:val="3F0731"/>
              </w:rPr>
            </w:pPr>
            <w:ins w:id="2531" w:author="Stuart McLarnon (NESO)" w:date="2024-11-19T13:05:00Z">
              <w:r w:rsidRPr="00D77AA3">
                <w:rPr>
                  <w:b w:val="0"/>
                  <w:bCs w:val="0"/>
                  <w:color w:val="3F0731"/>
                </w:rPr>
                <w:t>DROP</w:t>
              </w:r>
            </w:ins>
          </w:p>
        </w:tc>
        <w:tc>
          <w:tcPr>
            <w:tcW w:w="2143" w:type="dxa"/>
          </w:tcPr>
          <w:p w14:paraId="3F05C3A5"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2" w:author="Stuart McLarnon (NESO)" w:date="2024-11-19T13:05:00Z"/>
                <w:color w:val="3F0731"/>
              </w:rPr>
            </w:pPr>
          </w:p>
        </w:tc>
        <w:tc>
          <w:tcPr>
            <w:tcW w:w="473" w:type="dxa"/>
          </w:tcPr>
          <w:p w14:paraId="5B2F66E2"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3" w:author="Stuart McLarnon (NESO)" w:date="2024-11-19T13:05:00Z"/>
                <w:color w:val="3F0731"/>
              </w:rPr>
            </w:pPr>
          </w:p>
        </w:tc>
        <w:tc>
          <w:tcPr>
            <w:tcW w:w="490" w:type="dxa"/>
          </w:tcPr>
          <w:p w14:paraId="448AD30E"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4" w:author="Stuart McLarnon (NESO)" w:date="2024-11-19T13:05:00Z"/>
                <w:color w:val="3F0731"/>
              </w:rPr>
            </w:pPr>
          </w:p>
        </w:tc>
        <w:tc>
          <w:tcPr>
            <w:tcW w:w="508" w:type="dxa"/>
          </w:tcPr>
          <w:p w14:paraId="1CCF8998"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5" w:author="Stuart McLarnon (NESO)" w:date="2024-11-19T13:05:00Z"/>
                <w:color w:val="3F0731"/>
              </w:rPr>
            </w:pPr>
          </w:p>
        </w:tc>
        <w:tc>
          <w:tcPr>
            <w:tcW w:w="2518" w:type="dxa"/>
          </w:tcPr>
          <w:p w14:paraId="60DE46F6"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6" w:author="Stuart McLarnon (NESO)" w:date="2024-11-19T13:05:00Z"/>
                <w:color w:val="3F0731"/>
              </w:rPr>
            </w:pPr>
          </w:p>
        </w:tc>
        <w:tc>
          <w:tcPr>
            <w:tcW w:w="1053" w:type="dxa"/>
          </w:tcPr>
          <w:p w14:paraId="4A5534CA"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7" w:author="Stuart McLarnon (NESO)" w:date="2024-11-19T13:05:00Z"/>
                <w:color w:val="3F0731"/>
              </w:rPr>
            </w:pPr>
          </w:p>
        </w:tc>
        <w:tc>
          <w:tcPr>
            <w:tcW w:w="919" w:type="dxa"/>
          </w:tcPr>
          <w:p w14:paraId="41D71907"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38" w:author="Stuart McLarnon (NESO)" w:date="2024-11-19T13:05:00Z"/>
                <w:color w:val="3F0731"/>
              </w:rPr>
            </w:pPr>
            <w:ins w:id="2539" w:author="Stuart McLarnon (NESO)" w:date="2024-11-19T13:05:00Z">
              <w:r>
                <w:rPr>
                  <w:color w:val="3F0731"/>
                </w:rPr>
                <w:t>X</w:t>
              </w:r>
            </w:ins>
          </w:p>
        </w:tc>
      </w:tr>
      <w:tr w:rsidR="00316A82" w14:paraId="2E18E514" w14:textId="77777777" w:rsidTr="00316A82">
        <w:trPr>
          <w:cnfStyle w:val="000000100000" w:firstRow="0" w:lastRow="0" w:firstColumn="0" w:lastColumn="0" w:oddVBand="0" w:evenVBand="0" w:oddHBand="1" w:evenHBand="0" w:firstRowFirstColumn="0" w:firstRowLastColumn="0" w:lastRowFirstColumn="0" w:lastRowLastColumn="0"/>
          <w:trHeight w:val="74"/>
          <w:ins w:id="254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922" w:type="dxa"/>
          </w:tcPr>
          <w:p w14:paraId="239887D0" w14:textId="77777777" w:rsidR="00316A82" w:rsidRPr="00D77AA3" w:rsidRDefault="00316A82" w:rsidP="004A4F1E">
            <w:pPr>
              <w:rPr>
                <w:ins w:id="2541" w:author="Stuart McLarnon (NESO)" w:date="2024-11-19T13:05:00Z"/>
                <w:b w:val="0"/>
                <w:bCs w:val="0"/>
                <w:color w:val="3F0731"/>
              </w:rPr>
            </w:pPr>
            <w:ins w:id="2542" w:author="Stuart McLarnon (NESO)" w:date="2024-11-19T13:05:00Z">
              <w:r w:rsidRPr="00D77AA3">
                <w:rPr>
                  <w:b w:val="0"/>
                  <w:bCs w:val="0"/>
                  <w:color w:val="3F0731"/>
                </w:rPr>
                <w:t>BKDN</w:t>
              </w:r>
            </w:ins>
          </w:p>
        </w:tc>
        <w:tc>
          <w:tcPr>
            <w:tcW w:w="2143" w:type="dxa"/>
          </w:tcPr>
          <w:p w14:paraId="2D9EFEB8"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43" w:author="Stuart McLarnon (NESO)" w:date="2024-11-19T13:05:00Z"/>
                <w:color w:val="3F0731"/>
              </w:rPr>
            </w:pPr>
          </w:p>
        </w:tc>
        <w:tc>
          <w:tcPr>
            <w:tcW w:w="473" w:type="dxa"/>
          </w:tcPr>
          <w:p w14:paraId="479EAF9C"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44" w:author="Stuart McLarnon (NESO)" w:date="2024-11-19T13:05:00Z"/>
                <w:color w:val="3F0731"/>
              </w:rPr>
            </w:pPr>
            <w:ins w:id="2545" w:author="Stuart McLarnon (NESO)" w:date="2024-11-19T13:05:00Z">
              <w:r>
                <w:rPr>
                  <w:color w:val="3F0731"/>
                </w:rPr>
                <w:t>X</w:t>
              </w:r>
            </w:ins>
          </w:p>
        </w:tc>
        <w:tc>
          <w:tcPr>
            <w:tcW w:w="490" w:type="dxa"/>
          </w:tcPr>
          <w:p w14:paraId="2DC3DA8D"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46" w:author="Stuart McLarnon (NESO)" w:date="2024-11-19T13:05:00Z"/>
                <w:color w:val="3F0731"/>
              </w:rPr>
            </w:pPr>
          </w:p>
        </w:tc>
        <w:tc>
          <w:tcPr>
            <w:tcW w:w="508" w:type="dxa"/>
          </w:tcPr>
          <w:p w14:paraId="4DA415C2"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47" w:author="Stuart McLarnon (NESO)" w:date="2024-11-19T13:05:00Z"/>
                <w:color w:val="3F0731"/>
              </w:rPr>
            </w:pPr>
          </w:p>
        </w:tc>
        <w:tc>
          <w:tcPr>
            <w:tcW w:w="2518" w:type="dxa"/>
          </w:tcPr>
          <w:p w14:paraId="2AE398B5"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48" w:author="Stuart McLarnon (NESO)" w:date="2024-11-19T13:05:00Z"/>
                <w:color w:val="3F0731"/>
              </w:rPr>
            </w:pPr>
          </w:p>
        </w:tc>
        <w:tc>
          <w:tcPr>
            <w:tcW w:w="1053" w:type="dxa"/>
          </w:tcPr>
          <w:p w14:paraId="78661A70"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49" w:author="Stuart McLarnon (NESO)" w:date="2024-11-19T13:05:00Z"/>
                <w:color w:val="3F0731"/>
              </w:rPr>
            </w:pPr>
          </w:p>
        </w:tc>
        <w:tc>
          <w:tcPr>
            <w:tcW w:w="919" w:type="dxa"/>
          </w:tcPr>
          <w:p w14:paraId="00112DDB"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50" w:author="Stuart McLarnon (NESO)" w:date="2024-11-19T13:05:00Z"/>
                <w:color w:val="3F0731"/>
              </w:rPr>
            </w:pPr>
          </w:p>
        </w:tc>
      </w:tr>
    </w:tbl>
    <w:p w14:paraId="0C1904CA" w14:textId="77777777" w:rsidR="00316A82" w:rsidRDefault="00316A82" w:rsidP="00316A82">
      <w:pPr>
        <w:rPr>
          <w:ins w:id="2551" w:author="Stuart McLarnon (NESO)" w:date="2024-11-19T13:05:00Z"/>
        </w:rPr>
      </w:pPr>
    </w:p>
    <w:p w14:paraId="36D9764D" w14:textId="77777777" w:rsidR="00316A82" w:rsidRDefault="00316A82" w:rsidP="00316A82">
      <w:pPr>
        <w:pStyle w:val="Heading3"/>
      </w:pPr>
      <w:bookmarkStart w:id="2552" w:name="_Toc182497864"/>
      <w:r>
        <w:t>2.6.6.</w:t>
      </w:r>
      <w:r>
        <w:tab/>
        <w:t>Instruction Message Error Codes</w:t>
      </w:r>
      <w:bookmarkEnd w:id="2552"/>
    </w:p>
    <w:p w14:paraId="4F9C354C" w14:textId="40DE93FD" w:rsidR="00316A82" w:rsidRPr="00322375" w:rsidRDefault="00316A82" w:rsidP="00316A82">
      <w:r w:rsidRPr="007D7138">
        <w:t>The error codes in Table 21 can be used with instruction messages.</w:t>
      </w:r>
    </w:p>
    <w:p w14:paraId="36B58FD5" w14:textId="7C7F43F4" w:rsidR="00316A82" w:rsidRDefault="00316A82" w:rsidP="00316A82">
      <w:pPr>
        <w:pStyle w:val="Caption"/>
        <w:keepNext/>
      </w:pPr>
      <w:r>
        <w:t xml:space="preserve">Table </w:t>
      </w:r>
      <w:del w:id="2553" w:author="Stuart McLarnon (NESO)" w:date="2024-11-19T13:05:00Z">
        <w:r>
          <w:rPr>
            <w:rFonts w:ascii="Arial" w:eastAsia="Arial" w:hAnsi="Arial"/>
            <w:b/>
            <w:color w:val="717174"/>
            <w:spacing w:val="-1"/>
            <w:lang w:val="en-US"/>
          </w:rPr>
          <w:delText xml:space="preserve">21 </w:delText>
        </w:r>
        <w:r>
          <w:rPr>
            <w:rFonts w:ascii="Arial" w:eastAsia="Arial" w:hAnsi="Arial"/>
            <w:color w:val="717174"/>
            <w:spacing w:val="-1"/>
            <w:lang w:val="en-US"/>
          </w:rPr>
          <w:delText>-</w:delText>
        </w:r>
      </w:del>
      <w:ins w:id="2554" w:author="Stuart McLarnon (NESO)" w:date="2024-11-19T13:05:00Z">
        <w:r>
          <w:fldChar w:fldCharType="begin"/>
        </w:r>
        <w:r>
          <w:instrText xml:space="preserve"> SEQ Table \* ARABIC </w:instrText>
        </w:r>
        <w:r>
          <w:fldChar w:fldCharType="separate"/>
        </w:r>
        <w:r w:rsidR="00563C81">
          <w:rPr>
            <w:noProof/>
          </w:rPr>
          <w:t>21</w:t>
        </w:r>
        <w:r>
          <w:rPr>
            <w:noProof/>
          </w:rPr>
          <w:fldChar w:fldCharType="end"/>
        </w:r>
        <w:r>
          <w:t xml:space="preserve">: </w:t>
        </w:r>
      </w:ins>
      <w:r w:rsidRPr="006841E3">
        <w:t xml:space="preserve"> Instruction Error Message Codes</w:t>
      </w:r>
    </w:p>
    <w:p w14:paraId="46DE1634" w14:textId="77777777" w:rsidR="00E1101E" w:rsidRDefault="00000000">
      <w:pPr>
        <w:spacing w:before="114" w:after="67" w:line="230" w:lineRule="exact"/>
        <w:ind w:left="216"/>
        <w:textAlignment w:val="baseline"/>
        <w:rPr>
          <w:del w:id="2555" w:author="Stuart McLarnon (NESO)" w:date="2024-11-19T13:05:00Z"/>
          <w:rFonts w:ascii="Arial" w:eastAsia="Arial" w:hAnsi="Arial"/>
          <w:b/>
          <w:color w:val="626361"/>
          <w:spacing w:val="6"/>
          <w:sz w:val="20"/>
        </w:rPr>
      </w:pPr>
      <w:del w:id="2556" w:author="Stuart McLarnon (NESO)" w:date="2024-11-19T13:05:00Z">
        <w:r>
          <w:rPr>
            <w:rFonts w:ascii="Times New Roman" w:eastAsia="PMingLiU" w:hAnsi="Times New Roman"/>
          </w:rPr>
          <w:pict w14:anchorId="395EF2C8">
            <v:line id="_x0000_s2311" style="position:absolute;left:0;text-align:left;z-index:251969536;mso-position-horizontal-relative:page;mso-position-vertical-relative:page" from="53.75pt,329.75pt" to="490.6pt,329.75pt" strokecolor="#ffbe21" strokeweight=".7pt">
              <w10:wrap anchorx="page" anchory="page"/>
            </v:line>
          </w:pict>
        </w:r>
        <w:r>
          <w:rPr>
            <w:rFonts w:ascii="Arial" w:eastAsia="Arial" w:hAnsi="Arial"/>
            <w:b/>
            <w:color w:val="626361"/>
            <w:spacing w:val="6"/>
            <w:sz w:val="20"/>
            <w:lang w:val="en-US"/>
          </w:rPr>
          <w:delText>Error Code Description</w:delText>
        </w:r>
      </w:del>
    </w:p>
    <w:p w14:paraId="5106A6DA" w14:textId="77777777" w:rsidR="00E1101E" w:rsidRDefault="00000000">
      <w:pPr>
        <w:tabs>
          <w:tab w:val="left" w:pos="1440"/>
        </w:tabs>
        <w:spacing w:before="111" w:after="74" w:line="231" w:lineRule="exact"/>
        <w:ind w:left="216"/>
        <w:textAlignment w:val="baseline"/>
        <w:rPr>
          <w:del w:id="2557" w:author="Stuart McLarnon (NESO)" w:date="2024-11-19T13:05:00Z"/>
          <w:rFonts w:ascii="Arial" w:eastAsia="Arial" w:hAnsi="Arial"/>
          <w:color w:val="626361"/>
          <w:sz w:val="20"/>
        </w:rPr>
      </w:pPr>
      <w:del w:id="2558" w:author="Stuart McLarnon (NESO)" w:date="2024-11-19T13:05:00Z">
        <w:r>
          <w:rPr>
            <w:rFonts w:ascii="Times New Roman" w:eastAsia="PMingLiU" w:hAnsi="Times New Roman"/>
          </w:rPr>
          <w:pict w14:anchorId="0A94C856">
            <v:line id="_x0000_s2312" style="position:absolute;left:0;text-align:left;z-index:251970560;mso-position-horizontal-relative:page;mso-position-vertical-relative:page" from="53.75pt,350.4pt" to="490.6pt,350.4pt" strokecolor="#d9d9d9" strokeweight=".7pt">
              <w10:wrap anchorx="page" anchory="page"/>
            </v:line>
          </w:pict>
        </w:r>
        <w:r>
          <w:rPr>
            <w:rFonts w:ascii="Arial" w:eastAsia="Arial" w:hAnsi="Arial"/>
            <w:color w:val="626361"/>
            <w:sz w:val="20"/>
            <w:lang w:val="en-US"/>
          </w:rPr>
          <w:delText>I001</w:delText>
        </w:r>
        <w:r>
          <w:rPr>
            <w:rFonts w:ascii="Arial" w:eastAsia="Arial" w:hAnsi="Arial"/>
            <w:color w:val="626361"/>
            <w:sz w:val="20"/>
            <w:lang w:val="en-US"/>
          </w:rPr>
          <w:tab/>
          <w:delText>Invalid BM Unit ID</w:delText>
        </w:r>
      </w:del>
    </w:p>
    <w:p w14:paraId="073BCA7F" w14:textId="77777777" w:rsidR="00E1101E" w:rsidRDefault="00000000">
      <w:pPr>
        <w:tabs>
          <w:tab w:val="left" w:pos="1440"/>
        </w:tabs>
        <w:spacing w:before="106" w:line="230" w:lineRule="exact"/>
        <w:ind w:left="216"/>
        <w:textAlignment w:val="baseline"/>
        <w:rPr>
          <w:del w:id="2559" w:author="Stuart McLarnon (NESO)" w:date="2024-11-19T13:05:00Z"/>
          <w:rFonts w:ascii="Arial" w:eastAsia="Arial" w:hAnsi="Arial"/>
          <w:color w:val="626361"/>
          <w:spacing w:val="2"/>
          <w:sz w:val="20"/>
        </w:rPr>
      </w:pPr>
      <w:del w:id="2560" w:author="Stuart McLarnon (NESO)" w:date="2024-11-19T13:05:00Z">
        <w:r>
          <w:rPr>
            <w:rFonts w:ascii="Times New Roman" w:eastAsia="PMingLiU" w:hAnsi="Times New Roman"/>
          </w:rPr>
          <w:pict w14:anchorId="08D65161">
            <v:line id="_x0000_s2313" style="position:absolute;left:0;text-align:left;z-index:251971584;mso-position-horizontal-relative:page;mso-position-vertical-relative:page" from="53.75pt,371.3pt" to="490.6pt,371.3pt" strokecolor="#d9d9d9" strokeweight=".7pt">
              <w10:wrap anchorx="page" anchory="page"/>
            </v:line>
          </w:pict>
        </w:r>
        <w:r>
          <w:rPr>
            <w:rFonts w:ascii="Arial" w:eastAsia="Arial" w:hAnsi="Arial"/>
            <w:color w:val="626361"/>
            <w:spacing w:val="2"/>
            <w:sz w:val="20"/>
            <w:lang w:val="en-US"/>
          </w:rPr>
          <w:delText>I002</w:delText>
        </w:r>
        <w:r>
          <w:rPr>
            <w:rFonts w:ascii="Arial" w:eastAsia="Arial" w:hAnsi="Arial"/>
            <w:color w:val="626361"/>
            <w:spacing w:val="2"/>
            <w:sz w:val="20"/>
            <w:lang w:val="en-US"/>
          </w:rPr>
          <w:tab/>
          <w:delText>Invalid Reference Number (Current reference Last reference, or no previous</w:delText>
        </w:r>
      </w:del>
    </w:p>
    <w:p w14:paraId="1BD420B0" w14:textId="77777777" w:rsidR="00E1101E" w:rsidRDefault="00000000">
      <w:pPr>
        <w:spacing w:after="64" w:line="231" w:lineRule="exact"/>
        <w:ind w:left="1512"/>
        <w:textAlignment w:val="baseline"/>
        <w:rPr>
          <w:del w:id="2561" w:author="Stuart McLarnon (NESO)" w:date="2024-11-19T13:05:00Z"/>
          <w:rFonts w:ascii="Arial" w:eastAsia="Arial" w:hAnsi="Arial"/>
          <w:color w:val="626361"/>
          <w:sz w:val="20"/>
        </w:rPr>
      </w:pPr>
      <w:del w:id="2562" w:author="Stuart McLarnon (NESO)" w:date="2024-11-19T13:05:00Z">
        <w:r>
          <w:rPr>
            <w:rFonts w:ascii="Arial" w:eastAsia="Arial" w:hAnsi="Arial"/>
            <w:color w:val="626361"/>
            <w:sz w:val="20"/>
            <w:lang w:val="en-US"/>
          </w:rPr>
          <w:delText>reference to instruction with this number)</w:delText>
        </w:r>
      </w:del>
    </w:p>
    <w:p w14:paraId="33F6BC68" w14:textId="77777777" w:rsidR="00E1101E" w:rsidRDefault="00000000">
      <w:pPr>
        <w:tabs>
          <w:tab w:val="left" w:pos="1440"/>
        </w:tabs>
        <w:spacing w:before="106" w:after="69" w:line="231" w:lineRule="exact"/>
        <w:ind w:left="216"/>
        <w:textAlignment w:val="baseline"/>
        <w:rPr>
          <w:del w:id="2563" w:author="Stuart McLarnon (NESO)" w:date="2024-11-19T13:05:00Z"/>
          <w:rFonts w:ascii="Arial" w:eastAsia="Arial" w:hAnsi="Arial"/>
          <w:color w:val="626361"/>
          <w:sz w:val="20"/>
        </w:rPr>
      </w:pPr>
      <w:del w:id="2564" w:author="Stuart McLarnon (NESO)" w:date="2024-11-19T13:05:00Z">
        <w:r>
          <w:rPr>
            <w:rFonts w:ascii="Times New Roman" w:eastAsia="PMingLiU" w:hAnsi="Times New Roman"/>
          </w:rPr>
          <w:pict w14:anchorId="20FCAA51">
            <v:line id="_x0000_s2314" style="position:absolute;left:0;text-align:left;z-index:251972608;mso-position-horizontal-relative:page;mso-position-vertical-relative:page" from="53.75pt,403.45pt" to="490.6pt,403.45pt" strokecolor="#d9d9d9" strokeweight=".7pt">
              <w10:wrap anchorx="page" anchory="page"/>
            </v:line>
          </w:pict>
        </w:r>
        <w:r>
          <w:rPr>
            <w:rFonts w:ascii="Arial" w:eastAsia="Arial" w:hAnsi="Arial"/>
            <w:color w:val="626361"/>
            <w:sz w:val="20"/>
            <w:lang w:val="en-US"/>
          </w:rPr>
          <w:delText>I003</w:delText>
        </w:r>
        <w:r>
          <w:rPr>
            <w:rFonts w:ascii="Arial" w:eastAsia="Arial" w:hAnsi="Arial"/>
            <w:color w:val="626361"/>
            <w:sz w:val="20"/>
            <w:lang w:val="en-US"/>
          </w:rPr>
          <w:tab/>
          <w:delText>General instruction syntax error (instruction parsing failed)</w:delText>
        </w:r>
      </w:del>
    </w:p>
    <w:p w14:paraId="1BA6ABAA" w14:textId="77777777" w:rsidR="00E1101E" w:rsidRDefault="00000000">
      <w:pPr>
        <w:tabs>
          <w:tab w:val="left" w:pos="1440"/>
        </w:tabs>
        <w:spacing w:before="111" w:after="68" w:line="231" w:lineRule="exact"/>
        <w:ind w:left="216"/>
        <w:textAlignment w:val="baseline"/>
        <w:rPr>
          <w:del w:id="2565" w:author="Stuart McLarnon (NESO)" w:date="2024-11-19T13:05:00Z"/>
          <w:rFonts w:ascii="Arial" w:eastAsia="Arial" w:hAnsi="Arial"/>
          <w:color w:val="626361"/>
          <w:sz w:val="20"/>
        </w:rPr>
      </w:pPr>
      <w:del w:id="2566" w:author="Stuart McLarnon (NESO)" w:date="2024-11-19T13:05:00Z">
        <w:r>
          <w:rPr>
            <w:rFonts w:ascii="Times New Roman" w:eastAsia="PMingLiU" w:hAnsi="Times New Roman"/>
          </w:rPr>
          <w:pict w14:anchorId="181EA21F">
            <v:line id="_x0000_s2315" style="position:absolute;left:0;text-align:left;z-index:251973632;mso-position-horizontal-relative:page;mso-position-vertical-relative:page" from="53.75pt,424.1pt" to="490.6pt,424.1pt" strokecolor="#d9d9d9" strokeweight=".7pt">
              <w10:wrap anchorx="page" anchory="page"/>
            </v:line>
          </w:pict>
        </w:r>
        <w:r>
          <w:rPr>
            <w:rFonts w:ascii="Arial" w:eastAsia="Arial" w:hAnsi="Arial"/>
            <w:color w:val="626361"/>
            <w:sz w:val="20"/>
            <w:lang w:val="en-US"/>
          </w:rPr>
          <w:delText>I004</w:delText>
        </w:r>
        <w:r>
          <w:rPr>
            <w:rFonts w:ascii="Arial" w:eastAsia="Arial" w:hAnsi="Arial"/>
            <w:color w:val="626361"/>
            <w:sz w:val="20"/>
            <w:lang w:val="en-US"/>
          </w:rPr>
          <w:tab/>
          <w:delText>Instruction received for a BM Unit with NO PATH</w:delText>
        </w:r>
      </w:del>
    </w:p>
    <w:p w14:paraId="64144FFA" w14:textId="77777777" w:rsidR="00E1101E" w:rsidRDefault="00000000">
      <w:pPr>
        <w:tabs>
          <w:tab w:val="left" w:pos="1440"/>
        </w:tabs>
        <w:spacing w:before="112" w:after="73" w:line="231" w:lineRule="exact"/>
        <w:ind w:left="216"/>
        <w:textAlignment w:val="baseline"/>
        <w:rPr>
          <w:del w:id="2567" w:author="Stuart McLarnon (NESO)" w:date="2024-11-19T13:05:00Z"/>
          <w:rFonts w:ascii="Arial" w:eastAsia="Arial" w:hAnsi="Arial"/>
          <w:color w:val="626361"/>
          <w:sz w:val="20"/>
        </w:rPr>
      </w:pPr>
      <w:del w:id="2568" w:author="Stuart McLarnon (NESO)" w:date="2024-11-19T13:05:00Z">
        <w:r>
          <w:rPr>
            <w:rFonts w:ascii="Times New Roman" w:eastAsia="PMingLiU" w:hAnsi="Times New Roman"/>
          </w:rPr>
          <w:pict w14:anchorId="6A3E37AE">
            <v:line id="_x0000_s2316" style="position:absolute;left:0;text-align:left;z-index:251974656;mso-position-horizontal-relative:page;mso-position-vertical-relative:page" from="53.75pt,444.7pt" to="490.6pt,444.7pt" strokecolor="#d9d9d9" strokeweight=".7pt">
              <w10:wrap anchorx="page" anchory="page"/>
            </v:line>
          </w:pict>
        </w:r>
        <w:r>
          <w:rPr>
            <w:rFonts w:ascii="Arial" w:eastAsia="Arial" w:hAnsi="Arial"/>
            <w:color w:val="626361"/>
            <w:sz w:val="20"/>
            <w:lang w:val="en-US"/>
          </w:rPr>
          <w:delText>I005</w:delText>
        </w:r>
        <w:r>
          <w:rPr>
            <w:rFonts w:ascii="Arial" w:eastAsia="Arial" w:hAnsi="Arial"/>
            <w:color w:val="626361"/>
            <w:sz w:val="20"/>
            <w:lang w:val="en-US"/>
          </w:rPr>
          <w:tab/>
          <w:delText>Instruction received before Version Control Procedure completed</w:delText>
        </w:r>
      </w:del>
    </w:p>
    <w:p w14:paraId="7A4D2500" w14:textId="77777777" w:rsidR="00E1101E" w:rsidRDefault="00000000">
      <w:pPr>
        <w:tabs>
          <w:tab w:val="left" w:pos="1440"/>
        </w:tabs>
        <w:spacing w:before="106" w:after="64" w:line="231" w:lineRule="exact"/>
        <w:ind w:left="216"/>
        <w:textAlignment w:val="baseline"/>
        <w:rPr>
          <w:del w:id="2569" w:author="Stuart McLarnon (NESO)" w:date="2024-11-19T13:05:00Z"/>
          <w:rFonts w:ascii="Arial" w:eastAsia="Arial" w:hAnsi="Arial"/>
          <w:color w:val="626361"/>
          <w:sz w:val="20"/>
        </w:rPr>
      </w:pPr>
      <w:del w:id="2570" w:author="Stuart McLarnon (NESO)" w:date="2024-11-19T13:05:00Z">
        <w:r>
          <w:rPr>
            <w:rFonts w:ascii="Times New Roman" w:eastAsia="PMingLiU" w:hAnsi="Times New Roman"/>
          </w:rPr>
          <w:pict w14:anchorId="6FEB05CB">
            <v:line id="_x0000_s2317" style="position:absolute;left:0;text-align:left;z-index:251975680;mso-position-horizontal-relative:page;mso-position-vertical-relative:page" from="53.75pt,465.6pt" to="490.6pt,465.6pt" strokecolor="#d9d9d9" strokeweight=".7pt">
              <w10:wrap anchorx="page" anchory="page"/>
            </v:line>
          </w:pict>
        </w:r>
        <w:r>
          <w:rPr>
            <w:rFonts w:ascii="Arial" w:eastAsia="Arial" w:hAnsi="Arial"/>
            <w:color w:val="626361"/>
            <w:sz w:val="20"/>
            <w:lang w:val="en-US"/>
          </w:rPr>
          <w:delText>I006</w:delText>
        </w:r>
        <w:r>
          <w:rPr>
            <w:rFonts w:ascii="Arial" w:eastAsia="Arial" w:hAnsi="Arial"/>
            <w:color w:val="626361"/>
            <w:sz w:val="20"/>
            <w:lang w:val="en-US"/>
          </w:rPr>
          <w:tab/>
          <w:delText>Telephoned Instruction received with an Invalid Reference Number.</w:delText>
        </w:r>
      </w:del>
    </w:p>
    <w:p w14:paraId="7C916283" w14:textId="77777777" w:rsidR="00E1101E" w:rsidRDefault="00000000">
      <w:pPr>
        <w:tabs>
          <w:tab w:val="left" w:pos="1440"/>
        </w:tabs>
        <w:spacing w:before="106" w:after="69" w:line="231" w:lineRule="exact"/>
        <w:ind w:left="216"/>
        <w:textAlignment w:val="baseline"/>
        <w:rPr>
          <w:del w:id="2571" w:author="Stuart McLarnon (NESO)" w:date="2024-11-19T13:05:00Z"/>
          <w:rFonts w:ascii="Arial" w:eastAsia="Arial" w:hAnsi="Arial"/>
          <w:color w:val="626361"/>
          <w:sz w:val="20"/>
        </w:rPr>
      </w:pPr>
      <w:del w:id="2572" w:author="Stuart McLarnon (NESO)" w:date="2024-11-19T13:05:00Z">
        <w:r>
          <w:rPr>
            <w:rFonts w:ascii="Times New Roman" w:eastAsia="PMingLiU" w:hAnsi="Times New Roman"/>
          </w:rPr>
          <w:pict w14:anchorId="264A390E">
            <v:line id="_x0000_s2318" style="position:absolute;left:0;text-align:left;z-index:251976704;mso-position-horizontal-relative:page;mso-position-vertical-relative:page" from="53.75pt,486.25pt" to="490.6pt,486.25pt" strokecolor="#d9d9d9" strokeweight=".7pt">
              <w10:wrap anchorx="page" anchory="page"/>
            </v:line>
          </w:pict>
        </w:r>
        <w:r>
          <w:rPr>
            <w:rFonts w:ascii="Arial" w:eastAsia="Arial" w:hAnsi="Arial"/>
            <w:color w:val="626361"/>
            <w:sz w:val="20"/>
            <w:lang w:val="en-US"/>
          </w:rPr>
          <w:delText>I007</w:delText>
        </w:r>
        <w:r>
          <w:rPr>
            <w:rFonts w:ascii="Arial" w:eastAsia="Arial" w:hAnsi="Arial"/>
            <w:color w:val="626361"/>
            <w:sz w:val="20"/>
            <w:lang w:val="en-US"/>
          </w:rPr>
          <w:tab/>
          <w:delText>Attempt to recover previously rejected instruction</w:delText>
        </w:r>
      </w:del>
    </w:p>
    <w:p w14:paraId="707D42FC" w14:textId="77777777" w:rsidR="00E1101E" w:rsidRDefault="00000000">
      <w:pPr>
        <w:tabs>
          <w:tab w:val="left" w:pos="1440"/>
        </w:tabs>
        <w:spacing w:before="111" w:after="68" w:line="231" w:lineRule="exact"/>
        <w:ind w:left="216"/>
        <w:textAlignment w:val="baseline"/>
        <w:rPr>
          <w:del w:id="2573" w:author="Stuart McLarnon (NESO)" w:date="2024-11-19T13:05:00Z"/>
          <w:rFonts w:ascii="Arial" w:eastAsia="Arial" w:hAnsi="Arial"/>
          <w:color w:val="626361"/>
          <w:sz w:val="20"/>
        </w:rPr>
      </w:pPr>
      <w:del w:id="2574" w:author="Stuart McLarnon (NESO)" w:date="2024-11-19T13:05:00Z">
        <w:r>
          <w:rPr>
            <w:rFonts w:ascii="Times New Roman" w:eastAsia="PMingLiU" w:hAnsi="Times New Roman"/>
          </w:rPr>
          <w:pict w14:anchorId="087B8EC1">
            <v:line id="_x0000_s2319" style="position:absolute;left:0;text-align:left;z-index:251977728;mso-position-horizontal-relative:page;mso-position-vertical-relative:page" from="53.75pt,506.9pt" to="490.6pt,506.9pt" strokecolor="#d9d9d9" strokeweight=".7pt">
              <w10:wrap anchorx="page" anchory="page"/>
            </v:line>
          </w:pict>
        </w:r>
        <w:r>
          <w:rPr>
            <w:rFonts w:ascii="Arial" w:eastAsia="Arial" w:hAnsi="Arial"/>
            <w:color w:val="626361"/>
            <w:sz w:val="20"/>
            <w:lang w:val="en-US"/>
          </w:rPr>
          <w:delText>I008</w:delText>
        </w:r>
        <w:r>
          <w:rPr>
            <w:rFonts w:ascii="Arial" w:eastAsia="Arial" w:hAnsi="Arial"/>
            <w:color w:val="626361"/>
            <w:sz w:val="20"/>
            <w:lang w:val="en-US"/>
          </w:rPr>
          <w:tab/>
          <w:delText>Unable to log instruction</w:delText>
        </w:r>
      </w:del>
    </w:p>
    <w:p w14:paraId="107FA015" w14:textId="77777777" w:rsidR="00E1101E" w:rsidRDefault="00000000">
      <w:pPr>
        <w:tabs>
          <w:tab w:val="left" w:pos="1440"/>
        </w:tabs>
        <w:spacing w:before="112" w:after="73" w:line="231" w:lineRule="exact"/>
        <w:ind w:left="216"/>
        <w:textAlignment w:val="baseline"/>
        <w:rPr>
          <w:del w:id="2575" w:author="Stuart McLarnon (NESO)" w:date="2024-11-19T13:05:00Z"/>
          <w:rFonts w:ascii="Arial" w:eastAsia="Arial" w:hAnsi="Arial"/>
          <w:color w:val="626361"/>
          <w:sz w:val="20"/>
        </w:rPr>
      </w:pPr>
      <w:del w:id="2576" w:author="Stuart McLarnon (NESO)" w:date="2024-11-19T13:05:00Z">
        <w:r>
          <w:rPr>
            <w:rFonts w:ascii="Times New Roman" w:eastAsia="PMingLiU" w:hAnsi="Times New Roman"/>
          </w:rPr>
          <w:pict w14:anchorId="07202C3A">
            <v:line id="_x0000_s2320" style="position:absolute;left:0;text-align:left;z-index:251978752;mso-position-horizontal-relative:page;mso-position-vertical-relative:page" from="53.75pt,527.5pt" to="490.6pt,527.5pt" strokecolor="#d9d9d9" strokeweight=".7pt">
              <w10:wrap anchorx="page" anchory="page"/>
            </v:line>
          </w:pict>
        </w:r>
        <w:r>
          <w:rPr>
            <w:rFonts w:ascii="Arial" w:eastAsia="Arial" w:hAnsi="Arial"/>
            <w:color w:val="626361"/>
            <w:sz w:val="20"/>
            <w:lang w:val="en-US"/>
          </w:rPr>
          <w:delText>I009</w:delText>
        </w:r>
        <w:r>
          <w:rPr>
            <w:rFonts w:ascii="Arial" w:eastAsia="Arial" w:hAnsi="Arial"/>
            <w:color w:val="626361"/>
            <w:sz w:val="20"/>
            <w:lang w:val="en-US"/>
          </w:rPr>
          <w:tab/>
          <w:delText>Invalid Telegraph Instruction Number</w:delText>
        </w:r>
      </w:del>
    </w:p>
    <w:p w14:paraId="0B2CF3B7" w14:textId="77777777" w:rsidR="00E1101E" w:rsidRDefault="00000000">
      <w:pPr>
        <w:tabs>
          <w:tab w:val="left" w:pos="1440"/>
        </w:tabs>
        <w:spacing w:before="106" w:line="231" w:lineRule="exact"/>
        <w:ind w:left="216"/>
        <w:textAlignment w:val="baseline"/>
        <w:rPr>
          <w:del w:id="2577" w:author="Stuart McLarnon (NESO)" w:date="2024-11-19T13:05:00Z"/>
          <w:rFonts w:ascii="Arial" w:eastAsia="Arial" w:hAnsi="Arial"/>
          <w:color w:val="626361"/>
          <w:sz w:val="20"/>
        </w:rPr>
      </w:pPr>
      <w:del w:id="2578" w:author="Stuart McLarnon (NESO)" w:date="2024-11-19T13:05:00Z">
        <w:r>
          <w:rPr>
            <w:rFonts w:ascii="Times New Roman" w:eastAsia="PMingLiU" w:hAnsi="Times New Roman"/>
          </w:rPr>
          <w:pict w14:anchorId="784D63B1">
            <v:line id="_x0000_s2321" style="position:absolute;left:0;text-align:left;z-index:251979776;mso-position-horizontal-relative:page;mso-position-vertical-relative:page" from="53.75pt,548.4pt" to="490.6pt,548.4pt" strokecolor="#d9d9d9" strokeweight=".7pt">
              <w10:wrap anchorx="page" anchory="page"/>
            </v:line>
          </w:pict>
        </w:r>
        <w:r>
          <w:rPr>
            <w:rFonts w:ascii="Arial" w:eastAsia="Arial" w:hAnsi="Arial"/>
            <w:color w:val="626361"/>
            <w:sz w:val="20"/>
            <w:lang w:val="en-US"/>
          </w:rPr>
          <w:delText>I010</w:delText>
        </w:r>
        <w:r>
          <w:rPr>
            <w:rFonts w:ascii="Arial" w:eastAsia="Arial" w:hAnsi="Arial"/>
            <w:color w:val="626361"/>
            <w:sz w:val="20"/>
            <w:lang w:val="en-US"/>
          </w:rPr>
          <w:tab/>
          <w:delText>Attempt to Reject Reconciliation Instruction which has already been sent to</w:delText>
        </w:r>
      </w:del>
    </w:p>
    <w:p w14:paraId="568E5BCA" w14:textId="77777777" w:rsidR="00E1101E" w:rsidRDefault="00000000">
      <w:pPr>
        <w:spacing w:after="64" w:line="231" w:lineRule="exact"/>
        <w:ind w:left="1512"/>
        <w:textAlignment w:val="baseline"/>
        <w:rPr>
          <w:del w:id="2579" w:author="Stuart McLarnon (NESO)" w:date="2024-11-19T13:05:00Z"/>
          <w:rFonts w:ascii="Arial" w:eastAsia="Arial" w:hAnsi="Arial"/>
          <w:color w:val="626361"/>
          <w:spacing w:val="-1"/>
          <w:sz w:val="20"/>
        </w:rPr>
      </w:pPr>
      <w:del w:id="2580" w:author="Stuart McLarnon (NESO)" w:date="2024-11-19T13:05:00Z">
        <w:r>
          <w:rPr>
            <w:rFonts w:ascii="Arial" w:eastAsia="Arial" w:hAnsi="Arial"/>
            <w:color w:val="626361"/>
            <w:spacing w:val="-1"/>
            <w:sz w:val="20"/>
            <w:lang w:val="en-US"/>
          </w:rPr>
          <w:delText>Settlements</w:delText>
        </w:r>
      </w:del>
    </w:p>
    <w:p w14:paraId="33E8F82D" w14:textId="77777777" w:rsidR="00316A82" w:rsidRDefault="00000000" w:rsidP="004A4F1E">
      <w:pPr>
        <w:rPr>
          <w:del w:id="2581" w:author="Stuart McLarnon (NESO)" w:date="2024-11-19T13:05:00Z"/>
          <w:b/>
          <w:bCs/>
          <w:color w:val="3F0731"/>
        </w:rPr>
      </w:pPr>
      <w:del w:id="2582" w:author="Stuart McLarnon (NESO)" w:date="2024-11-19T13:05:00Z">
        <w:r>
          <w:rPr>
            <w:rFonts w:ascii="Times New Roman" w:eastAsia="PMingLiU" w:hAnsi="Times New Roman"/>
          </w:rPr>
          <w:pict w14:anchorId="4BF66719">
            <v:line id="_x0000_s2322" style="position:absolute;z-index:251980800;mso-position-horizontal-relative:page;mso-position-vertical-relative:page" from="53.05pt,580.55pt" to="490.6pt,580.55pt" strokecolor="#ffbe21" strokeweight=".7pt">
              <w10:wrap anchorx="page" anchory="page"/>
            </v:line>
          </w:pict>
        </w:r>
      </w:del>
    </w:p>
    <w:tbl>
      <w:tblPr>
        <w:tblStyle w:val="ListTable1Light-Accent1"/>
        <w:tblW w:w="0" w:type="auto"/>
        <w:tblLook w:val="04A0" w:firstRow="1" w:lastRow="0" w:firstColumn="1" w:lastColumn="0" w:noHBand="0" w:noVBand="1"/>
      </w:tblPr>
      <w:tblGrid>
        <w:gridCol w:w="1134"/>
        <w:gridCol w:w="7882"/>
      </w:tblGrid>
      <w:tr w:rsidR="00316A82" w14:paraId="4C743AF6" w14:textId="77777777" w:rsidTr="00316A82">
        <w:trPr>
          <w:cnfStyle w:val="100000000000" w:firstRow="1" w:lastRow="0" w:firstColumn="0" w:lastColumn="0" w:oddVBand="0" w:evenVBand="0" w:oddHBand="0" w:evenHBand="0" w:firstRowFirstColumn="0" w:firstRowLastColumn="0" w:lastRowFirstColumn="0" w:lastRowLastColumn="0"/>
          <w:ins w:id="258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6E5BB571" w14:textId="5875A287" w:rsidR="00316A82" w:rsidRPr="00451BA2" w:rsidRDefault="00316A82" w:rsidP="004A4F1E">
            <w:pPr>
              <w:rPr>
                <w:ins w:id="2584" w:author="Stuart McLarnon (NESO)" w:date="2024-11-19T13:05:00Z"/>
                <w:b w:val="0"/>
                <w:bCs w:val="0"/>
                <w:color w:val="3F0731"/>
              </w:rPr>
            </w:pPr>
            <w:ins w:id="2585" w:author="Stuart McLarnon (NESO)" w:date="2024-11-19T13:05:00Z">
              <w:r>
                <w:rPr>
                  <w:color w:val="3F0731"/>
                </w:rPr>
                <w:lastRenderedPageBreak/>
                <w:t>Error Code</w:t>
              </w:r>
              <w:r w:rsidRPr="00D77AA3">
                <w:rPr>
                  <w:color w:val="3F0731"/>
                </w:rPr>
                <w:t xml:space="preserve"> </w:t>
              </w:r>
            </w:ins>
          </w:p>
        </w:tc>
        <w:tc>
          <w:tcPr>
            <w:tcW w:w="7882" w:type="dxa"/>
          </w:tcPr>
          <w:p w14:paraId="4F4CB2CD"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2586" w:author="Stuart McLarnon (NESO)" w:date="2024-11-19T13:05:00Z"/>
                <w:color w:val="3F0731"/>
              </w:rPr>
            </w:pPr>
            <w:ins w:id="2587" w:author="Stuart McLarnon (NESO)" w:date="2024-11-19T13:05:00Z">
              <w:r w:rsidRPr="00D77AA3">
                <w:rPr>
                  <w:color w:val="3F0731"/>
                </w:rPr>
                <w:t>Description</w:t>
              </w:r>
            </w:ins>
          </w:p>
        </w:tc>
      </w:tr>
      <w:tr w:rsidR="00316A82" w14:paraId="5E234583" w14:textId="77777777" w:rsidTr="00316A82">
        <w:trPr>
          <w:cnfStyle w:val="000000100000" w:firstRow="0" w:lastRow="0" w:firstColumn="0" w:lastColumn="0" w:oddVBand="0" w:evenVBand="0" w:oddHBand="1" w:evenHBand="0" w:firstRowFirstColumn="0" w:firstRowLastColumn="0" w:lastRowFirstColumn="0" w:lastRowLastColumn="0"/>
          <w:ins w:id="258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2206DD10" w14:textId="77777777" w:rsidR="00316A82" w:rsidRPr="00D77AA3" w:rsidRDefault="00316A82" w:rsidP="004A4F1E">
            <w:pPr>
              <w:rPr>
                <w:ins w:id="2589" w:author="Stuart McLarnon (NESO)" w:date="2024-11-19T13:05:00Z"/>
                <w:b w:val="0"/>
                <w:bCs w:val="0"/>
                <w:color w:val="3F0731"/>
              </w:rPr>
            </w:pPr>
            <w:ins w:id="2590" w:author="Stuart McLarnon (NESO)" w:date="2024-11-19T13:05:00Z">
              <w:r w:rsidRPr="00363C98">
                <w:rPr>
                  <w:b w:val="0"/>
                  <w:bCs w:val="0"/>
                  <w:color w:val="3F0731"/>
                </w:rPr>
                <w:t>I001</w:t>
              </w:r>
            </w:ins>
          </w:p>
        </w:tc>
        <w:tc>
          <w:tcPr>
            <w:tcW w:w="7882" w:type="dxa"/>
          </w:tcPr>
          <w:p w14:paraId="7C5B85A7"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591" w:author="Stuart McLarnon (NESO)" w:date="2024-11-19T13:05:00Z"/>
                <w:color w:val="3F0731"/>
              </w:rPr>
            </w:pPr>
            <w:ins w:id="2592" w:author="Stuart McLarnon (NESO)" w:date="2024-11-19T13:05:00Z">
              <w:r w:rsidRPr="00E057AF">
                <w:rPr>
                  <w:color w:val="3F0731"/>
                </w:rPr>
                <w:t>Invalid BM Unit ID</w:t>
              </w:r>
            </w:ins>
          </w:p>
        </w:tc>
      </w:tr>
      <w:tr w:rsidR="00316A82" w14:paraId="5ED53D0F" w14:textId="77777777" w:rsidTr="00316A82">
        <w:trPr>
          <w:ins w:id="259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0A2E9786" w14:textId="77777777" w:rsidR="00316A82" w:rsidRPr="00D77AA3" w:rsidRDefault="00316A82" w:rsidP="004A4F1E">
            <w:pPr>
              <w:rPr>
                <w:ins w:id="2594" w:author="Stuart McLarnon (NESO)" w:date="2024-11-19T13:05:00Z"/>
                <w:b w:val="0"/>
                <w:bCs w:val="0"/>
                <w:color w:val="3F0731"/>
              </w:rPr>
            </w:pPr>
            <w:ins w:id="2595" w:author="Stuart McLarnon (NESO)" w:date="2024-11-19T13:05:00Z">
              <w:r w:rsidRPr="00363C98">
                <w:rPr>
                  <w:b w:val="0"/>
                  <w:bCs w:val="0"/>
                  <w:color w:val="3F0731"/>
                </w:rPr>
                <w:t>I00</w:t>
              </w:r>
              <w:r>
                <w:rPr>
                  <w:b w:val="0"/>
                  <w:bCs w:val="0"/>
                  <w:color w:val="3F0731"/>
                </w:rPr>
                <w:t>2</w:t>
              </w:r>
            </w:ins>
          </w:p>
        </w:tc>
        <w:tc>
          <w:tcPr>
            <w:tcW w:w="7882" w:type="dxa"/>
          </w:tcPr>
          <w:p w14:paraId="3877967E" w14:textId="14FC266D"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596" w:author="Stuart McLarnon (NESO)" w:date="2024-11-19T13:05:00Z"/>
                <w:color w:val="3F0731"/>
              </w:rPr>
            </w:pPr>
            <w:ins w:id="2597" w:author="Stuart McLarnon (NESO)" w:date="2024-11-19T13:05:00Z">
              <w:r w:rsidRPr="00E057AF">
                <w:rPr>
                  <w:color w:val="3F0731"/>
                </w:rPr>
                <w:t>Invalid Reference Number (Current reference</w:t>
              </w:r>
              <w:r w:rsidR="005F3DAE">
                <w:rPr>
                  <w:color w:val="3F0731"/>
                </w:rPr>
                <w:t xml:space="preserve"> &lt;</w:t>
              </w:r>
              <w:r>
                <w:rPr>
                  <w:color w:val="3F0731"/>
                </w:rPr>
                <w:t xml:space="preserve"> </w:t>
              </w:r>
              <w:r w:rsidRPr="00E057AF">
                <w:rPr>
                  <w:color w:val="3F0731"/>
                </w:rPr>
                <w:t>Last reference, or no previous reference to instruction with this number)</w:t>
              </w:r>
            </w:ins>
          </w:p>
        </w:tc>
      </w:tr>
      <w:tr w:rsidR="00316A82" w14:paraId="35776CFF" w14:textId="77777777" w:rsidTr="00316A82">
        <w:trPr>
          <w:cnfStyle w:val="000000100000" w:firstRow="0" w:lastRow="0" w:firstColumn="0" w:lastColumn="0" w:oddVBand="0" w:evenVBand="0" w:oddHBand="1" w:evenHBand="0" w:firstRowFirstColumn="0" w:firstRowLastColumn="0" w:lastRowFirstColumn="0" w:lastRowLastColumn="0"/>
          <w:ins w:id="259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359447C2" w14:textId="77777777" w:rsidR="00316A82" w:rsidRPr="00D77AA3" w:rsidRDefault="00316A82" w:rsidP="004A4F1E">
            <w:pPr>
              <w:rPr>
                <w:ins w:id="2599" w:author="Stuart McLarnon (NESO)" w:date="2024-11-19T13:05:00Z"/>
                <w:b w:val="0"/>
                <w:bCs w:val="0"/>
                <w:color w:val="3F0731"/>
              </w:rPr>
            </w:pPr>
            <w:ins w:id="2600" w:author="Stuart McLarnon (NESO)" w:date="2024-11-19T13:05:00Z">
              <w:r w:rsidRPr="00363C98">
                <w:rPr>
                  <w:b w:val="0"/>
                  <w:bCs w:val="0"/>
                  <w:color w:val="3F0731"/>
                </w:rPr>
                <w:t>I00</w:t>
              </w:r>
              <w:r>
                <w:rPr>
                  <w:b w:val="0"/>
                  <w:bCs w:val="0"/>
                  <w:color w:val="3F0731"/>
                </w:rPr>
                <w:t>3</w:t>
              </w:r>
            </w:ins>
          </w:p>
        </w:tc>
        <w:tc>
          <w:tcPr>
            <w:tcW w:w="7882" w:type="dxa"/>
          </w:tcPr>
          <w:p w14:paraId="1491B91E"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601" w:author="Stuart McLarnon (NESO)" w:date="2024-11-19T13:05:00Z"/>
                <w:color w:val="3F0731"/>
              </w:rPr>
            </w:pPr>
            <w:ins w:id="2602" w:author="Stuart McLarnon (NESO)" w:date="2024-11-19T13:05:00Z">
              <w:r w:rsidRPr="00BD1FCC">
                <w:rPr>
                  <w:color w:val="3F0731"/>
                </w:rPr>
                <w:t>General instruction syntax error (instruction parsing failed)</w:t>
              </w:r>
            </w:ins>
          </w:p>
        </w:tc>
      </w:tr>
      <w:tr w:rsidR="00316A82" w14:paraId="55C0BFAE" w14:textId="77777777" w:rsidTr="00316A82">
        <w:trPr>
          <w:ins w:id="260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419D35D9" w14:textId="77777777" w:rsidR="00316A82" w:rsidRPr="00D77AA3" w:rsidRDefault="00316A82" w:rsidP="004A4F1E">
            <w:pPr>
              <w:rPr>
                <w:ins w:id="2604" w:author="Stuart McLarnon (NESO)" w:date="2024-11-19T13:05:00Z"/>
                <w:b w:val="0"/>
                <w:bCs w:val="0"/>
                <w:color w:val="3F0731"/>
              </w:rPr>
            </w:pPr>
            <w:ins w:id="2605" w:author="Stuart McLarnon (NESO)" w:date="2024-11-19T13:05:00Z">
              <w:r w:rsidRPr="00363C98">
                <w:rPr>
                  <w:b w:val="0"/>
                  <w:bCs w:val="0"/>
                  <w:color w:val="3F0731"/>
                </w:rPr>
                <w:t>I00</w:t>
              </w:r>
              <w:r>
                <w:rPr>
                  <w:b w:val="0"/>
                  <w:bCs w:val="0"/>
                  <w:color w:val="3F0731"/>
                </w:rPr>
                <w:t>4</w:t>
              </w:r>
            </w:ins>
          </w:p>
        </w:tc>
        <w:tc>
          <w:tcPr>
            <w:tcW w:w="7882" w:type="dxa"/>
          </w:tcPr>
          <w:p w14:paraId="47279D0C"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606" w:author="Stuart McLarnon (NESO)" w:date="2024-11-19T13:05:00Z"/>
                <w:color w:val="3F0731"/>
              </w:rPr>
            </w:pPr>
            <w:ins w:id="2607" w:author="Stuart McLarnon (NESO)" w:date="2024-11-19T13:05:00Z">
              <w:r w:rsidRPr="00BD1FCC">
                <w:rPr>
                  <w:color w:val="3F0731"/>
                </w:rPr>
                <w:t>Instruction received for a BM Unit with NO PATH</w:t>
              </w:r>
            </w:ins>
          </w:p>
        </w:tc>
      </w:tr>
      <w:tr w:rsidR="00316A82" w14:paraId="2C6E6C35" w14:textId="77777777" w:rsidTr="00316A82">
        <w:trPr>
          <w:cnfStyle w:val="000000100000" w:firstRow="0" w:lastRow="0" w:firstColumn="0" w:lastColumn="0" w:oddVBand="0" w:evenVBand="0" w:oddHBand="1" w:evenHBand="0" w:firstRowFirstColumn="0" w:firstRowLastColumn="0" w:lastRowFirstColumn="0" w:lastRowLastColumn="0"/>
          <w:ins w:id="260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5E866CBF" w14:textId="77777777" w:rsidR="00316A82" w:rsidRPr="00D77AA3" w:rsidRDefault="00316A82" w:rsidP="004A4F1E">
            <w:pPr>
              <w:rPr>
                <w:ins w:id="2609" w:author="Stuart McLarnon (NESO)" w:date="2024-11-19T13:05:00Z"/>
                <w:b w:val="0"/>
                <w:bCs w:val="0"/>
                <w:color w:val="3F0731"/>
              </w:rPr>
            </w:pPr>
            <w:ins w:id="2610" w:author="Stuart McLarnon (NESO)" w:date="2024-11-19T13:05:00Z">
              <w:r w:rsidRPr="00363C98">
                <w:rPr>
                  <w:b w:val="0"/>
                  <w:bCs w:val="0"/>
                  <w:color w:val="3F0731"/>
                </w:rPr>
                <w:t>I00</w:t>
              </w:r>
              <w:r>
                <w:rPr>
                  <w:b w:val="0"/>
                  <w:bCs w:val="0"/>
                  <w:color w:val="3F0731"/>
                </w:rPr>
                <w:t>5</w:t>
              </w:r>
            </w:ins>
          </w:p>
        </w:tc>
        <w:tc>
          <w:tcPr>
            <w:tcW w:w="7882" w:type="dxa"/>
          </w:tcPr>
          <w:p w14:paraId="6606C2DC"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611" w:author="Stuart McLarnon (NESO)" w:date="2024-11-19T13:05:00Z"/>
                <w:color w:val="3F0731"/>
              </w:rPr>
            </w:pPr>
            <w:ins w:id="2612" w:author="Stuart McLarnon (NESO)" w:date="2024-11-19T13:05:00Z">
              <w:r w:rsidRPr="00BD1FCC">
                <w:rPr>
                  <w:color w:val="3F0731"/>
                </w:rPr>
                <w:t>Instruction received before Version Control Procedure completed</w:t>
              </w:r>
            </w:ins>
          </w:p>
        </w:tc>
      </w:tr>
      <w:tr w:rsidR="00316A82" w14:paraId="0951B636" w14:textId="77777777" w:rsidTr="00316A82">
        <w:trPr>
          <w:ins w:id="261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2339F184" w14:textId="77777777" w:rsidR="00316A82" w:rsidRPr="00D77AA3" w:rsidRDefault="00316A82" w:rsidP="004A4F1E">
            <w:pPr>
              <w:rPr>
                <w:ins w:id="2614" w:author="Stuart McLarnon (NESO)" w:date="2024-11-19T13:05:00Z"/>
                <w:b w:val="0"/>
                <w:bCs w:val="0"/>
                <w:color w:val="3F0731"/>
              </w:rPr>
            </w:pPr>
            <w:ins w:id="2615" w:author="Stuart McLarnon (NESO)" w:date="2024-11-19T13:05:00Z">
              <w:r w:rsidRPr="00363C98">
                <w:rPr>
                  <w:b w:val="0"/>
                  <w:bCs w:val="0"/>
                  <w:color w:val="3F0731"/>
                </w:rPr>
                <w:t>I00</w:t>
              </w:r>
              <w:r>
                <w:rPr>
                  <w:b w:val="0"/>
                  <w:bCs w:val="0"/>
                  <w:color w:val="3F0731"/>
                </w:rPr>
                <w:t>6</w:t>
              </w:r>
            </w:ins>
          </w:p>
        </w:tc>
        <w:tc>
          <w:tcPr>
            <w:tcW w:w="7882" w:type="dxa"/>
          </w:tcPr>
          <w:p w14:paraId="00F31AA4"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616" w:author="Stuart McLarnon (NESO)" w:date="2024-11-19T13:05:00Z"/>
                <w:color w:val="3F0731"/>
              </w:rPr>
            </w:pPr>
            <w:ins w:id="2617" w:author="Stuart McLarnon (NESO)" w:date="2024-11-19T13:05:00Z">
              <w:r w:rsidRPr="0061541C">
                <w:rPr>
                  <w:color w:val="3F0731"/>
                </w:rPr>
                <w:t>Telephoned Instruction received with an Invalid Reference Number</w:t>
              </w:r>
            </w:ins>
          </w:p>
        </w:tc>
      </w:tr>
      <w:tr w:rsidR="00316A82" w14:paraId="10481D52" w14:textId="77777777" w:rsidTr="00316A82">
        <w:trPr>
          <w:cnfStyle w:val="000000100000" w:firstRow="0" w:lastRow="0" w:firstColumn="0" w:lastColumn="0" w:oddVBand="0" w:evenVBand="0" w:oddHBand="1" w:evenHBand="0" w:firstRowFirstColumn="0" w:firstRowLastColumn="0" w:lastRowFirstColumn="0" w:lastRowLastColumn="0"/>
          <w:ins w:id="261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1EC7E4AD" w14:textId="77777777" w:rsidR="00316A82" w:rsidRPr="00363C98" w:rsidRDefault="00316A82" w:rsidP="004A4F1E">
            <w:pPr>
              <w:rPr>
                <w:ins w:id="2619" w:author="Stuart McLarnon (NESO)" w:date="2024-11-19T13:05:00Z"/>
                <w:b w:val="0"/>
                <w:bCs w:val="0"/>
                <w:color w:val="3F0731"/>
              </w:rPr>
            </w:pPr>
            <w:ins w:id="2620" w:author="Stuart McLarnon (NESO)" w:date="2024-11-19T13:05:00Z">
              <w:r w:rsidRPr="00363C98">
                <w:rPr>
                  <w:b w:val="0"/>
                  <w:bCs w:val="0"/>
                  <w:color w:val="3F0731"/>
                </w:rPr>
                <w:t>I007</w:t>
              </w:r>
            </w:ins>
          </w:p>
        </w:tc>
        <w:tc>
          <w:tcPr>
            <w:tcW w:w="7882" w:type="dxa"/>
          </w:tcPr>
          <w:p w14:paraId="759C8285"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621" w:author="Stuart McLarnon (NESO)" w:date="2024-11-19T13:05:00Z"/>
                <w:color w:val="3F0731"/>
              </w:rPr>
            </w:pPr>
            <w:ins w:id="2622" w:author="Stuart McLarnon (NESO)" w:date="2024-11-19T13:05:00Z">
              <w:r w:rsidRPr="0061541C">
                <w:rPr>
                  <w:color w:val="3F0731"/>
                </w:rPr>
                <w:t>Attempt to recover previously rejected instruction</w:t>
              </w:r>
            </w:ins>
          </w:p>
        </w:tc>
      </w:tr>
      <w:tr w:rsidR="00316A82" w14:paraId="32EF4CD5" w14:textId="77777777" w:rsidTr="00316A82">
        <w:trPr>
          <w:ins w:id="262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39998B5C" w14:textId="77777777" w:rsidR="00316A82" w:rsidRPr="00363C98" w:rsidRDefault="00316A82" w:rsidP="004A4F1E">
            <w:pPr>
              <w:rPr>
                <w:ins w:id="2624" w:author="Stuart McLarnon (NESO)" w:date="2024-11-19T13:05:00Z"/>
                <w:b w:val="0"/>
                <w:bCs w:val="0"/>
                <w:color w:val="3F0731"/>
              </w:rPr>
            </w:pPr>
            <w:ins w:id="2625" w:author="Stuart McLarnon (NESO)" w:date="2024-11-19T13:05:00Z">
              <w:r w:rsidRPr="00363C98">
                <w:rPr>
                  <w:b w:val="0"/>
                  <w:bCs w:val="0"/>
                  <w:color w:val="3F0731"/>
                </w:rPr>
                <w:t>I008</w:t>
              </w:r>
            </w:ins>
          </w:p>
        </w:tc>
        <w:tc>
          <w:tcPr>
            <w:tcW w:w="7882" w:type="dxa"/>
          </w:tcPr>
          <w:p w14:paraId="52842794"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626" w:author="Stuart McLarnon (NESO)" w:date="2024-11-19T13:05:00Z"/>
                <w:color w:val="3F0731"/>
              </w:rPr>
            </w:pPr>
            <w:ins w:id="2627" w:author="Stuart McLarnon (NESO)" w:date="2024-11-19T13:05:00Z">
              <w:r w:rsidRPr="0061541C">
                <w:rPr>
                  <w:color w:val="3F0731"/>
                </w:rPr>
                <w:t>Unable to log instruction</w:t>
              </w:r>
            </w:ins>
          </w:p>
        </w:tc>
      </w:tr>
      <w:tr w:rsidR="00316A82" w14:paraId="3078F799" w14:textId="77777777" w:rsidTr="00316A82">
        <w:trPr>
          <w:cnfStyle w:val="000000100000" w:firstRow="0" w:lastRow="0" w:firstColumn="0" w:lastColumn="0" w:oddVBand="0" w:evenVBand="0" w:oddHBand="1" w:evenHBand="0" w:firstRowFirstColumn="0" w:firstRowLastColumn="0" w:lastRowFirstColumn="0" w:lastRowLastColumn="0"/>
          <w:ins w:id="262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216348B8" w14:textId="77777777" w:rsidR="00316A82" w:rsidRPr="00363C98" w:rsidRDefault="00316A82" w:rsidP="004A4F1E">
            <w:pPr>
              <w:rPr>
                <w:ins w:id="2629" w:author="Stuart McLarnon (NESO)" w:date="2024-11-19T13:05:00Z"/>
                <w:b w:val="0"/>
                <w:bCs w:val="0"/>
                <w:color w:val="3F0731"/>
              </w:rPr>
            </w:pPr>
            <w:ins w:id="2630" w:author="Stuart McLarnon (NESO)" w:date="2024-11-19T13:05:00Z">
              <w:r w:rsidRPr="00363C98">
                <w:rPr>
                  <w:b w:val="0"/>
                  <w:bCs w:val="0"/>
                  <w:color w:val="3F0731"/>
                </w:rPr>
                <w:t>I009</w:t>
              </w:r>
            </w:ins>
          </w:p>
        </w:tc>
        <w:tc>
          <w:tcPr>
            <w:tcW w:w="7882" w:type="dxa"/>
          </w:tcPr>
          <w:p w14:paraId="78E97D4D"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2631" w:author="Stuart McLarnon (NESO)" w:date="2024-11-19T13:05:00Z"/>
                <w:color w:val="3F0731"/>
              </w:rPr>
            </w:pPr>
            <w:ins w:id="2632" w:author="Stuart McLarnon (NESO)" w:date="2024-11-19T13:05:00Z">
              <w:r w:rsidRPr="0061541C">
                <w:rPr>
                  <w:color w:val="3F0731"/>
                </w:rPr>
                <w:t>Invalid Telegraph Instruction Number</w:t>
              </w:r>
            </w:ins>
          </w:p>
        </w:tc>
      </w:tr>
      <w:tr w:rsidR="00316A82" w14:paraId="1EB4349D" w14:textId="77777777" w:rsidTr="00316A82">
        <w:trPr>
          <w:ins w:id="263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134" w:type="dxa"/>
          </w:tcPr>
          <w:p w14:paraId="2BBF6F8A" w14:textId="77777777" w:rsidR="00316A82" w:rsidRPr="00363C98" w:rsidRDefault="00316A82" w:rsidP="004A4F1E">
            <w:pPr>
              <w:rPr>
                <w:ins w:id="2634" w:author="Stuart McLarnon (NESO)" w:date="2024-11-19T13:05:00Z"/>
                <w:b w:val="0"/>
                <w:bCs w:val="0"/>
                <w:color w:val="3F0731"/>
              </w:rPr>
            </w:pPr>
            <w:ins w:id="2635" w:author="Stuart McLarnon (NESO)" w:date="2024-11-19T13:05:00Z">
              <w:r w:rsidRPr="00363C98">
                <w:rPr>
                  <w:b w:val="0"/>
                  <w:bCs w:val="0"/>
                  <w:color w:val="3F0731"/>
                </w:rPr>
                <w:t>I010</w:t>
              </w:r>
            </w:ins>
          </w:p>
        </w:tc>
        <w:tc>
          <w:tcPr>
            <w:tcW w:w="7882" w:type="dxa"/>
          </w:tcPr>
          <w:p w14:paraId="6FBF7339" w14:textId="17B3383F"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2636" w:author="Stuart McLarnon (NESO)" w:date="2024-11-19T13:05:00Z"/>
                <w:color w:val="3F0731"/>
              </w:rPr>
            </w:pPr>
            <w:ins w:id="2637" w:author="Stuart McLarnon (NESO)" w:date="2024-11-19T13:05:00Z">
              <w:r w:rsidRPr="00A8128B">
                <w:rPr>
                  <w:color w:val="3F0731"/>
                </w:rPr>
                <w:t>Attempt to Reject Reconciliation Instruction which has already been sent to Settlements</w:t>
              </w:r>
            </w:ins>
          </w:p>
        </w:tc>
      </w:tr>
    </w:tbl>
    <w:p w14:paraId="02533BE3" w14:textId="7671FA20" w:rsidR="00316A82" w:rsidRDefault="00316A82" w:rsidP="00316A82">
      <w:pPr>
        <w:pStyle w:val="Heading2"/>
      </w:pPr>
      <w:bookmarkStart w:id="2638" w:name="_Toc182497865"/>
      <w:r>
        <w:t>2.7.</w:t>
      </w:r>
      <w:r w:rsidR="00F14B84">
        <w:tab/>
      </w:r>
      <w:r>
        <w:t>Submission Messages</w:t>
      </w:r>
      <w:bookmarkEnd w:id="2638"/>
    </w:p>
    <w:p w14:paraId="4E2D2691" w14:textId="77777777" w:rsidR="00316A82" w:rsidRDefault="00316A82" w:rsidP="00316A82">
      <w:r>
        <w:t>Submission messages conform to the message structure and error checking detailed in Reference 2. The structure of the Data Part depends on the parameters being re-declared, the options are detailed in Table 22.</w:t>
      </w:r>
    </w:p>
    <w:p w14:paraId="352D5DDF" w14:textId="77777777" w:rsidR="00316A82" w:rsidRDefault="00316A82" w:rsidP="00316A82">
      <w:r>
        <w:t>The message Data Part for Submission messages is a maximum of 107 characters.</w:t>
      </w:r>
    </w:p>
    <w:p w14:paraId="287712A6" w14:textId="69974F28" w:rsidR="00316A82" w:rsidRDefault="00000000" w:rsidP="00316A82">
      <w:pPr>
        <w:pStyle w:val="Caption"/>
        <w:keepNext/>
      </w:pPr>
      <w:del w:id="2639" w:author="Stuart McLarnon (NESO)" w:date="2024-11-19T13:05:00Z">
        <w:r>
          <w:rPr>
            <w:rFonts w:ascii="Times New Roman" w:eastAsia="PMingLiU" w:hAnsi="Times New Roman"/>
            <w:i w:val="0"/>
            <w:color w:val="auto"/>
            <w:sz w:val="22"/>
          </w:rPr>
          <w:pict w14:anchorId="0B8595BE">
            <v:line id="_x0000_s2323" style="position:absolute;z-index:251982848;mso-position-horizontal-relative:page;mso-position-vertical-relative:page" from="53.75pt,698.9pt" to="490.6pt,698.9pt" strokecolor="#ffbe21" strokeweight=".7pt">
              <w10:wrap anchorx="page" anchory="page"/>
            </v:line>
          </w:pict>
        </w:r>
      </w:del>
      <w:r w:rsidR="00316A82">
        <w:t xml:space="preserve">Table </w:t>
      </w:r>
      <w:del w:id="2640" w:author="Stuart McLarnon (NESO)" w:date="2024-11-19T13:05:00Z">
        <w:r>
          <w:rPr>
            <w:rFonts w:ascii="Arial" w:eastAsia="Arial" w:hAnsi="Arial"/>
            <w:b/>
            <w:color w:val="717174"/>
            <w:spacing w:val="-1"/>
            <w:lang w:val="en-US"/>
          </w:rPr>
          <w:delText>22</w:delText>
        </w:r>
        <w:r>
          <w:rPr>
            <w:rFonts w:ascii="Arial" w:eastAsia="Arial" w:hAnsi="Arial"/>
            <w:color w:val="717174"/>
            <w:spacing w:val="-1"/>
            <w:lang w:val="en-US"/>
          </w:rPr>
          <w:delText>-</w:delText>
        </w:r>
      </w:del>
      <w:ins w:id="2641" w:author="Stuart McLarnon (NESO)" w:date="2024-11-19T13:05:00Z">
        <w:r w:rsidR="00316A82">
          <w:fldChar w:fldCharType="begin"/>
        </w:r>
        <w:r w:rsidR="00316A82">
          <w:instrText xml:space="preserve"> SEQ Table \* ARABIC </w:instrText>
        </w:r>
        <w:r w:rsidR="00316A82">
          <w:fldChar w:fldCharType="separate"/>
        </w:r>
        <w:r w:rsidR="00563C81">
          <w:rPr>
            <w:noProof/>
          </w:rPr>
          <w:t>22</w:t>
        </w:r>
        <w:r w:rsidR="00316A82">
          <w:rPr>
            <w:noProof/>
          </w:rPr>
          <w:fldChar w:fldCharType="end"/>
        </w:r>
        <w:r w:rsidR="00316A82">
          <w:t xml:space="preserve">: </w:t>
        </w:r>
      </w:ins>
      <w:r w:rsidR="00316A82" w:rsidRPr="001F4A87">
        <w:t xml:space="preserve"> Message Data Part for Submission Messages</w:t>
      </w:r>
    </w:p>
    <w:p w14:paraId="21F00991" w14:textId="77777777" w:rsidR="00E1101E" w:rsidRDefault="00E1101E">
      <w:pPr>
        <w:spacing w:before="412" w:after="286" w:line="205" w:lineRule="exact"/>
        <w:rPr>
          <w:del w:id="2642" w:author="Stuart McLarnon (NESO)" w:date="2024-11-19T13:05:00Z"/>
        </w:rPr>
        <w:sectPr w:rsidR="00E1101E">
          <w:type w:val="continuous"/>
          <w:pgSz w:w="11909" w:h="16838"/>
          <w:pgMar w:top="600" w:right="1192" w:bottom="1417" w:left="917" w:header="720" w:footer="720" w:gutter="0"/>
          <w:cols w:space="720"/>
        </w:sectPr>
      </w:pPr>
      <w:bookmarkStart w:id="2643" w:name="_Hlk169095282"/>
    </w:p>
    <w:p w14:paraId="10ABB567" w14:textId="77777777" w:rsidR="00E1101E" w:rsidRDefault="00000000">
      <w:pPr>
        <w:spacing w:before="268" w:line="288" w:lineRule="exact"/>
        <w:textAlignment w:val="baseline"/>
        <w:rPr>
          <w:del w:id="2644" w:author="Stuart McLarnon (NESO)" w:date="2024-11-19T13:05:00Z"/>
          <w:rFonts w:eastAsia="Times New Roman"/>
          <w:color w:val="000000"/>
          <w:sz w:val="24"/>
        </w:rPr>
      </w:pPr>
      <w:del w:id="2645" w:author="Stuart McLarnon (NESO)" w:date="2024-11-19T13:05:00Z">
        <w:r>
          <w:rPr>
            <w:rFonts w:eastAsia="PMingLiU"/>
          </w:rPr>
          <w:pict w14:anchorId="6CC494F5">
            <v:shape id="_x0000_s2333" type="#_x0000_t202" style="position:absolute;margin-left:52.4pt;margin-top:0;width:427.85pt;height:23.3pt;z-index:-251321344;mso-wrap-distance-left:0;mso-wrap-distance-right:0" filled="f" stroked="f">
              <v:textbox style="mso-next-textbox:#_x0000_s2333" inset="0,0,0,0">
                <w:txbxContent>
                  <w:p w14:paraId="38B0A7B0" w14:textId="77777777" w:rsidR="00E1101E" w:rsidRDefault="00000000">
                    <w:pPr>
                      <w:tabs>
                        <w:tab w:val="left" w:pos="1152"/>
                        <w:tab w:val="right" w:pos="8496"/>
                      </w:tabs>
                      <w:spacing w:line="230" w:lineRule="exact"/>
                      <w:textAlignment w:val="baseline"/>
                      <w:rPr>
                        <w:del w:id="2646" w:author="Stuart McLarnon (NESO)" w:date="2024-11-19T13:05:00Z"/>
                        <w:rFonts w:ascii="Arial" w:eastAsia="Arial" w:hAnsi="Arial"/>
                        <w:b/>
                        <w:color w:val="626361"/>
                        <w:sz w:val="20"/>
                      </w:rPr>
                    </w:pPr>
                    <w:del w:id="2647" w:author="Stuart McLarnon (NESO)" w:date="2024-11-19T13:05:00Z">
                      <w:r>
                        <w:rPr>
                          <w:rFonts w:ascii="Arial" w:eastAsia="Arial" w:hAnsi="Arial"/>
                          <w:b/>
                          <w:color w:val="626361"/>
                          <w:sz w:val="20"/>
                          <w:lang w:val="en-US"/>
                        </w:rPr>
                        <w:delText>Field</w:delText>
                      </w:r>
                      <w:r>
                        <w:rPr>
                          <w:rFonts w:ascii="Arial" w:eastAsia="Arial" w:hAnsi="Arial"/>
                          <w:b/>
                          <w:color w:val="626361"/>
                          <w:sz w:val="20"/>
                          <w:lang w:val="en-US"/>
                        </w:rPr>
                        <w:tab/>
                        <w:delText>Start Field Description</w:delText>
                      </w:r>
                      <w:r>
                        <w:rPr>
                          <w:rFonts w:ascii="Arial" w:eastAsia="Arial" w:hAnsi="Arial"/>
                          <w:b/>
                          <w:color w:val="626361"/>
                          <w:sz w:val="20"/>
                          <w:lang w:val="en-US"/>
                        </w:rPr>
                        <w:tab/>
                        <w:delText>Valid Error</w:delText>
                      </w:r>
                    </w:del>
                  </w:p>
                  <w:p w14:paraId="6C1DCBE6" w14:textId="77777777" w:rsidR="00E1101E" w:rsidRDefault="00000000">
                    <w:pPr>
                      <w:tabs>
                        <w:tab w:val="left" w:pos="1152"/>
                        <w:tab w:val="right" w:pos="8496"/>
                      </w:tabs>
                      <w:spacing w:line="224" w:lineRule="exact"/>
                      <w:textAlignment w:val="baseline"/>
                      <w:rPr>
                        <w:del w:id="2648" w:author="Stuart McLarnon (NESO)" w:date="2024-11-19T13:05:00Z"/>
                        <w:rFonts w:ascii="Arial" w:eastAsia="Arial" w:hAnsi="Arial"/>
                        <w:b/>
                        <w:color w:val="626361"/>
                        <w:sz w:val="20"/>
                      </w:rPr>
                    </w:pPr>
                    <w:del w:id="2649" w:author="Stuart McLarnon (NESO)" w:date="2024-11-19T13:05:00Z">
                      <w:r>
                        <w:rPr>
                          <w:rFonts w:ascii="Arial" w:eastAsia="Arial" w:hAnsi="Arial"/>
                          <w:b/>
                          <w:color w:val="626361"/>
                          <w:sz w:val="20"/>
                          <w:lang w:val="en-US"/>
                        </w:rPr>
                        <w:delText>Name</w:delText>
                      </w:r>
                      <w:r>
                        <w:rPr>
                          <w:rFonts w:ascii="Arial" w:eastAsia="Arial" w:hAnsi="Arial"/>
                          <w:b/>
                          <w:color w:val="626361"/>
                          <w:sz w:val="20"/>
                          <w:lang w:val="en-US"/>
                        </w:rPr>
                        <w:tab/>
                        <w:delText>Position Size</w:delText>
                      </w:r>
                      <w:r>
                        <w:rPr>
                          <w:rFonts w:ascii="Arial" w:eastAsia="Arial" w:hAnsi="Arial"/>
                          <w:b/>
                          <w:color w:val="626361"/>
                          <w:sz w:val="20"/>
                          <w:lang w:val="en-US"/>
                        </w:rPr>
                        <w:tab/>
                        <w:delText>Type Flag</w:delText>
                      </w:r>
                    </w:del>
                  </w:p>
                </w:txbxContent>
              </v:textbox>
            </v:shape>
          </w:pict>
        </w:r>
        <w:r>
          <w:rPr>
            <w:rFonts w:eastAsia="PMingLiU"/>
          </w:rPr>
          <w:pict w14:anchorId="4C937CA1">
            <v:line id="_x0000_s2324" style="position:absolute;z-index:251984896;mso-position-horizontal-relative:text;mso-position-vertical-relative:text" from="53.75pt,27.3pt" to="490.6pt,27.3pt" strokecolor="#d9d9d9" strokeweight=".7pt"/>
          </w:pict>
        </w:r>
      </w:del>
    </w:p>
    <w:p w14:paraId="265AECF6" w14:textId="77777777" w:rsidR="00E1101E" w:rsidRDefault="00E1101E">
      <w:pPr>
        <w:rPr>
          <w:del w:id="2650" w:author="Stuart McLarnon (NESO)" w:date="2024-11-19T13:05:00Z"/>
        </w:rPr>
        <w:sectPr w:rsidR="00E1101E">
          <w:type w:val="continuous"/>
          <w:pgSz w:w="11909" w:h="16838"/>
          <w:pgMar w:top="600" w:right="29" w:bottom="1417" w:left="0" w:header="720" w:footer="720" w:gutter="0"/>
          <w:cols w:space="720"/>
        </w:sectPr>
      </w:pPr>
    </w:p>
    <w:p w14:paraId="09416A38" w14:textId="77777777" w:rsidR="00E1101E" w:rsidRDefault="00000000">
      <w:pPr>
        <w:tabs>
          <w:tab w:val="left" w:pos="2232"/>
          <w:tab w:val="left" w:pos="3312"/>
          <w:tab w:val="left" w:pos="4032"/>
          <w:tab w:val="left" w:pos="8280"/>
        </w:tabs>
        <w:spacing w:before="106" w:line="231" w:lineRule="exact"/>
        <w:ind w:left="1152"/>
        <w:textAlignment w:val="baseline"/>
        <w:rPr>
          <w:del w:id="2651" w:author="Stuart McLarnon (NESO)" w:date="2024-11-19T13:05:00Z"/>
          <w:rFonts w:ascii="Arial" w:eastAsia="Arial" w:hAnsi="Arial"/>
          <w:color w:val="626361"/>
          <w:sz w:val="20"/>
        </w:rPr>
      </w:pPr>
      <w:del w:id="2652" w:author="Stuart McLarnon (NESO)" w:date="2024-11-19T13:05:00Z">
        <w:r>
          <w:rPr>
            <w:rFonts w:ascii="Times New Roman" w:eastAsia="PMingLiU" w:hAnsi="Times New Roman"/>
          </w:rPr>
          <w:pict w14:anchorId="51210F9E">
            <v:shape id="_x0000_s2334" type="#_x0000_t202" style="position:absolute;left:0;text-align:left;margin-left:0;margin-top:751.25pt;width:594pt;height:85.65pt;z-index:-251320320;mso-wrap-distance-left:0;mso-wrap-distance-right:0;mso-position-horizontal-relative:page;mso-position-vertical-relative:page" filled="f" stroked="f">
              <v:textbox style="mso-next-textbox:#_x0000_s2334" inset="0,0,0,0">
                <w:txbxContent>
                  <w:p w14:paraId="5B5BC491" w14:textId="77777777" w:rsidR="00E1101E" w:rsidRDefault="00E1101E">
                    <w:pPr>
                      <w:rPr>
                        <w:del w:id="2653" w:author="Stuart McLarnon (NESO)" w:date="2024-11-19T13:05:00Z"/>
                      </w:rPr>
                    </w:pPr>
                  </w:p>
                </w:txbxContent>
              </v:textbox>
              <w10:wrap type="square" anchorx="page" anchory="page"/>
            </v:shape>
          </w:pict>
        </w:r>
        <w:r>
          <w:rPr>
            <w:noProof/>
          </w:rPr>
          <w:drawing>
            <wp:anchor distT="0" distB="0" distL="0" distR="0" simplePos="0" relativeHeight="251994112" behindDoc="1" locked="0" layoutInCell="1" allowOverlap="1" wp14:anchorId="52A52C4C" wp14:editId="25A145E3">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59" name="IrregularPicture"/>
              <wp:cNvGraphicFramePr/>
              <a:graphic xmlns:a="http://schemas.openxmlformats.org/drawingml/2006/main">
                <a:graphicData uri="http://schemas.openxmlformats.org/drawingml/2006/picture">
                  <pic:pic xmlns:pic="http://schemas.openxmlformats.org/drawingml/2006/picture">
                    <pic:nvPicPr>
                      <pic:cNvPr id="60"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7C610626">
            <v:shape id="_x0000_s2335" type="#_x0000_t202" style="position:absolute;left:0;text-align:left;margin-left:0;margin-top:751.25pt;width:594pt;height:77.4pt;z-index:-251319296;mso-wrap-distance-left:0;mso-wrap-distance-right:0;mso-position-horizontal-relative:page;mso-position-vertical-relative:page" filled="f" stroked="f">
              <v:textbox style="mso-next-textbox:#_x0000_s2335" inset="0,0,0,0">
                <w:txbxContent>
                  <w:p w14:paraId="541DAB70" w14:textId="77777777" w:rsidR="00E1101E" w:rsidRDefault="00000000">
                    <w:pPr>
                      <w:spacing w:before="928" w:line="211" w:lineRule="exact"/>
                      <w:ind w:left="1152"/>
                      <w:textAlignment w:val="baseline"/>
                      <w:rPr>
                        <w:del w:id="2654" w:author="Stuart McLarnon (NESO)" w:date="2024-11-19T13:05:00Z"/>
                        <w:rFonts w:ascii="Arial" w:eastAsia="Arial" w:hAnsi="Arial"/>
                        <w:color w:val="000000"/>
                        <w:sz w:val="18"/>
                      </w:rPr>
                    </w:pPr>
                    <w:del w:id="2655"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1146C0B5" w14:textId="77777777" w:rsidR="00E1101E" w:rsidRDefault="00000000">
                    <w:pPr>
                      <w:tabs>
                        <w:tab w:val="left" w:pos="10584"/>
                      </w:tabs>
                      <w:spacing w:before="57" w:after="128" w:line="211" w:lineRule="exact"/>
                      <w:ind w:left="1152"/>
                      <w:textAlignment w:val="baseline"/>
                      <w:rPr>
                        <w:del w:id="2656" w:author="Stuart McLarnon (NESO)" w:date="2024-11-19T13:05:00Z"/>
                        <w:rFonts w:ascii="Arial" w:eastAsia="Arial" w:hAnsi="Arial"/>
                        <w:color w:val="000000"/>
                        <w:sz w:val="18"/>
                      </w:rPr>
                    </w:pPr>
                    <w:del w:id="2657"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15</w:delText>
                      </w:r>
                    </w:del>
                  </w:p>
                </w:txbxContent>
              </v:textbox>
              <w10:wrap type="square" anchorx="page" anchory="page"/>
            </v:shape>
          </w:pict>
        </w:r>
        <w:r>
          <w:rPr>
            <w:rFonts w:ascii="Times New Roman" w:eastAsia="PMingLiU" w:hAnsi="Times New Roman"/>
          </w:rPr>
          <w:pict w14:anchorId="3135D345">
            <v:line id="_x0000_s2325" style="position:absolute;left:0;text-align:left;z-index:251985920;mso-position-horizontal-relative:page;mso-position-vertical-relative:page" from="53.05pt,751.9pt" to="490.6pt,751.9pt" strokecolor="#f16421" strokeweight="1.2pt">
              <w10:wrap anchorx="page" anchory="page"/>
            </v:line>
          </w:pict>
        </w:r>
        <w:r>
          <w:rPr>
            <w:rFonts w:ascii="Times New Roman" w:eastAsia="PMingLiU" w:hAnsi="Times New Roman"/>
          </w:rPr>
          <w:pict w14:anchorId="78F6D475">
            <v:line id="_x0000_s2326" style="position:absolute;left:0;text-align:left;z-index:251986944;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304176E7">
            <v:line id="_x0000_s2327" style="position:absolute;left:0;text-align:left;z-index:251987968;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5A7B530F">
            <v:line id="_x0000_s2328" style="position:absolute;left:0;text-align:left;z-index:251988992;mso-position-horizontal-relative:page;mso-position-vertical-relative:page" from="468pt,795.1pt" to="594.05pt,795.1pt" strokecolor="#fdf6f8" strokeweight="3.85pt">
              <v:stroke linestyle="thinThin"/>
              <w10:wrap anchorx="page" anchory="page"/>
            </v:line>
          </w:pict>
        </w:r>
        <w:r>
          <w:rPr>
            <w:rFonts w:ascii="Times New Roman" w:eastAsia="PMingLiU" w:hAnsi="Times New Roman"/>
          </w:rPr>
          <w:pict w14:anchorId="482E49CE">
            <v:line id="_x0000_s2329" style="position:absolute;left:0;text-align:left;z-index:251990016;mso-position-horizontal-relative:page;mso-position-vertical-relative:page" from="468pt,794.9pt" to="594.05pt,794.9pt" strokecolor="#fed887" strokeweight="1.9pt">
              <v:stroke linestyle="thinThin"/>
              <w10:wrap anchorx="page" anchory="page"/>
            </v:line>
          </w:pict>
        </w:r>
        <w:r>
          <w:rPr>
            <w:rFonts w:ascii="Times New Roman" w:eastAsia="PMingLiU" w:hAnsi="Times New Roman"/>
          </w:rPr>
          <w:pict w14:anchorId="32D23822">
            <v:line id="_x0000_s2330" style="position:absolute;left:0;text-align:left;z-index:251991040;mso-position-horizontal-relative:page;mso-position-vertical-relative:page" from="468pt,794.9pt" to="594.05pt,794.9pt" strokecolor="#fffed9" strokeweight=".5pt">
              <w10:wrap anchorx="page" anchory="page"/>
            </v:line>
          </w:pict>
        </w:r>
        <w:r>
          <w:rPr>
            <w:rFonts w:ascii="Times New Roman" w:eastAsia="PMingLiU" w:hAnsi="Times New Roman"/>
          </w:rPr>
          <w:pict w14:anchorId="45C03117">
            <v:line id="_x0000_s2331" style="position:absolute;left:0;text-align:left;z-index:251992064;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792816CB">
            <v:line id="_x0000_s2332" style="position:absolute;left:0;text-align:left;z-index:251993088;mso-position-horizontal-relative:page;mso-position-vertical-relative:page" from="0,828pt" to="405.9pt,828pt" strokecolor="#fffed9" strokeweight="1.45pt">
              <v:stroke linestyle="thinThin"/>
              <w10:wrap anchorx="page" anchory="page"/>
            </v:line>
          </w:pict>
        </w:r>
        <w:r>
          <w:rPr>
            <w:rFonts w:ascii="Arial" w:eastAsia="Arial" w:hAnsi="Arial"/>
            <w:color w:val="626361"/>
            <w:sz w:val="20"/>
            <w:lang w:val="en-US"/>
          </w:rPr>
          <w:delText>Name</w:delText>
        </w:r>
        <w:r>
          <w:rPr>
            <w:rFonts w:ascii="Arial" w:eastAsia="Arial" w:hAnsi="Arial"/>
            <w:color w:val="626361"/>
            <w:sz w:val="20"/>
            <w:lang w:val="en-US"/>
          </w:rPr>
          <w:tab/>
          <w:delText>1</w:delText>
        </w:r>
        <w:r>
          <w:rPr>
            <w:rFonts w:ascii="Arial" w:eastAsia="Arial" w:hAnsi="Arial"/>
            <w:color w:val="626361"/>
            <w:sz w:val="20"/>
            <w:lang w:val="en-US"/>
          </w:rPr>
          <w:tab/>
          <w:delText>9</w:delText>
        </w:r>
        <w:r>
          <w:rPr>
            <w:rFonts w:ascii="Arial" w:eastAsia="Arial" w:hAnsi="Arial"/>
            <w:color w:val="626361"/>
            <w:sz w:val="20"/>
            <w:lang w:val="en-US"/>
          </w:rPr>
          <w:tab/>
          <w:delText>BM Unit Name</w:delText>
        </w:r>
        <w:r>
          <w:rPr>
            <w:rFonts w:ascii="Arial" w:eastAsia="Arial" w:hAnsi="Arial"/>
            <w:color w:val="626361"/>
            <w:sz w:val="20"/>
            <w:lang w:val="en-US"/>
          </w:rPr>
          <w:tab/>
          <w:delText>All</w:delText>
        </w:r>
      </w:del>
    </w:p>
    <w:p w14:paraId="2D949972" w14:textId="77777777" w:rsidR="00E1101E" w:rsidRDefault="00E1101E">
      <w:pPr>
        <w:rPr>
          <w:del w:id="2658" w:author="Stuart McLarnon (NESO)" w:date="2024-11-19T13:05:00Z"/>
        </w:rPr>
        <w:sectPr w:rsidR="00E1101E">
          <w:type w:val="continuous"/>
          <w:pgSz w:w="11909" w:h="16838"/>
          <w:pgMar w:top="600" w:right="29" w:bottom="1417" w:left="0" w:header="720" w:footer="720" w:gutter="0"/>
          <w:cols w:space="720"/>
        </w:sectPr>
      </w:pPr>
    </w:p>
    <w:p w14:paraId="38CF7F9C" w14:textId="77777777" w:rsidR="00E1101E" w:rsidRDefault="00000000">
      <w:pPr>
        <w:textAlignment w:val="baseline"/>
        <w:rPr>
          <w:del w:id="2659" w:author="Stuart McLarnon (NESO)" w:date="2024-11-19T13:05:00Z"/>
          <w:rFonts w:eastAsia="Times New Roman"/>
          <w:color w:val="000000"/>
          <w:sz w:val="24"/>
        </w:rPr>
      </w:pPr>
      <w:del w:id="2660" w:author="Stuart McLarnon (NESO)" w:date="2024-11-19T13:05:00Z">
        <w:r>
          <w:rPr>
            <w:rFonts w:eastAsia="PMingLiU"/>
          </w:rPr>
          <w:pict w14:anchorId="11FF68FA">
            <v:shape id="_x0000_s2336" type="#_x0000_t202" style="position:absolute;margin-left:0;margin-top:30.7pt;width:594pt;height:805pt;z-index:-251318272;mso-wrap-distance-left:0;mso-wrap-distance-right:0;mso-position-horizontal-relative:page;mso-position-vertical-relative:page" filled="f" stroked="f">
              <v:textbox style="mso-next-textbox:#_x0000_s2336" inset="0,0,0,0">
                <w:txbxContent>
                  <w:p w14:paraId="6CF59E12" w14:textId="77777777" w:rsidR="00E1101E" w:rsidRDefault="00000000">
                    <w:pPr>
                      <w:textAlignment w:val="baseline"/>
                      <w:rPr>
                        <w:del w:id="2661" w:author="Stuart McLarnon (NESO)" w:date="2024-11-19T13:05:00Z"/>
                      </w:rPr>
                    </w:pPr>
                    <w:del w:id="2662" w:author="Stuart McLarnon (NESO)" w:date="2024-11-19T13:05:00Z">
                      <w:r>
                        <w:rPr>
                          <w:noProof/>
                        </w:rPr>
                        <w:drawing>
                          <wp:inline distT="0" distB="0" distL="0" distR="0" wp14:anchorId="066C5DEF" wp14:editId="065C42E4">
                            <wp:extent cx="7543800" cy="10223500"/>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62" name="test1"/>
                                    <pic:cNvPicPr preferRelativeResize="0"/>
                                  </pic:nvPicPr>
                                  <pic:blipFill>
                                    <a:blip r:embed="rId20"/>
                                    <a:stretch>
                                      <a:fillRect/>
                                    </a:stretch>
                                  </pic:blipFill>
                                  <pic:spPr>
                                    <a:xfrm>
                                      <a:off x="0" y="0"/>
                                      <a:ext cx="7543800" cy="10223500"/>
                                    </a:xfrm>
                                    <a:prstGeom prst="rect">
                                      <a:avLst/>
                                    </a:prstGeom>
                                  </pic:spPr>
                                </pic:pic>
                              </a:graphicData>
                            </a:graphic>
                          </wp:inline>
                        </w:drawing>
                      </w:r>
                    </w:del>
                  </w:p>
                </w:txbxContent>
              </v:textbox>
              <w10:wrap type="square" anchorx="page" anchory="page"/>
            </v:shape>
          </w:pict>
        </w:r>
        <w:r>
          <w:rPr>
            <w:rFonts w:eastAsia="PMingLiU"/>
          </w:rPr>
          <w:pict w14:anchorId="0E6B02C9">
            <v:shape id="_x0000_s2337" type="#_x0000_t202" style="position:absolute;margin-left:108.8pt;margin-top:510.95pt;width:39.45pt;height:33.8pt;z-index:-251317248;mso-wrap-distance-left:0;mso-wrap-distance-right:0;mso-position-horizontal-relative:page;mso-position-vertical-relative:page" filled="f" stroked="f">
              <v:textbox style="mso-next-textbox:#_x0000_s2337" inset="0,0,0,0">
                <w:txbxContent>
                  <w:p w14:paraId="1C7EC6A0" w14:textId="77777777" w:rsidR="00E1101E" w:rsidRDefault="00000000">
                    <w:pPr>
                      <w:spacing w:line="215" w:lineRule="exact"/>
                      <w:textAlignment w:val="baseline"/>
                      <w:rPr>
                        <w:del w:id="2663" w:author="Stuart McLarnon (NESO)" w:date="2024-11-19T13:05:00Z"/>
                        <w:rFonts w:ascii="Arial" w:eastAsia="Arial" w:hAnsi="Arial"/>
                        <w:color w:val="626361"/>
                        <w:spacing w:val="7"/>
                        <w:sz w:val="20"/>
                      </w:rPr>
                    </w:pPr>
                    <w:del w:id="2664" w:author="Stuart McLarnon (NESO)" w:date="2024-11-19T13:05:00Z">
                      <w:r>
                        <w:rPr>
                          <w:rFonts w:ascii="Arial" w:eastAsia="Arial" w:hAnsi="Arial"/>
                          <w:color w:val="626361"/>
                          <w:spacing w:val="7"/>
                          <w:sz w:val="20"/>
                          <w:lang w:val="en-US"/>
                        </w:rPr>
                        <w:delText>78, 83,</w:delText>
                      </w:r>
                    </w:del>
                  </w:p>
                  <w:p w14:paraId="46969887" w14:textId="77777777" w:rsidR="00E1101E" w:rsidRDefault="00000000">
                    <w:pPr>
                      <w:spacing w:before="4" w:line="227" w:lineRule="exact"/>
                      <w:textAlignment w:val="baseline"/>
                      <w:rPr>
                        <w:del w:id="2665" w:author="Stuart McLarnon (NESO)" w:date="2024-11-19T13:05:00Z"/>
                        <w:rFonts w:ascii="Arial" w:eastAsia="Arial" w:hAnsi="Arial"/>
                        <w:color w:val="626361"/>
                        <w:spacing w:val="7"/>
                        <w:sz w:val="20"/>
                      </w:rPr>
                    </w:pPr>
                    <w:del w:id="2666" w:author="Stuart McLarnon (NESO)" w:date="2024-11-19T13:05:00Z">
                      <w:r>
                        <w:rPr>
                          <w:rFonts w:ascii="Arial" w:eastAsia="Arial" w:hAnsi="Arial"/>
                          <w:color w:val="626361"/>
                          <w:spacing w:val="7"/>
                          <w:sz w:val="20"/>
                          <w:lang w:val="en-US"/>
                        </w:rPr>
                        <w:delText>50, 55,</w:delText>
                      </w:r>
                    </w:del>
                  </w:p>
                  <w:p w14:paraId="1A6659EC" w14:textId="77777777" w:rsidR="00E1101E" w:rsidRDefault="00000000">
                    <w:pPr>
                      <w:spacing w:before="3" w:line="218" w:lineRule="exact"/>
                      <w:textAlignment w:val="baseline"/>
                      <w:rPr>
                        <w:del w:id="2667" w:author="Stuart McLarnon (NESO)" w:date="2024-11-19T13:05:00Z"/>
                        <w:rFonts w:ascii="Arial" w:eastAsia="Arial" w:hAnsi="Arial"/>
                        <w:color w:val="626361"/>
                        <w:spacing w:val="7"/>
                        <w:sz w:val="20"/>
                      </w:rPr>
                    </w:pPr>
                    <w:del w:id="2668" w:author="Stuart McLarnon (NESO)" w:date="2024-11-19T13:05:00Z">
                      <w:r>
                        <w:rPr>
                          <w:rFonts w:ascii="Arial" w:eastAsia="Arial" w:hAnsi="Arial"/>
                          <w:color w:val="626361"/>
                          <w:spacing w:val="7"/>
                          <w:sz w:val="20"/>
                          <w:lang w:val="en-US"/>
                        </w:rPr>
                        <w:delText>56, 61,</w:delText>
                      </w:r>
                    </w:del>
                  </w:p>
                </w:txbxContent>
              </v:textbox>
              <w10:wrap type="square" anchorx="page" anchory="page"/>
            </v:shape>
          </w:pict>
        </w:r>
        <w:r>
          <w:rPr>
            <w:rFonts w:eastAsia="PMingLiU"/>
          </w:rPr>
          <w:pict w14:anchorId="3A5682D5">
            <v:shape id="_x0000_s2338" type="#_x0000_t202" style="position:absolute;margin-left:108.8pt;margin-top:548pt;width:37.25pt;height:11.4pt;z-index:-251316224;mso-wrap-distance-left:0;mso-wrap-distance-right:0;mso-position-horizontal-relative:page;mso-position-vertical-relative:page" filled="f" stroked="f">
              <v:textbox style="mso-next-textbox:#_x0000_s2338" inset="0,0,0,0">
                <w:txbxContent>
                  <w:p w14:paraId="5163BD4B" w14:textId="77777777" w:rsidR="00E1101E" w:rsidRDefault="00000000">
                    <w:pPr>
                      <w:spacing w:before="1" w:line="213" w:lineRule="exact"/>
                      <w:textAlignment w:val="baseline"/>
                      <w:rPr>
                        <w:del w:id="2669" w:author="Stuart McLarnon (NESO)" w:date="2024-11-19T13:05:00Z"/>
                        <w:rFonts w:ascii="Arial" w:eastAsia="Arial" w:hAnsi="Arial"/>
                        <w:color w:val="626361"/>
                        <w:spacing w:val="10"/>
                        <w:sz w:val="20"/>
                      </w:rPr>
                    </w:pPr>
                    <w:del w:id="2670" w:author="Stuart McLarnon (NESO)" w:date="2024-11-19T13:05:00Z">
                      <w:r>
                        <w:rPr>
                          <w:rFonts w:ascii="Arial" w:eastAsia="Arial" w:hAnsi="Arial"/>
                          <w:color w:val="626361"/>
                          <w:spacing w:val="10"/>
                          <w:sz w:val="20"/>
                          <w:lang w:val="en-US"/>
                        </w:rPr>
                        <w:delText>60, 65</w:delText>
                      </w:r>
                    </w:del>
                  </w:p>
                </w:txbxContent>
              </v:textbox>
              <w10:wrap type="square" anchorx="page" anchory="page"/>
            </v:shape>
          </w:pict>
        </w:r>
        <w:r>
          <w:rPr>
            <w:rFonts w:eastAsia="PMingLiU"/>
          </w:rPr>
          <w:pict w14:anchorId="23E5E67E">
            <v:shape id="_x0000_s2339" type="#_x0000_t202" style="position:absolute;margin-left:54.7pt;margin-top:586.1pt;width:304.6pt;height:12.3pt;z-index:-251315200;mso-wrap-distance-left:0;mso-wrap-distance-right:0;mso-position-horizontal-relative:page;mso-position-vertical-relative:page" filled="f" stroked="f">
              <v:textbox style="mso-next-textbox:#_x0000_s2339" inset="0,0,0,0">
                <w:txbxContent>
                  <w:p w14:paraId="155A636A" w14:textId="77777777" w:rsidR="00E1101E" w:rsidRDefault="00000000">
                    <w:pPr>
                      <w:spacing w:before="7" w:after="32" w:line="205" w:lineRule="exact"/>
                      <w:textAlignment w:val="baseline"/>
                      <w:rPr>
                        <w:del w:id="2671" w:author="Stuart McLarnon (NESO)" w:date="2024-11-19T13:05:00Z"/>
                        <w:rFonts w:ascii="Arial" w:eastAsia="Arial" w:hAnsi="Arial"/>
                        <w:b/>
                        <w:i/>
                        <w:color w:val="717174"/>
                        <w:spacing w:val="-2"/>
                        <w:sz w:val="18"/>
                      </w:rPr>
                    </w:pPr>
                    <w:del w:id="2672" w:author="Stuart McLarnon (NESO)" w:date="2024-11-19T13:05:00Z">
                      <w:r>
                        <w:rPr>
                          <w:rFonts w:ascii="Arial" w:eastAsia="Arial" w:hAnsi="Arial"/>
                          <w:b/>
                          <w:i/>
                          <w:color w:val="717174"/>
                          <w:spacing w:val="-2"/>
                          <w:sz w:val="18"/>
                          <w:lang w:val="en-US"/>
                        </w:rPr>
                        <w:delText>Table 23</w:delText>
                      </w:r>
                      <w:r>
                        <w:rPr>
                          <w:rFonts w:ascii="Arial" w:eastAsia="Arial" w:hAnsi="Arial"/>
                          <w:i/>
                          <w:color w:val="717174"/>
                          <w:spacing w:val="-2"/>
                          <w:sz w:val="18"/>
                          <w:lang w:val="en-US"/>
                        </w:rPr>
                        <w:delText>- Message Data Part Variations for MEL/MIL Submission Messages</w:delText>
                      </w:r>
                    </w:del>
                  </w:p>
                </w:txbxContent>
              </v:textbox>
              <w10:wrap type="square" anchorx="page" anchory="page"/>
            </v:shape>
          </w:pict>
        </w:r>
        <w:r>
          <w:rPr>
            <w:rFonts w:eastAsia="PMingLiU"/>
          </w:rPr>
          <w:pict w14:anchorId="45C843B1">
            <v:shape id="_x0000_s2340" type="#_x0000_t202" style="position:absolute;margin-left:53.75pt;margin-top:609.35pt;width:355.2pt;height:123.4pt;z-index:-251314176;mso-wrap-distance-left:0;mso-wrap-distance-right:0;mso-position-horizontal-relative:page;mso-position-vertical-relative:page" filled="f" stroked="f">
              <v:textbox style="mso-next-textbox:#_x0000_s2340" inset="0,0,0,0">
                <w:txbxContent>
                  <w:tbl>
                    <w:tblPr>
                      <w:tblW w:w="0" w:type="auto"/>
                      <w:tblLayout w:type="fixed"/>
                      <w:tblCellMar>
                        <w:left w:w="0" w:type="dxa"/>
                        <w:right w:w="0" w:type="dxa"/>
                      </w:tblCellMar>
                      <w:tblLook w:val="04A0" w:firstRow="1" w:lastRow="0" w:firstColumn="1" w:lastColumn="0" w:noHBand="0" w:noVBand="1"/>
                    </w:tblPr>
                    <w:tblGrid>
                      <w:gridCol w:w="1334"/>
                      <w:gridCol w:w="1700"/>
                      <w:gridCol w:w="1267"/>
                      <w:gridCol w:w="2803"/>
                    </w:tblGrid>
                    <w:tr w:rsidR="00E1101E" w14:paraId="6D101B81" w14:textId="77777777">
                      <w:trPr>
                        <w:trHeight w:hRule="exact" w:val="360"/>
                        <w:del w:id="2673" w:author="Stuart McLarnon (NESO)" w:date="2024-11-19T13:05:00Z"/>
                      </w:trPr>
                      <w:tc>
                        <w:tcPr>
                          <w:tcW w:w="1334" w:type="dxa"/>
                          <w:tcBorders>
                            <w:top w:val="none" w:sz="0" w:space="0" w:color="000000"/>
                            <w:left w:val="none" w:sz="0" w:space="0" w:color="000000"/>
                            <w:bottom w:val="single" w:sz="4" w:space="0" w:color="000000"/>
                            <w:right w:val="none" w:sz="0" w:space="0" w:color="000000"/>
                          </w:tcBorders>
                          <w:vAlign w:val="center"/>
                        </w:tcPr>
                        <w:p w14:paraId="0FCFA511" w14:textId="77777777" w:rsidR="00E1101E" w:rsidRDefault="00000000">
                          <w:pPr>
                            <w:spacing w:before="46" w:after="79" w:line="230" w:lineRule="exact"/>
                            <w:ind w:left="58"/>
                            <w:textAlignment w:val="baseline"/>
                            <w:rPr>
                              <w:del w:id="2674" w:author="Stuart McLarnon (NESO)" w:date="2024-11-19T13:05:00Z"/>
                              <w:rFonts w:ascii="Arial" w:eastAsia="Arial" w:hAnsi="Arial"/>
                              <w:b/>
                              <w:color w:val="626361"/>
                              <w:sz w:val="20"/>
                            </w:rPr>
                          </w:pPr>
                          <w:del w:id="2675" w:author="Stuart McLarnon (NESO)" w:date="2024-11-19T13:05:00Z">
                            <w:r>
                              <w:rPr>
                                <w:rFonts w:ascii="Arial" w:eastAsia="Arial" w:hAnsi="Arial"/>
                                <w:b/>
                                <w:color w:val="626361"/>
                                <w:sz w:val="20"/>
                                <w:lang w:val="en-US"/>
                              </w:rPr>
                              <w:delText>Field Name</w:delText>
                            </w:r>
                          </w:del>
                        </w:p>
                      </w:tc>
                      <w:tc>
                        <w:tcPr>
                          <w:tcW w:w="1700" w:type="dxa"/>
                          <w:tcBorders>
                            <w:top w:val="none" w:sz="0" w:space="0" w:color="000000"/>
                            <w:left w:val="none" w:sz="0" w:space="0" w:color="000000"/>
                            <w:bottom w:val="single" w:sz="4" w:space="0" w:color="000000"/>
                            <w:right w:val="none" w:sz="0" w:space="0" w:color="000000"/>
                          </w:tcBorders>
                          <w:vAlign w:val="center"/>
                        </w:tcPr>
                        <w:p w14:paraId="2BFC2C75" w14:textId="77777777" w:rsidR="00E1101E" w:rsidRDefault="00000000">
                          <w:pPr>
                            <w:spacing w:before="46" w:after="79" w:line="230" w:lineRule="exact"/>
                            <w:jc w:val="center"/>
                            <w:textAlignment w:val="baseline"/>
                            <w:rPr>
                              <w:del w:id="2676" w:author="Stuart McLarnon (NESO)" w:date="2024-11-19T13:05:00Z"/>
                              <w:rFonts w:ascii="Arial" w:eastAsia="Arial" w:hAnsi="Arial"/>
                              <w:b/>
                              <w:color w:val="626361"/>
                              <w:sz w:val="20"/>
                            </w:rPr>
                          </w:pPr>
                          <w:del w:id="2677" w:author="Stuart McLarnon (NESO)" w:date="2024-11-19T13:05:00Z">
                            <w:r>
                              <w:rPr>
                                <w:rFonts w:ascii="Arial" w:eastAsia="Arial" w:hAnsi="Arial"/>
                                <w:b/>
                                <w:color w:val="626361"/>
                                <w:sz w:val="20"/>
                                <w:lang w:val="en-US"/>
                              </w:rPr>
                              <w:delText>Start Position</w:delText>
                            </w:r>
                          </w:del>
                        </w:p>
                      </w:tc>
                      <w:tc>
                        <w:tcPr>
                          <w:tcW w:w="1267" w:type="dxa"/>
                          <w:tcBorders>
                            <w:top w:val="none" w:sz="0" w:space="0" w:color="000000"/>
                            <w:left w:val="none" w:sz="0" w:space="0" w:color="000000"/>
                            <w:bottom w:val="single" w:sz="4" w:space="0" w:color="000000"/>
                            <w:right w:val="none" w:sz="0" w:space="0" w:color="000000"/>
                          </w:tcBorders>
                          <w:vAlign w:val="center"/>
                        </w:tcPr>
                        <w:p w14:paraId="04424F96" w14:textId="77777777" w:rsidR="00E1101E" w:rsidRDefault="00000000">
                          <w:pPr>
                            <w:spacing w:before="46" w:after="79" w:line="230" w:lineRule="exact"/>
                            <w:jc w:val="center"/>
                            <w:textAlignment w:val="baseline"/>
                            <w:rPr>
                              <w:del w:id="2678" w:author="Stuart McLarnon (NESO)" w:date="2024-11-19T13:05:00Z"/>
                              <w:rFonts w:ascii="Arial" w:eastAsia="Arial" w:hAnsi="Arial"/>
                              <w:b/>
                              <w:color w:val="626361"/>
                              <w:sz w:val="20"/>
                            </w:rPr>
                          </w:pPr>
                          <w:del w:id="2679" w:author="Stuart McLarnon (NESO)" w:date="2024-11-19T13:05:00Z">
                            <w:r>
                              <w:rPr>
                                <w:rFonts w:ascii="Arial" w:eastAsia="Arial" w:hAnsi="Arial"/>
                                <w:b/>
                                <w:color w:val="626361"/>
                                <w:sz w:val="20"/>
                                <w:lang w:val="en-US"/>
                              </w:rPr>
                              <w:delText>Field Size</w:delText>
                            </w:r>
                          </w:del>
                        </w:p>
                      </w:tc>
                      <w:tc>
                        <w:tcPr>
                          <w:tcW w:w="2803" w:type="dxa"/>
                          <w:tcBorders>
                            <w:top w:val="none" w:sz="0" w:space="0" w:color="000000"/>
                            <w:left w:val="none" w:sz="0" w:space="0" w:color="000000"/>
                            <w:bottom w:val="single" w:sz="4" w:space="0" w:color="000000"/>
                            <w:right w:val="none" w:sz="0" w:space="0" w:color="000000"/>
                          </w:tcBorders>
                          <w:vAlign w:val="center"/>
                        </w:tcPr>
                        <w:p w14:paraId="7EF3E11D" w14:textId="77777777" w:rsidR="00E1101E" w:rsidRDefault="00000000">
                          <w:pPr>
                            <w:spacing w:before="46" w:after="79" w:line="230" w:lineRule="exact"/>
                            <w:ind w:left="158"/>
                            <w:textAlignment w:val="baseline"/>
                            <w:rPr>
                              <w:del w:id="2680" w:author="Stuart McLarnon (NESO)" w:date="2024-11-19T13:05:00Z"/>
                              <w:rFonts w:ascii="Arial" w:eastAsia="Arial" w:hAnsi="Arial"/>
                              <w:b/>
                              <w:color w:val="626361"/>
                              <w:sz w:val="20"/>
                            </w:rPr>
                          </w:pPr>
                          <w:del w:id="2681" w:author="Stuart McLarnon (NESO)" w:date="2024-11-19T13:05:00Z">
                            <w:r>
                              <w:rPr>
                                <w:rFonts w:ascii="Arial" w:eastAsia="Arial" w:hAnsi="Arial"/>
                                <w:b/>
                                <w:color w:val="626361"/>
                                <w:sz w:val="20"/>
                                <w:lang w:val="en-US"/>
                              </w:rPr>
                              <w:delText>Description</w:delText>
                            </w:r>
                          </w:del>
                        </w:p>
                      </w:tc>
                    </w:tr>
                    <w:tr w:rsidR="00E1101E" w14:paraId="32C110B8" w14:textId="77777777">
                      <w:trPr>
                        <w:trHeight w:hRule="exact" w:val="413"/>
                        <w:del w:id="2682" w:author="Stuart McLarnon (NESO)" w:date="2024-11-19T13:05:00Z"/>
                      </w:trPr>
                      <w:tc>
                        <w:tcPr>
                          <w:tcW w:w="1334" w:type="dxa"/>
                          <w:tcBorders>
                            <w:top w:val="single" w:sz="4" w:space="0" w:color="000000"/>
                            <w:left w:val="none" w:sz="0" w:space="0" w:color="000000"/>
                            <w:bottom w:val="single" w:sz="4" w:space="0" w:color="000000"/>
                            <w:right w:val="none" w:sz="0" w:space="0" w:color="000000"/>
                          </w:tcBorders>
                          <w:vAlign w:val="center"/>
                        </w:tcPr>
                        <w:p w14:paraId="1DFC1B60" w14:textId="77777777" w:rsidR="00E1101E" w:rsidRDefault="00000000">
                          <w:pPr>
                            <w:spacing w:before="99" w:after="87" w:line="227" w:lineRule="exact"/>
                            <w:ind w:left="58"/>
                            <w:textAlignment w:val="baseline"/>
                            <w:rPr>
                              <w:del w:id="2683" w:author="Stuart McLarnon (NESO)" w:date="2024-11-19T13:05:00Z"/>
                              <w:rFonts w:ascii="Arial" w:eastAsia="Arial" w:hAnsi="Arial"/>
                              <w:color w:val="626361"/>
                              <w:sz w:val="20"/>
                            </w:rPr>
                          </w:pPr>
                          <w:del w:id="2684" w:author="Stuart McLarnon (NESO)" w:date="2024-11-19T13:05:00Z">
                            <w:r>
                              <w:rPr>
                                <w:rFonts w:ascii="Arial" w:eastAsia="Arial" w:hAnsi="Arial"/>
                                <w:color w:val="626361"/>
                                <w:sz w:val="20"/>
                                <w:lang w:val="en-US"/>
                              </w:rPr>
                              <w:delText>Type</w:delText>
                            </w:r>
                          </w:del>
                        </w:p>
                      </w:tc>
                      <w:tc>
                        <w:tcPr>
                          <w:tcW w:w="1700" w:type="dxa"/>
                          <w:tcBorders>
                            <w:top w:val="single" w:sz="4" w:space="0" w:color="000000"/>
                            <w:left w:val="none" w:sz="0" w:space="0" w:color="000000"/>
                            <w:bottom w:val="single" w:sz="4" w:space="0" w:color="000000"/>
                            <w:right w:val="none" w:sz="0" w:space="0" w:color="000000"/>
                          </w:tcBorders>
                          <w:vAlign w:val="center"/>
                        </w:tcPr>
                        <w:p w14:paraId="6BB300EC" w14:textId="77777777" w:rsidR="00E1101E" w:rsidRDefault="00000000">
                          <w:pPr>
                            <w:spacing w:before="99" w:after="87" w:line="227" w:lineRule="exact"/>
                            <w:jc w:val="center"/>
                            <w:textAlignment w:val="baseline"/>
                            <w:rPr>
                              <w:del w:id="2685" w:author="Stuart McLarnon (NESO)" w:date="2024-11-19T13:05:00Z"/>
                              <w:rFonts w:ascii="Arial" w:eastAsia="Arial" w:hAnsi="Arial"/>
                              <w:color w:val="626361"/>
                              <w:sz w:val="20"/>
                            </w:rPr>
                          </w:pPr>
                          <w:del w:id="2686" w:author="Stuart McLarnon (NESO)" w:date="2024-11-19T13:05:00Z">
                            <w:r>
                              <w:rPr>
                                <w:rFonts w:ascii="Arial" w:eastAsia="Arial" w:hAnsi="Arial"/>
                                <w:color w:val="626361"/>
                                <w:sz w:val="20"/>
                                <w:lang w:val="en-US"/>
                              </w:rPr>
                              <w:delText>40</w:delText>
                            </w:r>
                          </w:del>
                        </w:p>
                      </w:tc>
                      <w:tc>
                        <w:tcPr>
                          <w:tcW w:w="1267" w:type="dxa"/>
                          <w:tcBorders>
                            <w:top w:val="single" w:sz="4" w:space="0" w:color="000000"/>
                            <w:left w:val="none" w:sz="0" w:space="0" w:color="000000"/>
                            <w:bottom w:val="single" w:sz="4" w:space="0" w:color="000000"/>
                            <w:right w:val="none" w:sz="0" w:space="0" w:color="000000"/>
                          </w:tcBorders>
                          <w:vAlign w:val="center"/>
                        </w:tcPr>
                        <w:p w14:paraId="4D374FC6" w14:textId="77777777" w:rsidR="00E1101E" w:rsidRDefault="00000000">
                          <w:pPr>
                            <w:spacing w:before="99" w:after="87" w:line="227" w:lineRule="exact"/>
                            <w:jc w:val="center"/>
                            <w:textAlignment w:val="baseline"/>
                            <w:rPr>
                              <w:del w:id="2687" w:author="Stuart McLarnon (NESO)" w:date="2024-11-19T13:05:00Z"/>
                              <w:rFonts w:ascii="Arial" w:eastAsia="Arial" w:hAnsi="Arial"/>
                              <w:color w:val="626361"/>
                              <w:sz w:val="20"/>
                            </w:rPr>
                          </w:pPr>
                          <w:del w:id="2688" w:author="Stuart McLarnon (NESO)" w:date="2024-11-19T13:05:00Z">
                            <w:r>
                              <w:rPr>
                                <w:rFonts w:ascii="Arial" w:eastAsia="Arial" w:hAnsi="Arial"/>
                                <w:color w:val="626361"/>
                                <w:sz w:val="20"/>
                                <w:lang w:val="en-US"/>
                              </w:rPr>
                              <w:delText>6</w:delText>
                            </w:r>
                          </w:del>
                        </w:p>
                      </w:tc>
                      <w:tc>
                        <w:tcPr>
                          <w:tcW w:w="2803" w:type="dxa"/>
                          <w:tcBorders>
                            <w:top w:val="single" w:sz="4" w:space="0" w:color="000000"/>
                            <w:left w:val="none" w:sz="0" w:space="0" w:color="000000"/>
                            <w:bottom w:val="single" w:sz="4" w:space="0" w:color="000000"/>
                            <w:right w:val="none" w:sz="0" w:space="0" w:color="000000"/>
                          </w:tcBorders>
                          <w:vAlign w:val="center"/>
                        </w:tcPr>
                        <w:p w14:paraId="5DFC4A73" w14:textId="77777777" w:rsidR="00E1101E" w:rsidRDefault="00000000">
                          <w:pPr>
                            <w:spacing w:before="99" w:after="84" w:line="230" w:lineRule="exact"/>
                            <w:ind w:left="158"/>
                            <w:textAlignment w:val="baseline"/>
                            <w:rPr>
                              <w:del w:id="2689" w:author="Stuart McLarnon (NESO)" w:date="2024-11-19T13:05:00Z"/>
                              <w:rFonts w:ascii="Arial" w:eastAsia="Arial" w:hAnsi="Arial"/>
                              <w:color w:val="626361"/>
                              <w:sz w:val="20"/>
                            </w:rPr>
                          </w:pPr>
                          <w:del w:id="2690" w:author="Stuart McLarnon (NESO)" w:date="2024-11-19T13:05:00Z">
                            <w:r>
                              <w:rPr>
                                <w:rFonts w:ascii="Arial" w:eastAsia="Arial" w:hAnsi="Arial"/>
                                <w:color w:val="626361"/>
                                <w:sz w:val="20"/>
                                <w:lang w:val="en-US"/>
                              </w:rPr>
                              <w:delText>“MEL” or “MIL” keyword</w:delText>
                            </w:r>
                          </w:del>
                        </w:p>
                      </w:tc>
                    </w:tr>
                    <w:tr w:rsidR="00E1101E" w14:paraId="390EC7F0" w14:textId="77777777">
                      <w:trPr>
                        <w:trHeight w:hRule="exact" w:val="413"/>
                        <w:del w:id="2691" w:author="Stuart McLarnon (NESO)" w:date="2024-11-19T13:05:00Z"/>
                      </w:trPr>
                      <w:tc>
                        <w:tcPr>
                          <w:tcW w:w="1334" w:type="dxa"/>
                          <w:tcBorders>
                            <w:top w:val="single" w:sz="4" w:space="0" w:color="000000"/>
                            <w:left w:val="none" w:sz="0" w:space="0" w:color="000000"/>
                            <w:bottom w:val="single" w:sz="4" w:space="0" w:color="000000"/>
                            <w:right w:val="none" w:sz="0" w:space="0" w:color="000000"/>
                          </w:tcBorders>
                          <w:vAlign w:val="center"/>
                        </w:tcPr>
                        <w:p w14:paraId="33AB2EBF" w14:textId="77777777" w:rsidR="00E1101E" w:rsidRDefault="00000000">
                          <w:pPr>
                            <w:spacing w:before="98" w:after="78" w:line="227" w:lineRule="exact"/>
                            <w:ind w:left="58"/>
                            <w:textAlignment w:val="baseline"/>
                            <w:rPr>
                              <w:del w:id="2692" w:author="Stuart McLarnon (NESO)" w:date="2024-11-19T13:05:00Z"/>
                              <w:rFonts w:ascii="Arial" w:eastAsia="Arial" w:hAnsi="Arial"/>
                              <w:color w:val="626361"/>
                              <w:sz w:val="20"/>
                            </w:rPr>
                          </w:pPr>
                          <w:del w:id="2693" w:author="Stuart McLarnon (NESO)" w:date="2024-11-19T13:05:00Z">
                            <w:r>
                              <w:rPr>
                                <w:rFonts w:ascii="Arial" w:eastAsia="Arial" w:hAnsi="Arial"/>
                                <w:color w:val="626361"/>
                                <w:sz w:val="20"/>
                                <w:lang w:val="en-US"/>
                              </w:rPr>
                              <w:delText>Time from</w:delText>
                            </w:r>
                          </w:del>
                        </w:p>
                      </w:tc>
                      <w:tc>
                        <w:tcPr>
                          <w:tcW w:w="1700" w:type="dxa"/>
                          <w:tcBorders>
                            <w:top w:val="single" w:sz="4" w:space="0" w:color="000000"/>
                            <w:left w:val="none" w:sz="0" w:space="0" w:color="000000"/>
                            <w:bottom w:val="single" w:sz="4" w:space="0" w:color="000000"/>
                            <w:right w:val="none" w:sz="0" w:space="0" w:color="000000"/>
                          </w:tcBorders>
                          <w:vAlign w:val="center"/>
                        </w:tcPr>
                        <w:p w14:paraId="492D2F4D" w14:textId="77777777" w:rsidR="00E1101E" w:rsidRDefault="00000000">
                          <w:pPr>
                            <w:spacing w:before="98" w:after="78" w:line="227" w:lineRule="exact"/>
                            <w:jc w:val="center"/>
                            <w:textAlignment w:val="baseline"/>
                            <w:rPr>
                              <w:del w:id="2694" w:author="Stuart McLarnon (NESO)" w:date="2024-11-19T13:05:00Z"/>
                              <w:rFonts w:ascii="Arial" w:eastAsia="Arial" w:hAnsi="Arial"/>
                              <w:color w:val="626361"/>
                              <w:sz w:val="20"/>
                            </w:rPr>
                          </w:pPr>
                          <w:del w:id="2695" w:author="Stuart McLarnon (NESO)" w:date="2024-11-19T13:05:00Z">
                            <w:r>
                              <w:rPr>
                                <w:rFonts w:ascii="Arial" w:eastAsia="Arial" w:hAnsi="Arial"/>
                                <w:color w:val="626361"/>
                                <w:sz w:val="20"/>
                                <w:lang w:val="en-US"/>
                              </w:rPr>
                              <w:delText>47</w:delText>
                            </w:r>
                          </w:del>
                        </w:p>
                      </w:tc>
                      <w:tc>
                        <w:tcPr>
                          <w:tcW w:w="1267" w:type="dxa"/>
                          <w:tcBorders>
                            <w:top w:val="single" w:sz="4" w:space="0" w:color="000000"/>
                            <w:left w:val="none" w:sz="0" w:space="0" w:color="000000"/>
                            <w:bottom w:val="single" w:sz="4" w:space="0" w:color="000000"/>
                            <w:right w:val="none" w:sz="0" w:space="0" w:color="000000"/>
                          </w:tcBorders>
                          <w:vAlign w:val="center"/>
                        </w:tcPr>
                        <w:p w14:paraId="657C759C" w14:textId="77777777" w:rsidR="00E1101E" w:rsidRDefault="00000000">
                          <w:pPr>
                            <w:spacing w:before="98" w:after="78" w:line="227" w:lineRule="exact"/>
                            <w:jc w:val="center"/>
                            <w:textAlignment w:val="baseline"/>
                            <w:rPr>
                              <w:del w:id="2696" w:author="Stuart McLarnon (NESO)" w:date="2024-11-19T13:05:00Z"/>
                              <w:rFonts w:ascii="Arial" w:eastAsia="Arial" w:hAnsi="Arial"/>
                              <w:color w:val="626361"/>
                              <w:sz w:val="20"/>
                            </w:rPr>
                          </w:pPr>
                          <w:del w:id="2697" w:author="Stuart McLarnon (NESO)" w:date="2024-11-19T13:05:00Z">
                            <w:r>
                              <w:rPr>
                                <w:rFonts w:ascii="Arial" w:eastAsia="Arial" w:hAnsi="Arial"/>
                                <w:color w:val="626361"/>
                                <w:sz w:val="20"/>
                                <w:lang w:val="en-US"/>
                              </w:rPr>
                              <w:delText>17</w:delText>
                            </w:r>
                          </w:del>
                        </w:p>
                      </w:tc>
                      <w:tc>
                        <w:tcPr>
                          <w:tcW w:w="2803" w:type="dxa"/>
                          <w:tcBorders>
                            <w:top w:val="single" w:sz="4" w:space="0" w:color="000000"/>
                            <w:left w:val="none" w:sz="0" w:space="0" w:color="000000"/>
                            <w:bottom w:val="single" w:sz="4" w:space="0" w:color="000000"/>
                            <w:right w:val="none" w:sz="0" w:space="0" w:color="000000"/>
                          </w:tcBorders>
                          <w:vAlign w:val="center"/>
                        </w:tcPr>
                        <w:p w14:paraId="72B8DD4D" w14:textId="77777777" w:rsidR="00E1101E" w:rsidRDefault="00000000">
                          <w:pPr>
                            <w:spacing w:before="98" w:after="78" w:line="227" w:lineRule="exact"/>
                            <w:ind w:left="158"/>
                            <w:textAlignment w:val="baseline"/>
                            <w:rPr>
                              <w:del w:id="2698" w:author="Stuart McLarnon (NESO)" w:date="2024-11-19T13:05:00Z"/>
                              <w:rFonts w:ascii="Arial" w:eastAsia="Arial" w:hAnsi="Arial"/>
                              <w:color w:val="626361"/>
                              <w:sz w:val="20"/>
                            </w:rPr>
                          </w:pPr>
                          <w:del w:id="2699" w:author="Stuart McLarnon (NESO)" w:date="2024-11-19T13:05:00Z">
                            <w:r>
                              <w:rPr>
                                <w:rFonts w:ascii="Arial" w:eastAsia="Arial" w:hAnsi="Arial"/>
                                <w:color w:val="626361"/>
                                <w:sz w:val="20"/>
                                <w:lang w:val="en-US"/>
                              </w:rPr>
                              <w:delText>Start time</w:delText>
                            </w:r>
                          </w:del>
                        </w:p>
                      </w:tc>
                    </w:tr>
                    <w:tr w:rsidR="00E1101E" w14:paraId="23762512" w14:textId="77777777">
                      <w:trPr>
                        <w:trHeight w:hRule="exact" w:val="427"/>
                        <w:del w:id="2700" w:author="Stuart McLarnon (NESO)" w:date="2024-11-19T13:05:00Z"/>
                      </w:trPr>
                      <w:tc>
                        <w:tcPr>
                          <w:tcW w:w="1334" w:type="dxa"/>
                          <w:tcBorders>
                            <w:top w:val="single" w:sz="4" w:space="0" w:color="000000"/>
                            <w:left w:val="none" w:sz="0" w:space="0" w:color="000000"/>
                            <w:bottom w:val="single" w:sz="4" w:space="0" w:color="000000"/>
                            <w:right w:val="none" w:sz="0" w:space="0" w:color="000000"/>
                          </w:tcBorders>
                          <w:vAlign w:val="center"/>
                        </w:tcPr>
                        <w:p w14:paraId="07190A7F" w14:textId="77777777" w:rsidR="00E1101E" w:rsidRDefault="00000000">
                          <w:pPr>
                            <w:spacing w:before="98" w:after="97" w:line="227" w:lineRule="exact"/>
                            <w:ind w:left="58"/>
                            <w:textAlignment w:val="baseline"/>
                            <w:rPr>
                              <w:del w:id="2701" w:author="Stuart McLarnon (NESO)" w:date="2024-11-19T13:05:00Z"/>
                              <w:rFonts w:ascii="Arial" w:eastAsia="Arial" w:hAnsi="Arial"/>
                              <w:color w:val="626361"/>
                              <w:sz w:val="20"/>
                            </w:rPr>
                          </w:pPr>
                          <w:del w:id="2702" w:author="Stuart McLarnon (NESO)" w:date="2024-11-19T13:05:00Z">
                            <w:r>
                              <w:rPr>
                                <w:rFonts w:ascii="Arial" w:eastAsia="Arial" w:hAnsi="Arial"/>
                                <w:color w:val="626361"/>
                                <w:sz w:val="20"/>
                                <w:lang w:val="en-US"/>
                              </w:rPr>
                              <w:delText>MW from</w:delText>
                            </w:r>
                          </w:del>
                        </w:p>
                      </w:tc>
                      <w:tc>
                        <w:tcPr>
                          <w:tcW w:w="1700" w:type="dxa"/>
                          <w:tcBorders>
                            <w:top w:val="single" w:sz="4" w:space="0" w:color="000000"/>
                            <w:left w:val="none" w:sz="0" w:space="0" w:color="000000"/>
                            <w:bottom w:val="single" w:sz="4" w:space="0" w:color="000000"/>
                            <w:right w:val="none" w:sz="0" w:space="0" w:color="000000"/>
                          </w:tcBorders>
                          <w:vAlign w:val="center"/>
                        </w:tcPr>
                        <w:p w14:paraId="66B4687A" w14:textId="77777777" w:rsidR="00E1101E" w:rsidRDefault="00000000">
                          <w:pPr>
                            <w:spacing w:before="98" w:after="97" w:line="227" w:lineRule="exact"/>
                            <w:jc w:val="center"/>
                            <w:textAlignment w:val="baseline"/>
                            <w:rPr>
                              <w:del w:id="2703" w:author="Stuart McLarnon (NESO)" w:date="2024-11-19T13:05:00Z"/>
                              <w:rFonts w:ascii="Arial" w:eastAsia="Arial" w:hAnsi="Arial"/>
                              <w:color w:val="626361"/>
                              <w:sz w:val="20"/>
                            </w:rPr>
                          </w:pPr>
                          <w:del w:id="2704" w:author="Stuart McLarnon (NESO)" w:date="2024-11-19T13:05:00Z">
                            <w:r>
                              <w:rPr>
                                <w:rFonts w:ascii="Arial" w:eastAsia="Arial" w:hAnsi="Arial"/>
                                <w:color w:val="626361"/>
                                <w:sz w:val="20"/>
                                <w:lang w:val="en-US"/>
                              </w:rPr>
                              <w:delText>65</w:delText>
                            </w:r>
                          </w:del>
                        </w:p>
                      </w:tc>
                      <w:tc>
                        <w:tcPr>
                          <w:tcW w:w="1267" w:type="dxa"/>
                          <w:tcBorders>
                            <w:top w:val="single" w:sz="4" w:space="0" w:color="000000"/>
                            <w:left w:val="none" w:sz="0" w:space="0" w:color="000000"/>
                            <w:bottom w:val="single" w:sz="4" w:space="0" w:color="000000"/>
                            <w:right w:val="none" w:sz="0" w:space="0" w:color="000000"/>
                          </w:tcBorders>
                          <w:vAlign w:val="center"/>
                        </w:tcPr>
                        <w:p w14:paraId="3218EEF5" w14:textId="77777777" w:rsidR="00E1101E" w:rsidRDefault="00000000">
                          <w:pPr>
                            <w:spacing w:before="98" w:after="97" w:line="227" w:lineRule="exact"/>
                            <w:jc w:val="center"/>
                            <w:textAlignment w:val="baseline"/>
                            <w:rPr>
                              <w:del w:id="2705" w:author="Stuart McLarnon (NESO)" w:date="2024-11-19T13:05:00Z"/>
                              <w:rFonts w:ascii="Arial" w:eastAsia="Arial" w:hAnsi="Arial"/>
                              <w:color w:val="626361"/>
                              <w:sz w:val="20"/>
                            </w:rPr>
                          </w:pPr>
                          <w:del w:id="2706" w:author="Stuart McLarnon (NESO)" w:date="2024-11-19T13:05:00Z">
                            <w:r>
                              <w:rPr>
                                <w:rFonts w:ascii="Arial" w:eastAsia="Arial" w:hAnsi="Arial"/>
                                <w:color w:val="626361"/>
                                <w:sz w:val="20"/>
                                <w:lang w:val="en-US"/>
                              </w:rPr>
                              <w:delText>9</w:delText>
                            </w:r>
                          </w:del>
                        </w:p>
                      </w:tc>
                      <w:tc>
                        <w:tcPr>
                          <w:tcW w:w="2803" w:type="dxa"/>
                          <w:tcBorders>
                            <w:top w:val="single" w:sz="4" w:space="0" w:color="000000"/>
                            <w:left w:val="none" w:sz="0" w:space="0" w:color="000000"/>
                            <w:bottom w:val="single" w:sz="4" w:space="0" w:color="000000"/>
                            <w:right w:val="none" w:sz="0" w:space="0" w:color="000000"/>
                          </w:tcBorders>
                          <w:vAlign w:val="center"/>
                        </w:tcPr>
                        <w:p w14:paraId="0193F04B" w14:textId="77777777" w:rsidR="00E1101E" w:rsidRDefault="00000000">
                          <w:pPr>
                            <w:spacing w:before="113" w:after="81" w:line="228" w:lineRule="exact"/>
                            <w:ind w:left="158"/>
                            <w:textAlignment w:val="baseline"/>
                            <w:rPr>
                              <w:del w:id="2707" w:author="Stuart McLarnon (NESO)" w:date="2024-11-19T13:05:00Z"/>
                              <w:rFonts w:ascii="Arial" w:eastAsia="Arial" w:hAnsi="Arial"/>
                              <w:color w:val="626361"/>
                              <w:spacing w:val="-6"/>
                              <w:sz w:val="20"/>
                            </w:rPr>
                          </w:pPr>
                          <w:del w:id="2708" w:author="Stuart McLarnon (NESO)" w:date="2024-11-19T13:05:00Z">
                            <w:r>
                              <w:rPr>
                                <w:rFonts w:ascii="Arial" w:eastAsia="Arial" w:hAnsi="Arial"/>
                                <w:color w:val="626361"/>
                                <w:spacing w:val="-6"/>
                                <w:sz w:val="20"/>
                                <w:lang w:val="en-US"/>
                              </w:rPr>
                              <w:delText>MW at time from (</w:delText>
                            </w:r>
                            <w:r>
                              <w:rPr>
                                <w:rFonts w:ascii="Verdana" w:eastAsia="Verdana" w:hAnsi="Verdana"/>
                                <w:color w:val="626361"/>
                                <w:spacing w:val="-6"/>
                                <w:sz w:val="18"/>
                                <w:lang w:val="en-US"/>
                              </w:rPr>
                              <w:delText>±</w:delText>
                            </w:r>
                            <w:r>
                              <w:rPr>
                                <w:rFonts w:ascii="Arial" w:eastAsia="Arial" w:hAnsi="Arial"/>
                                <w:color w:val="626361"/>
                                <w:spacing w:val="-6"/>
                                <w:sz w:val="20"/>
                                <w:lang w:val="en-US"/>
                              </w:rPr>
                              <w:delText>nnnnnnnn)</w:delText>
                            </w:r>
                          </w:del>
                        </w:p>
                      </w:tc>
                    </w:tr>
                    <w:tr w:rsidR="00E1101E" w14:paraId="49E9EC09" w14:textId="77777777">
                      <w:trPr>
                        <w:trHeight w:hRule="exact" w:val="418"/>
                        <w:del w:id="2709" w:author="Stuart McLarnon (NESO)" w:date="2024-11-19T13:05:00Z"/>
                      </w:trPr>
                      <w:tc>
                        <w:tcPr>
                          <w:tcW w:w="1334" w:type="dxa"/>
                          <w:tcBorders>
                            <w:top w:val="single" w:sz="4" w:space="0" w:color="000000"/>
                            <w:left w:val="none" w:sz="0" w:space="0" w:color="000000"/>
                            <w:bottom w:val="single" w:sz="4" w:space="0" w:color="000000"/>
                            <w:right w:val="none" w:sz="0" w:space="0" w:color="000000"/>
                          </w:tcBorders>
                          <w:vAlign w:val="center"/>
                        </w:tcPr>
                        <w:p w14:paraId="0678E362" w14:textId="77777777" w:rsidR="00E1101E" w:rsidRDefault="00000000">
                          <w:pPr>
                            <w:spacing w:before="103" w:after="82" w:line="227" w:lineRule="exact"/>
                            <w:ind w:left="58"/>
                            <w:textAlignment w:val="baseline"/>
                            <w:rPr>
                              <w:del w:id="2710" w:author="Stuart McLarnon (NESO)" w:date="2024-11-19T13:05:00Z"/>
                              <w:rFonts w:ascii="Arial" w:eastAsia="Arial" w:hAnsi="Arial"/>
                              <w:color w:val="626361"/>
                              <w:sz w:val="20"/>
                            </w:rPr>
                          </w:pPr>
                          <w:del w:id="2711" w:author="Stuart McLarnon (NESO)" w:date="2024-11-19T13:05:00Z">
                            <w:r>
                              <w:rPr>
                                <w:rFonts w:ascii="Arial" w:eastAsia="Arial" w:hAnsi="Arial"/>
                                <w:color w:val="626361"/>
                                <w:sz w:val="20"/>
                                <w:lang w:val="en-US"/>
                              </w:rPr>
                              <w:delText>Time to</w:delText>
                            </w:r>
                          </w:del>
                        </w:p>
                      </w:tc>
                      <w:tc>
                        <w:tcPr>
                          <w:tcW w:w="1700" w:type="dxa"/>
                          <w:tcBorders>
                            <w:top w:val="single" w:sz="4" w:space="0" w:color="000000"/>
                            <w:left w:val="none" w:sz="0" w:space="0" w:color="000000"/>
                            <w:bottom w:val="single" w:sz="4" w:space="0" w:color="000000"/>
                            <w:right w:val="none" w:sz="0" w:space="0" w:color="000000"/>
                          </w:tcBorders>
                          <w:vAlign w:val="center"/>
                        </w:tcPr>
                        <w:p w14:paraId="66B7DC49" w14:textId="77777777" w:rsidR="00E1101E" w:rsidRDefault="00000000">
                          <w:pPr>
                            <w:spacing w:before="103" w:after="82" w:line="227" w:lineRule="exact"/>
                            <w:jc w:val="center"/>
                            <w:textAlignment w:val="baseline"/>
                            <w:rPr>
                              <w:del w:id="2712" w:author="Stuart McLarnon (NESO)" w:date="2024-11-19T13:05:00Z"/>
                              <w:rFonts w:ascii="Arial" w:eastAsia="Arial" w:hAnsi="Arial"/>
                              <w:color w:val="626361"/>
                              <w:sz w:val="20"/>
                            </w:rPr>
                          </w:pPr>
                          <w:del w:id="2713" w:author="Stuart McLarnon (NESO)" w:date="2024-11-19T13:05:00Z">
                            <w:r>
                              <w:rPr>
                                <w:rFonts w:ascii="Arial" w:eastAsia="Arial" w:hAnsi="Arial"/>
                                <w:color w:val="626361"/>
                                <w:sz w:val="20"/>
                                <w:lang w:val="en-US"/>
                              </w:rPr>
                              <w:delText>75</w:delText>
                            </w:r>
                          </w:del>
                        </w:p>
                      </w:tc>
                      <w:tc>
                        <w:tcPr>
                          <w:tcW w:w="1267" w:type="dxa"/>
                          <w:tcBorders>
                            <w:top w:val="single" w:sz="4" w:space="0" w:color="000000"/>
                            <w:left w:val="none" w:sz="0" w:space="0" w:color="000000"/>
                            <w:bottom w:val="single" w:sz="4" w:space="0" w:color="000000"/>
                            <w:right w:val="none" w:sz="0" w:space="0" w:color="000000"/>
                          </w:tcBorders>
                          <w:vAlign w:val="center"/>
                        </w:tcPr>
                        <w:p w14:paraId="368ACF20" w14:textId="77777777" w:rsidR="00E1101E" w:rsidRDefault="00000000">
                          <w:pPr>
                            <w:spacing w:before="103" w:after="82" w:line="227" w:lineRule="exact"/>
                            <w:jc w:val="center"/>
                            <w:textAlignment w:val="baseline"/>
                            <w:rPr>
                              <w:del w:id="2714" w:author="Stuart McLarnon (NESO)" w:date="2024-11-19T13:05:00Z"/>
                              <w:rFonts w:ascii="Arial" w:eastAsia="Arial" w:hAnsi="Arial"/>
                              <w:color w:val="626361"/>
                              <w:sz w:val="20"/>
                            </w:rPr>
                          </w:pPr>
                          <w:del w:id="2715" w:author="Stuart McLarnon (NESO)" w:date="2024-11-19T13:05:00Z">
                            <w:r>
                              <w:rPr>
                                <w:rFonts w:ascii="Arial" w:eastAsia="Arial" w:hAnsi="Arial"/>
                                <w:color w:val="626361"/>
                                <w:sz w:val="20"/>
                                <w:lang w:val="en-US"/>
                              </w:rPr>
                              <w:delText>17</w:delText>
                            </w:r>
                          </w:del>
                        </w:p>
                      </w:tc>
                      <w:tc>
                        <w:tcPr>
                          <w:tcW w:w="2803" w:type="dxa"/>
                          <w:tcBorders>
                            <w:top w:val="single" w:sz="4" w:space="0" w:color="000000"/>
                            <w:left w:val="none" w:sz="0" w:space="0" w:color="000000"/>
                            <w:bottom w:val="single" w:sz="4" w:space="0" w:color="000000"/>
                            <w:right w:val="none" w:sz="0" w:space="0" w:color="000000"/>
                          </w:tcBorders>
                          <w:vAlign w:val="center"/>
                        </w:tcPr>
                        <w:p w14:paraId="0638BE51" w14:textId="77777777" w:rsidR="00E1101E" w:rsidRDefault="00000000">
                          <w:pPr>
                            <w:spacing w:before="103" w:after="82" w:line="227" w:lineRule="exact"/>
                            <w:ind w:left="158"/>
                            <w:textAlignment w:val="baseline"/>
                            <w:rPr>
                              <w:del w:id="2716" w:author="Stuart McLarnon (NESO)" w:date="2024-11-19T13:05:00Z"/>
                              <w:rFonts w:ascii="Arial" w:eastAsia="Arial" w:hAnsi="Arial"/>
                              <w:color w:val="626361"/>
                              <w:sz w:val="20"/>
                            </w:rPr>
                          </w:pPr>
                          <w:del w:id="2717" w:author="Stuart McLarnon (NESO)" w:date="2024-11-19T13:05:00Z">
                            <w:r>
                              <w:rPr>
                                <w:rFonts w:ascii="Arial" w:eastAsia="Arial" w:hAnsi="Arial"/>
                                <w:color w:val="626361"/>
                                <w:sz w:val="20"/>
                                <w:lang w:val="en-US"/>
                              </w:rPr>
                              <w:delText>End time</w:delText>
                            </w:r>
                          </w:del>
                        </w:p>
                      </w:tc>
                    </w:tr>
                    <w:tr w:rsidR="00E1101E" w14:paraId="75C9E608" w14:textId="77777777">
                      <w:trPr>
                        <w:trHeight w:hRule="exact" w:val="427"/>
                        <w:del w:id="2718" w:author="Stuart McLarnon (NESO)" w:date="2024-11-19T13:05:00Z"/>
                      </w:trPr>
                      <w:tc>
                        <w:tcPr>
                          <w:tcW w:w="1334" w:type="dxa"/>
                          <w:tcBorders>
                            <w:top w:val="single" w:sz="4" w:space="0" w:color="000000"/>
                            <w:left w:val="none" w:sz="0" w:space="0" w:color="000000"/>
                            <w:bottom w:val="single" w:sz="4" w:space="0" w:color="000000"/>
                            <w:right w:val="none" w:sz="0" w:space="0" w:color="000000"/>
                          </w:tcBorders>
                          <w:vAlign w:val="center"/>
                        </w:tcPr>
                        <w:p w14:paraId="2E110178" w14:textId="77777777" w:rsidR="00E1101E" w:rsidRDefault="00000000">
                          <w:pPr>
                            <w:spacing w:before="98" w:after="101" w:line="227" w:lineRule="exact"/>
                            <w:ind w:left="58"/>
                            <w:textAlignment w:val="baseline"/>
                            <w:rPr>
                              <w:del w:id="2719" w:author="Stuart McLarnon (NESO)" w:date="2024-11-19T13:05:00Z"/>
                              <w:rFonts w:ascii="Arial" w:eastAsia="Arial" w:hAnsi="Arial"/>
                              <w:color w:val="626361"/>
                              <w:sz w:val="20"/>
                            </w:rPr>
                          </w:pPr>
                          <w:del w:id="2720" w:author="Stuart McLarnon (NESO)" w:date="2024-11-19T13:05:00Z">
                            <w:r>
                              <w:rPr>
                                <w:rFonts w:ascii="Arial" w:eastAsia="Arial" w:hAnsi="Arial"/>
                                <w:color w:val="626361"/>
                                <w:sz w:val="20"/>
                                <w:lang w:val="en-US"/>
                              </w:rPr>
                              <w:delText>MW to</w:delText>
                            </w:r>
                          </w:del>
                        </w:p>
                      </w:tc>
                      <w:tc>
                        <w:tcPr>
                          <w:tcW w:w="1700" w:type="dxa"/>
                          <w:tcBorders>
                            <w:top w:val="single" w:sz="4" w:space="0" w:color="000000"/>
                            <w:left w:val="none" w:sz="0" w:space="0" w:color="000000"/>
                            <w:bottom w:val="single" w:sz="4" w:space="0" w:color="000000"/>
                            <w:right w:val="none" w:sz="0" w:space="0" w:color="000000"/>
                          </w:tcBorders>
                          <w:vAlign w:val="center"/>
                        </w:tcPr>
                        <w:p w14:paraId="5D721728" w14:textId="77777777" w:rsidR="00E1101E" w:rsidRDefault="00000000">
                          <w:pPr>
                            <w:spacing w:before="98" w:after="101" w:line="227" w:lineRule="exact"/>
                            <w:jc w:val="center"/>
                            <w:textAlignment w:val="baseline"/>
                            <w:rPr>
                              <w:del w:id="2721" w:author="Stuart McLarnon (NESO)" w:date="2024-11-19T13:05:00Z"/>
                              <w:rFonts w:ascii="Arial" w:eastAsia="Arial" w:hAnsi="Arial"/>
                              <w:color w:val="626361"/>
                              <w:sz w:val="20"/>
                            </w:rPr>
                          </w:pPr>
                          <w:del w:id="2722" w:author="Stuart McLarnon (NESO)" w:date="2024-11-19T13:05:00Z">
                            <w:r>
                              <w:rPr>
                                <w:rFonts w:ascii="Arial" w:eastAsia="Arial" w:hAnsi="Arial"/>
                                <w:color w:val="626361"/>
                                <w:sz w:val="20"/>
                                <w:lang w:val="en-US"/>
                              </w:rPr>
                              <w:delText>93</w:delText>
                            </w:r>
                          </w:del>
                        </w:p>
                      </w:tc>
                      <w:tc>
                        <w:tcPr>
                          <w:tcW w:w="1267" w:type="dxa"/>
                          <w:tcBorders>
                            <w:top w:val="single" w:sz="4" w:space="0" w:color="000000"/>
                            <w:left w:val="none" w:sz="0" w:space="0" w:color="000000"/>
                            <w:bottom w:val="single" w:sz="4" w:space="0" w:color="000000"/>
                            <w:right w:val="none" w:sz="0" w:space="0" w:color="000000"/>
                          </w:tcBorders>
                          <w:vAlign w:val="center"/>
                        </w:tcPr>
                        <w:p w14:paraId="7CEF4D11" w14:textId="77777777" w:rsidR="00E1101E" w:rsidRDefault="00000000">
                          <w:pPr>
                            <w:spacing w:before="98" w:after="101" w:line="227" w:lineRule="exact"/>
                            <w:jc w:val="center"/>
                            <w:textAlignment w:val="baseline"/>
                            <w:rPr>
                              <w:del w:id="2723" w:author="Stuart McLarnon (NESO)" w:date="2024-11-19T13:05:00Z"/>
                              <w:rFonts w:ascii="Arial" w:eastAsia="Arial" w:hAnsi="Arial"/>
                              <w:color w:val="626361"/>
                              <w:sz w:val="20"/>
                            </w:rPr>
                          </w:pPr>
                          <w:del w:id="2724" w:author="Stuart McLarnon (NESO)" w:date="2024-11-19T13:05:00Z">
                            <w:r>
                              <w:rPr>
                                <w:rFonts w:ascii="Arial" w:eastAsia="Arial" w:hAnsi="Arial"/>
                                <w:color w:val="626361"/>
                                <w:sz w:val="20"/>
                                <w:lang w:val="en-US"/>
                              </w:rPr>
                              <w:delText>9</w:delText>
                            </w:r>
                          </w:del>
                        </w:p>
                      </w:tc>
                      <w:tc>
                        <w:tcPr>
                          <w:tcW w:w="2803" w:type="dxa"/>
                          <w:tcBorders>
                            <w:top w:val="single" w:sz="4" w:space="0" w:color="000000"/>
                            <w:left w:val="none" w:sz="0" w:space="0" w:color="000000"/>
                            <w:bottom w:val="single" w:sz="4" w:space="0" w:color="000000"/>
                            <w:right w:val="none" w:sz="0" w:space="0" w:color="000000"/>
                          </w:tcBorders>
                          <w:vAlign w:val="center"/>
                        </w:tcPr>
                        <w:p w14:paraId="036C88D4" w14:textId="77777777" w:rsidR="00E1101E" w:rsidRDefault="00000000">
                          <w:pPr>
                            <w:spacing w:before="112" w:after="86" w:line="228" w:lineRule="exact"/>
                            <w:ind w:left="158"/>
                            <w:textAlignment w:val="baseline"/>
                            <w:rPr>
                              <w:del w:id="2725" w:author="Stuart McLarnon (NESO)" w:date="2024-11-19T13:05:00Z"/>
                              <w:rFonts w:ascii="Arial" w:eastAsia="Arial" w:hAnsi="Arial"/>
                              <w:color w:val="626361"/>
                              <w:sz w:val="20"/>
                            </w:rPr>
                          </w:pPr>
                          <w:del w:id="2726" w:author="Stuart McLarnon (NESO)" w:date="2024-11-19T13:05:00Z">
                            <w:r>
                              <w:rPr>
                                <w:rFonts w:ascii="Arial" w:eastAsia="Arial" w:hAnsi="Arial"/>
                                <w:color w:val="626361"/>
                                <w:sz w:val="20"/>
                                <w:lang w:val="en-US"/>
                              </w:rPr>
                              <w:delText>MW at time to (</w:delText>
                            </w:r>
                            <w:r>
                              <w:rPr>
                                <w:rFonts w:ascii="Verdana" w:eastAsia="Verdana" w:hAnsi="Verdana"/>
                                <w:color w:val="626361"/>
                                <w:sz w:val="18"/>
                                <w:lang w:val="en-US"/>
                              </w:rPr>
                              <w:delText>±</w:delText>
                            </w:r>
                            <w:r>
                              <w:rPr>
                                <w:rFonts w:ascii="Arial" w:eastAsia="Arial" w:hAnsi="Arial"/>
                                <w:color w:val="626361"/>
                                <w:sz w:val="20"/>
                                <w:lang w:val="en-US"/>
                              </w:rPr>
                              <w:delText>nnnnnnnn)</w:delText>
                            </w:r>
                          </w:del>
                        </w:p>
                      </w:tc>
                    </w:tr>
                  </w:tbl>
                  <w:p w14:paraId="5D8AC9E0" w14:textId="77777777" w:rsidR="002D0D0E" w:rsidRDefault="002D0D0E">
                    <w:pPr>
                      <w:rPr>
                        <w:del w:id="2727" w:author="Stuart McLarnon (NESO)" w:date="2024-11-19T13:05:00Z"/>
                      </w:rPr>
                    </w:pPr>
                  </w:p>
                </w:txbxContent>
              </v:textbox>
              <w10:wrap type="square" anchorx="page" anchory="page"/>
            </v:shape>
          </w:pict>
        </w:r>
        <w:r>
          <w:rPr>
            <w:rFonts w:eastAsia="PMingLiU"/>
          </w:rPr>
          <w:pict w14:anchorId="2ED9C7ED">
            <v:shape id="_x0000_s2341" type="#_x0000_t202" style="position:absolute;margin-left:57.35pt;margin-top:797.55pt;width:366.75pt;height:12.35pt;z-index:-251313152;mso-wrap-distance-left:0;mso-wrap-distance-right:0;mso-position-horizontal-relative:page;mso-position-vertical-relative:page" filled="f" stroked="f">
              <v:textbox style="mso-next-textbox:#_x0000_s2341" inset="0,0,0,0">
                <w:txbxContent>
                  <w:p w14:paraId="3E6A3D11" w14:textId="77777777" w:rsidR="00E1101E" w:rsidRDefault="00000000">
                    <w:pPr>
                      <w:spacing w:before="2" w:after="21" w:line="211" w:lineRule="exact"/>
                      <w:textAlignment w:val="baseline"/>
                      <w:rPr>
                        <w:del w:id="2728" w:author="Stuart McLarnon (NESO)" w:date="2024-11-19T13:05:00Z"/>
                        <w:rFonts w:ascii="Arial" w:eastAsia="Arial" w:hAnsi="Arial"/>
                        <w:color w:val="000000"/>
                        <w:spacing w:val="-2"/>
                        <w:sz w:val="18"/>
                      </w:rPr>
                    </w:pPr>
                    <w:del w:id="2729"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eastAsia="PMingLiU"/>
          </w:rPr>
          <w:pict w14:anchorId="73D794C7">
            <v:shape id="_x0000_s2342" type="#_x0000_t202" style="position:absolute;margin-left:57.6pt;margin-top:810.95pt;width:481.2pt;height:10.65pt;z-index:-251312128;mso-wrap-distance-left:0;mso-wrap-distance-right:0;mso-position-horizontal-relative:page;mso-position-vertical-relative:page" filled="f" stroked="f">
              <v:textbox style="mso-next-textbox:#_x0000_s2342" inset="0,0,0,0">
                <w:txbxContent>
                  <w:p w14:paraId="2B50A8BB" w14:textId="77777777" w:rsidR="00E1101E" w:rsidRDefault="00000000">
                    <w:pPr>
                      <w:tabs>
                        <w:tab w:val="right" w:pos="9648"/>
                      </w:tabs>
                      <w:spacing w:before="2" w:line="209" w:lineRule="exact"/>
                      <w:textAlignment w:val="baseline"/>
                      <w:rPr>
                        <w:del w:id="2730" w:author="Stuart McLarnon (NESO)" w:date="2024-11-19T13:05:00Z"/>
                        <w:rFonts w:ascii="Arial" w:eastAsia="Arial" w:hAnsi="Arial"/>
                        <w:color w:val="000000"/>
                        <w:sz w:val="18"/>
                      </w:rPr>
                    </w:pPr>
                    <w:del w:id="2731"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16</w:delText>
                      </w:r>
                    </w:del>
                  </w:p>
                </w:txbxContent>
              </v:textbox>
              <w10:wrap type="square" anchorx="page" anchory="page"/>
            </v:shape>
          </w:pict>
        </w:r>
        <w:r>
          <w:rPr>
            <w:rFonts w:eastAsia="PMingLiU"/>
          </w:rPr>
          <w:pict w14:anchorId="307393A6">
            <v:shape id="_x0000_s2343" type="#_x0000_t202" style="position:absolute;margin-left:53.75pt;margin-top:92.85pt;width:5in;height:418.1pt;z-index:-251311104;mso-wrap-distance-left:0;mso-wrap-distance-right:0;mso-position-horizontal-relative:page;mso-position-vertical-relative:page" filled="f" stroked="f">
              <v:textbox style="mso-next-textbox:#_x0000_s2343" inset="0,0,0,0">
                <w:txbxContent>
                  <w:tbl>
                    <w:tblPr>
                      <w:tblW w:w="0" w:type="auto"/>
                      <w:tblLayout w:type="fixed"/>
                      <w:tblCellMar>
                        <w:left w:w="0" w:type="dxa"/>
                        <w:right w:w="0" w:type="dxa"/>
                      </w:tblCellMar>
                      <w:tblLook w:val="04A0" w:firstRow="1" w:lastRow="0" w:firstColumn="1" w:lastColumn="0" w:noHBand="0" w:noVBand="1"/>
                    </w:tblPr>
                    <w:tblGrid>
                      <w:gridCol w:w="1114"/>
                      <w:gridCol w:w="1008"/>
                      <w:gridCol w:w="667"/>
                      <w:gridCol w:w="4411"/>
                    </w:tblGrid>
                    <w:tr w:rsidR="00E1101E" w14:paraId="75382AED" w14:textId="77777777">
                      <w:trPr>
                        <w:trHeight w:hRule="exact" w:val="269"/>
                        <w:del w:id="2732" w:author="Stuart McLarnon (NESO)" w:date="2024-11-19T13:05:00Z"/>
                      </w:trPr>
                      <w:tc>
                        <w:tcPr>
                          <w:tcW w:w="1114" w:type="dxa"/>
                          <w:tcBorders>
                            <w:top w:val="none" w:sz="0" w:space="0" w:color="000000"/>
                            <w:left w:val="none" w:sz="0" w:space="0" w:color="000000"/>
                            <w:bottom w:val="none" w:sz="0" w:space="0" w:color="000000"/>
                            <w:right w:val="none" w:sz="0" w:space="0" w:color="000000"/>
                          </w:tcBorders>
                          <w:vAlign w:val="center"/>
                        </w:tcPr>
                        <w:p w14:paraId="6F4E760D" w14:textId="77777777" w:rsidR="00E1101E" w:rsidRDefault="00000000">
                          <w:pPr>
                            <w:spacing w:before="46" w:line="213" w:lineRule="exact"/>
                            <w:ind w:left="58"/>
                            <w:textAlignment w:val="baseline"/>
                            <w:rPr>
                              <w:del w:id="2733" w:author="Stuart McLarnon (NESO)" w:date="2024-11-19T13:05:00Z"/>
                              <w:rFonts w:ascii="Arial" w:eastAsia="Arial" w:hAnsi="Arial"/>
                              <w:color w:val="626361"/>
                              <w:sz w:val="20"/>
                            </w:rPr>
                          </w:pPr>
                          <w:del w:id="2734" w:author="Stuart McLarnon (NESO)" w:date="2024-11-19T13:05:00Z">
                            <w:r>
                              <w:rPr>
                                <w:rFonts w:ascii="Arial" w:eastAsia="Arial" w:hAnsi="Arial"/>
                                <w:color w:val="626361"/>
                                <w:sz w:val="20"/>
                                <w:lang w:val="en-US"/>
                              </w:rPr>
                              <w:delText>Ref</w:delText>
                            </w:r>
                          </w:del>
                        </w:p>
                      </w:tc>
                      <w:tc>
                        <w:tcPr>
                          <w:tcW w:w="1008" w:type="dxa"/>
                          <w:tcBorders>
                            <w:top w:val="none" w:sz="0" w:space="0" w:color="000000"/>
                            <w:left w:val="none" w:sz="0" w:space="0" w:color="000000"/>
                            <w:bottom w:val="none" w:sz="0" w:space="0" w:color="000000"/>
                            <w:right w:val="none" w:sz="0" w:space="0" w:color="000000"/>
                          </w:tcBorders>
                          <w:vAlign w:val="center"/>
                        </w:tcPr>
                        <w:p w14:paraId="3013B0B5" w14:textId="77777777" w:rsidR="00E1101E" w:rsidRDefault="00000000">
                          <w:pPr>
                            <w:spacing w:before="51" w:line="208" w:lineRule="exact"/>
                            <w:ind w:left="81"/>
                            <w:textAlignment w:val="baseline"/>
                            <w:rPr>
                              <w:del w:id="2735" w:author="Stuart McLarnon (NESO)" w:date="2024-11-19T13:05:00Z"/>
                              <w:rFonts w:ascii="Arial" w:eastAsia="Arial" w:hAnsi="Arial"/>
                              <w:color w:val="626361"/>
                              <w:sz w:val="20"/>
                            </w:rPr>
                          </w:pPr>
                          <w:del w:id="2736" w:author="Stuart McLarnon (NESO)" w:date="2024-11-19T13:05:00Z">
                            <w:r>
                              <w:rPr>
                                <w:rFonts w:ascii="Arial" w:eastAsia="Arial" w:hAnsi="Arial"/>
                                <w:color w:val="626361"/>
                                <w:sz w:val="20"/>
                                <w:lang w:val="en-US"/>
                              </w:rPr>
                              <w:delText>11</w:delText>
                            </w:r>
                          </w:del>
                        </w:p>
                      </w:tc>
                      <w:tc>
                        <w:tcPr>
                          <w:tcW w:w="667" w:type="dxa"/>
                          <w:tcBorders>
                            <w:top w:val="none" w:sz="0" w:space="0" w:color="000000"/>
                            <w:left w:val="none" w:sz="0" w:space="0" w:color="000000"/>
                            <w:bottom w:val="none" w:sz="0" w:space="0" w:color="000000"/>
                            <w:right w:val="none" w:sz="0" w:space="0" w:color="000000"/>
                          </w:tcBorders>
                          <w:vAlign w:val="center"/>
                        </w:tcPr>
                        <w:p w14:paraId="7E6EDD73" w14:textId="77777777" w:rsidR="00E1101E" w:rsidRDefault="00000000">
                          <w:pPr>
                            <w:spacing w:before="51" w:line="208" w:lineRule="exact"/>
                            <w:ind w:left="110"/>
                            <w:textAlignment w:val="baseline"/>
                            <w:rPr>
                              <w:del w:id="2737" w:author="Stuart McLarnon (NESO)" w:date="2024-11-19T13:05:00Z"/>
                              <w:rFonts w:ascii="Arial" w:eastAsia="Arial" w:hAnsi="Arial"/>
                              <w:color w:val="626361"/>
                              <w:sz w:val="20"/>
                            </w:rPr>
                          </w:pPr>
                          <w:del w:id="2738" w:author="Stuart McLarnon (NESO)" w:date="2024-11-19T13:05:00Z">
                            <w:r>
                              <w:rPr>
                                <w:rFonts w:ascii="Arial" w:eastAsia="Arial" w:hAnsi="Arial"/>
                                <w:color w:val="626361"/>
                                <w:sz w:val="20"/>
                                <w:lang w:val="en-US"/>
                              </w:rPr>
                              <w:delText>10</w:delText>
                            </w:r>
                          </w:del>
                        </w:p>
                      </w:tc>
                      <w:tc>
                        <w:tcPr>
                          <w:tcW w:w="4411" w:type="dxa"/>
                          <w:tcBorders>
                            <w:top w:val="none" w:sz="0" w:space="0" w:color="000000"/>
                            <w:left w:val="none" w:sz="0" w:space="0" w:color="000000"/>
                            <w:bottom w:val="none" w:sz="0" w:space="0" w:color="000000"/>
                            <w:right w:val="none" w:sz="0" w:space="0" w:color="000000"/>
                          </w:tcBorders>
                          <w:vAlign w:val="center"/>
                        </w:tcPr>
                        <w:p w14:paraId="7E3292D7" w14:textId="77777777" w:rsidR="00E1101E" w:rsidRDefault="00000000">
                          <w:pPr>
                            <w:spacing w:before="51" w:line="208" w:lineRule="exact"/>
                            <w:ind w:left="187"/>
                            <w:textAlignment w:val="baseline"/>
                            <w:rPr>
                              <w:del w:id="2739" w:author="Stuart McLarnon (NESO)" w:date="2024-11-19T13:05:00Z"/>
                              <w:rFonts w:ascii="Arial" w:eastAsia="Arial" w:hAnsi="Arial"/>
                              <w:color w:val="626361"/>
                              <w:sz w:val="20"/>
                            </w:rPr>
                          </w:pPr>
                          <w:del w:id="2740" w:author="Stuart McLarnon (NESO)" w:date="2024-11-19T13:05:00Z">
                            <w:r>
                              <w:rPr>
                                <w:rFonts w:ascii="Arial" w:eastAsia="Arial" w:hAnsi="Arial"/>
                                <w:color w:val="626361"/>
                                <w:sz w:val="20"/>
                                <w:lang w:val="en-US"/>
                              </w:rPr>
                              <w:delText>Submission Reference Number</w:delText>
                            </w:r>
                          </w:del>
                        </w:p>
                      </w:tc>
                    </w:tr>
                    <w:tr w:rsidR="00E1101E" w14:paraId="2120F8E8" w14:textId="77777777">
                      <w:trPr>
                        <w:trHeight w:hRule="exact" w:val="322"/>
                        <w:del w:id="2741" w:author="Stuart McLarnon (NESO)" w:date="2024-11-19T13:05:00Z"/>
                      </w:trPr>
                      <w:tc>
                        <w:tcPr>
                          <w:tcW w:w="1114" w:type="dxa"/>
                          <w:tcBorders>
                            <w:top w:val="none" w:sz="0" w:space="0" w:color="000000"/>
                            <w:left w:val="none" w:sz="0" w:space="0" w:color="000000"/>
                            <w:bottom w:val="single" w:sz="4" w:space="0" w:color="000000"/>
                            <w:right w:val="none" w:sz="0" w:space="0" w:color="000000"/>
                          </w:tcBorders>
                          <w:vAlign w:val="center"/>
                        </w:tcPr>
                        <w:p w14:paraId="06D3CACD" w14:textId="77777777" w:rsidR="00E1101E" w:rsidRDefault="00000000">
                          <w:pPr>
                            <w:spacing w:after="87" w:line="227" w:lineRule="exact"/>
                            <w:ind w:left="58"/>
                            <w:textAlignment w:val="baseline"/>
                            <w:rPr>
                              <w:del w:id="2742" w:author="Stuart McLarnon (NESO)" w:date="2024-11-19T13:05:00Z"/>
                              <w:rFonts w:ascii="Arial" w:eastAsia="Arial" w:hAnsi="Arial"/>
                              <w:color w:val="626361"/>
                              <w:sz w:val="20"/>
                            </w:rPr>
                          </w:pPr>
                          <w:del w:id="2743" w:author="Stuart McLarnon (NESO)" w:date="2024-11-19T13:05:00Z">
                            <w:r>
                              <w:rPr>
                                <w:rFonts w:ascii="Arial" w:eastAsia="Arial" w:hAnsi="Arial"/>
                                <w:color w:val="626361"/>
                                <w:sz w:val="20"/>
                                <w:lang w:val="en-US"/>
                              </w:rPr>
                              <w:delText>Number</w:delText>
                            </w:r>
                          </w:del>
                        </w:p>
                      </w:tc>
                      <w:tc>
                        <w:tcPr>
                          <w:tcW w:w="1008" w:type="dxa"/>
                          <w:tcBorders>
                            <w:top w:val="none" w:sz="0" w:space="0" w:color="000000"/>
                            <w:left w:val="none" w:sz="0" w:space="0" w:color="000000"/>
                            <w:bottom w:val="single" w:sz="4" w:space="0" w:color="000000"/>
                            <w:right w:val="none" w:sz="0" w:space="0" w:color="000000"/>
                          </w:tcBorders>
                        </w:tcPr>
                        <w:p w14:paraId="0617C1F7" w14:textId="77777777" w:rsidR="00E1101E" w:rsidRDefault="00E1101E">
                          <w:pPr>
                            <w:textAlignment w:val="baseline"/>
                            <w:rPr>
                              <w:del w:id="2744" w:author="Stuart McLarnon (NESO)" w:date="2024-11-19T13:05:00Z"/>
                              <w:rFonts w:ascii="Arial" w:eastAsia="Arial" w:hAnsi="Arial"/>
                              <w:color w:val="000000"/>
                              <w:sz w:val="24"/>
                            </w:rPr>
                          </w:pPr>
                        </w:p>
                      </w:tc>
                      <w:tc>
                        <w:tcPr>
                          <w:tcW w:w="667" w:type="dxa"/>
                          <w:tcBorders>
                            <w:top w:val="none" w:sz="0" w:space="0" w:color="000000"/>
                            <w:left w:val="none" w:sz="0" w:space="0" w:color="000000"/>
                            <w:bottom w:val="single" w:sz="4" w:space="0" w:color="000000"/>
                            <w:right w:val="none" w:sz="0" w:space="0" w:color="000000"/>
                          </w:tcBorders>
                        </w:tcPr>
                        <w:p w14:paraId="5878C9A4" w14:textId="77777777" w:rsidR="00E1101E" w:rsidRDefault="00E1101E">
                          <w:pPr>
                            <w:textAlignment w:val="baseline"/>
                            <w:rPr>
                              <w:del w:id="2745" w:author="Stuart McLarnon (NESO)" w:date="2024-11-19T13:05:00Z"/>
                              <w:rFonts w:ascii="Arial" w:eastAsia="Arial" w:hAnsi="Arial"/>
                              <w:color w:val="000000"/>
                              <w:sz w:val="24"/>
                            </w:rPr>
                          </w:pPr>
                        </w:p>
                      </w:tc>
                      <w:tc>
                        <w:tcPr>
                          <w:tcW w:w="4411" w:type="dxa"/>
                          <w:tcBorders>
                            <w:top w:val="none" w:sz="0" w:space="0" w:color="000000"/>
                            <w:left w:val="none" w:sz="0" w:space="0" w:color="000000"/>
                            <w:bottom w:val="single" w:sz="4" w:space="0" w:color="000000"/>
                            <w:right w:val="none" w:sz="0" w:space="0" w:color="000000"/>
                          </w:tcBorders>
                        </w:tcPr>
                        <w:p w14:paraId="2CDC792A" w14:textId="77777777" w:rsidR="00E1101E" w:rsidRDefault="00E1101E">
                          <w:pPr>
                            <w:textAlignment w:val="baseline"/>
                            <w:rPr>
                              <w:del w:id="2746" w:author="Stuart McLarnon (NESO)" w:date="2024-11-19T13:05:00Z"/>
                              <w:rFonts w:ascii="Arial" w:eastAsia="Arial" w:hAnsi="Arial"/>
                              <w:color w:val="000000"/>
                              <w:sz w:val="24"/>
                            </w:rPr>
                          </w:pPr>
                        </w:p>
                      </w:tc>
                    </w:tr>
                    <w:tr w:rsidR="00E1101E" w14:paraId="25369278" w14:textId="77777777">
                      <w:trPr>
                        <w:trHeight w:hRule="exact" w:val="417"/>
                        <w:del w:id="2747" w:author="Stuart McLarnon (NESO)" w:date="2024-11-19T13:05:00Z"/>
                      </w:trPr>
                      <w:tc>
                        <w:tcPr>
                          <w:tcW w:w="1114" w:type="dxa"/>
                          <w:tcBorders>
                            <w:top w:val="single" w:sz="4" w:space="0" w:color="000000"/>
                            <w:left w:val="none" w:sz="0" w:space="0" w:color="000000"/>
                            <w:bottom w:val="single" w:sz="4" w:space="0" w:color="000000"/>
                            <w:right w:val="none" w:sz="0" w:space="0" w:color="000000"/>
                          </w:tcBorders>
                          <w:vAlign w:val="center"/>
                        </w:tcPr>
                        <w:p w14:paraId="08F99C0D" w14:textId="77777777" w:rsidR="00E1101E" w:rsidRDefault="00000000">
                          <w:pPr>
                            <w:spacing w:before="103" w:after="73" w:line="227" w:lineRule="exact"/>
                            <w:ind w:left="58"/>
                            <w:textAlignment w:val="baseline"/>
                            <w:rPr>
                              <w:del w:id="2748" w:author="Stuart McLarnon (NESO)" w:date="2024-11-19T13:05:00Z"/>
                              <w:rFonts w:ascii="Arial" w:eastAsia="Arial" w:hAnsi="Arial"/>
                              <w:color w:val="626361"/>
                              <w:sz w:val="20"/>
                            </w:rPr>
                          </w:pPr>
                          <w:del w:id="2749" w:author="Stuart McLarnon (NESO)" w:date="2024-11-19T13:05:00Z">
                            <w:r>
                              <w:rPr>
                                <w:rFonts w:ascii="Arial" w:eastAsia="Arial" w:hAnsi="Arial"/>
                                <w:color w:val="626361"/>
                                <w:sz w:val="20"/>
                                <w:lang w:val="en-US"/>
                              </w:rPr>
                              <w:delText>Log Time</w:delText>
                            </w:r>
                          </w:del>
                        </w:p>
                      </w:tc>
                      <w:tc>
                        <w:tcPr>
                          <w:tcW w:w="1008" w:type="dxa"/>
                          <w:tcBorders>
                            <w:top w:val="single" w:sz="4" w:space="0" w:color="000000"/>
                            <w:left w:val="none" w:sz="0" w:space="0" w:color="000000"/>
                            <w:bottom w:val="single" w:sz="4" w:space="0" w:color="000000"/>
                            <w:right w:val="none" w:sz="0" w:space="0" w:color="000000"/>
                          </w:tcBorders>
                          <w:vAlign w:val="center"/>
                        </w:tcPr>
                        <w:p w14:paraId="6AE441F0" w14:textId="77777777" w:rsidR="00E1101E" w:rsidRDefault="00000000">
                          <w:pPr>
                            <w:spacing w:before="103" w:after="73" w:line="227" w:lineRule="exact"/>
                            <w:ind w:left="81"/>
                            <w:textAlignment w:val="baseline"/>
                            <w:rPr>
                              <w:del w:id="2750" w:author="Stuart McLarnon (NESO)" w:date="2024-11-19T13:05:00Z"/>
                              <w:rFonts w:ascii="Arial" w:eastAsia="Arial" w:hAnsi="Arial"/>
                              <w:color w:val="626361"/>
                              <w:sz w:val="20"/>
                            </w:rPr>
                          </w:pPr>
                          <w:del w:id="2751" w:author="Stuart McLarnon (NESO)" w:date="2024-11-19T13:05:00Z">
                            <w:r>
                              <w:rPr>
                                <w:rFonts w:ascii="Arial" w:eastAsia="Arial" w:hAnsi="Arial"/>
                                <w:color w:val="626361"/>
                                <w:sz w:val="20"/>
                                <w:lang w:val="en-US"/>
                              </w:rPr>
                              <w:delText>22</w:delText>
                            </w:r>
                          </w:del>
                        </w:p>
                      </w:tc>
                      <w:tc>
                        <w:tcPr>
                          <w:tcW w:w="667" w:type="dxa"/>
                          <w:tcBorders>
                            <w:top w:val="single" w:sz="4" w:space="0" w:color="000000"/>
                            <w:left w:val="none" w:sz="0" w:space="0" w:color="000000"/>
                            <w:bottom w:val="single" w:sz="4" w:space="0" w:color="000000"/>
                            <w:right w:val="none" w:sz="0" w:space="0" w:color="000000"/>
                          </w:tcBorders>
                          <w:vAlign w:val="center"/>
                        </w:tcPr>
                        <w:p w14:paraId="51C27C43" w14:textId="77777777" w:rsidR="00E1101E" w:rsidRDefault="00000000">
                          <w:pPr>
                            <w:spacing w:before="103" w:after="73" w:line="227" w:lineRule="exact"/>
                            <w:ind w:left="110"/>
                            <w:textAlignment w:val="baseline"/>
                            <w:rPr>
                              <w:del w:id="2752" w:author="Stuart McLarnon (NESO)" w:date="2024-11-19T13:05:00Z"/>
                              <w:rFonts w:ascii="Arial" w:eastAsia="Arial" w:hAnsi="Arial"/>
                              <w:color w:val="626361"/>
                              <w:sz w:val="20"/>
                            </w:rPr>
                          </w:pPr>
                          <w:del w:id="2753" w:author="Stuart McLarnon (NESO)" w:date="2024-11-19T13:05:00Z">
                            <w:r>
                              <w:rPr>
                                <w:rFonts w:ascii="Arial" w:eastAsia="Arial" w:hAnsi="Arial"/>
                                <w:color w:val="626361"/>
                                <w:sz w:val="20"/>
                                <w:lang w:val="en-US"/>
                              </w:rPr>
                              <w:delText>17</w:delText>
                            </w:r>
                          </w:del>
                        </w:p>
                      </w:tc>
                      <w:tc>
                        <w:tcPr>
                          <w:tcW w:w="4411" w:type="dxa"/>
                          <w:tcBorders>
                            <w:top w:val="single" w:sz="4" w:space="0" w:color="000000"/>
                            <w:left w:val="none" w:sz="0" w:space="0" w:color="000000"/>
                            <w:bottom w:val="single" w:sz="4" w:space="0" w:color="000000"/>
                            <w:right w:val="none" w:sz="0" w:space="0" w:color="000000"/>
                          </w:tcBorders>
                          <w:vAlign w:val="center"/>
                        </w:tcPr>
                        <w:p w14:paraId="2D25FBB8" w14:textId="77777777" w:rsidR="00E1101E" w:rsidRDefault="00000000">
                          <w:pPr>
                            <w:spacing w:before="103" w:after="73" w:line="227" w:lineRule="exact"/>
                            <w:ind w:left="187"/>
                            <w:textAlignment w:val="baseline"/>
                            <w:rPr>
                              <w:del w:id="2754" w:author="Stuart McLarnon (NESO)" w:date="2024-11-19T13:05:00Z"/>
                              <w:rFonts w:ascii="Arial" w:eastAsia="Arial" w:hAnsi="Arial"/>
                              <w:color w:val="626361"/>
                              <w:sz w:val="20"/>
                            </w:rPr>
                          </w:pPr>
                          <w:del w:id="2755" w:author="Stuart McLarnon (NESO)" w:date="2024-11-19T13:05:00Z">
                            <w:r>
                              <w:rPr>
                                <w:rFonts w:ascii="Arial" w:eastAsia="Arial" w:hAnsi="Arial"/>
                                <w:color w:val="626361"/>
                                <w:sz w:val="20"/>
                                <w:lang w:val="en-US"/>
                              </w:rPr>
                              <w:delText>Time message logged by originating process</w:delText>
                            </w:r>
                          </w:del>
                        </w:p>
                      </w:tc>
                    </w:tr>
                    <w:tr w:rsidR="00E1101E" w14:paraId="62115465" w14:textId="77777777">
                      <w:trPr>
                        <w:trHeight w:hRule="exact" w:val="644"/>
                        <w:del w:id="2756" w:author="Stuart McLarnon (NESO)" w:date="2024-11-19T13:05:00Z"/>
                      </w:trPr>
                      <w:tc>
                        <w:tcPr>
                          <w:tcW w:w="1114" w:type="dxa"/>
                          <w:tcBorders>
                            <w:top w:val="single" w:sz="4" w:space="0" w:color="000000"/>
                            <w:left w:val="none" w:sz="0" w:space="0" w:color="000000"/>
                            <w:bottom w:val="single" w:sz="4" w:space="0" w:color="000000"/>
                            <w:right w:val="none" w:sz="0" w:space="0" w:color="000000"/>
                          </w:tcBorders>
                        </w:tcPr>
                        <w:p w14:paraId="399DCA27" w14:textId="77777777" w:rsidR="00E1101E" w:rsidRDefault="00000000">
                          <w:pPr>
                            <w:spacing w:before="99" w:after="308" w:line="227" w:lineRule="exact"/>
                            <w:ind w:left="58"/>
                            <w:textAlignment w:val="baseline"/>
                            <w:rPr>
                              <w:del w:id="2757" w:author="Stuart McLarnon (NESO)" w:date="2024-11-19T13:05:00Z"/>
                              <w:rFonts w:ascii="Arial" w:eastAsia="Arial" w:hAnsi="Arial"/>
                              <w:color w:val="626361"/>
                              <w:sz w:val="20"/>
                            </w:rPr>
                          </w:pPr>
                          <w:del w:id="2758" w:author="Stuart McLarnon (NESO)" w:date="2024-11-19T13:05:00Z">
                            <w:r>
                              <w:rPr>
                                <w:rFonts w:ascii="Arial" w:eastAsia="Arial" w:hAnsi="Arial"/>
                                <w:color w:val="626361"/>
                                <w:sz w:val="20"/>
                                <w:lang w:val="en-US"/>
                              </w:rPr>
                              <w:delText>Type</w:delText>
                            </w:r>
                          </w:del>
                        </w:p>
                      </w:tc>
                      <w:tc>
                        <w:tcPr>
                          <w:tcW w:w="1008" w:type="dxa"/>
                          <w:tcBorders>
                            <w:top w:val="single" w:sz="4" w:space="0" w:color="000000"/>
                            <w:left w:val="none" w:sz="0" w:space="0" w:color="000000"/>
                            <w:bottom w:val="single" w:sz="4" w:space="0" w:color="000000"/>
                            <w:right w:val="none" w:sz="0" w:space="0" w:color="000000"/>
                          </w:tcBorders>
                        </w:tcPr>
                        <w:p w14:paraId="75611BB9" w14:textId="77777777" w:rsidR="00E1101E" w:rsidRDefault="00000000">
                          <w:pPr>
                            <w:spacing w:before="99" w:after="308" w:line="227" w:lineRule="exact"/>
                            <w:ind w:left="81"/>
                            <w:textAlignment w:val="baseline"/>
                            <w:rPr>
                              <w:del w:id="2759" w:author="Stuart McLarnon (NESO)" w:date="2024-11-19T13:05:00Z"/>
                              <w:rFonts w:ascii="Arial" w:eastAsia="Arial" w:hAnsi="Arial"/>
                              <w:color w:val="626361"/>
                              <w:sz w:val="20"/>
                            </w:rPr>
                          </w:pPr>
                          <w:del w:id="2760" w:author="Stuart McLarnon (NESO)" w:date="2024-11-19T13:05:00Z">
                            <w:r>
                              <w:rPr>
                                <w:rFonts w:ascii="Arial" w:eastAsia="Arial" w:hAnsi="Arial"/>
                                <w:color w:val="626361"/>
                                <w:sz w:val="20"/>
                                <w:lang w:val="en-US"/>
                              </w:rPr>
                              <w:delText>40</w:delText>
                            </w:r>
                          </w:del>
                        </w:p>
                      </w:tc>
                      <w:tc>
                        <w:tcPr>
                          <w:tcW w:w="667" w:type="dxa"/>
                          <w:tcBorders>
                            <w:top w:val="single" w:sz="4" w:space="0" w:color="000000"/>
                            <w:left w:val="none" w:sz="0" w:space="0" w:color="000000"/>
                            <w:bottom w:val="single" w:sz="4" w:space="0" w:color="000000"/>
                            <w:right w:val="none" w:sz="0" w:space="0" w:color="000000"/>
                          </w:tcBorders>
                        </w:tcPr>
                        <w:p w14:paraId="29717514" w14:textId="77777777" w:rsidR="00E1101E" w:rsidRDefault="00000000">
                          <w:pPr>
                            <w:spacing w:before="99" w:after="308" w:line="227" w:lineRule="exact"/>
                            <w:ind w:left="110"/>
                            <w:textAlignment w:val="baseline"/>
                            <w:rPr>
                              <w:del w:id="2761" w:author="Stuart McLarnon (NESO)" w:date="2024-11-19T13:05:00Z"/>
                              <w:rFonts w:ascii="Arial" w:eastAsia="Arial" w:hAnsi="Arial"/>
                              <w:color w:val="626361"/>
                              <w:sz w:val="20"/>
                            </w:rPr>
                          </w:pPr>
                          <w:del w:id="2762" w:author="Stuart McLarnon (NESO)" w:date="2024-11-19T13:05:00Z">
                            <w:r>
                              <w:rPr>
                                <w:rFonts w:ascii="Arial" w:eastAsia="Arial" w:hAnsi="Arial"/>
                                <w:color w:val="626361"/>
                                <w:sz w:val="20"/>
                                <w:lang w:val="en-US"/>
                              </w:rPr>
                              <w:delText>6</w:delText>
                            </w:r>
                          </w:del>
                        </w:p>
                      </w:tc>
                      <w:tc>
                        <w:tcPr>
                          <w:tcW w:w="4411" w:type="dxa"/>
                          <w:tcBorders>
                            <w:top w:val="single" w:sz="4" w:space="0" w:color="000000"/>
                            <w:left w:val="none" w:sz="0" w:space="0" w:color="000000"/>
                            <w:bottom w:val="single" w:sz="4" w:space="0" w:color="000000"/>
                            <w:right w:val="none" w:sz="0" w:space="0" w:color="000000"/>
                          </w:tcBorders>
                        </w:tcPr>
                        <w:p w14:paraId="00A55743" w14:textId="77777777" w:rsidR="00E1101E" w:rsidRDefault="00000000">
                          <w:pPr>
                            <w:spacing w:before="96" w:after="78" w:line="230" w:lineRule="exact"/>
                            <w:ind w:left="180" w:right="144"/>
                            <w:textAlignment w:val="baseline"/>
                            <w:rPr>
                              <w:del w:id="2763" w:author="Stuart McLarnon (NESO)" w:date="2024-11-19T13:05:00Z"/>
                              <w:rFonts w:ascii="Arial" w:eastAsia="Arial" w:hAnsi="Arial"/>
                              <w:color w:val="626361"/>
                              <w:spacing w:val="-2"/>
                              <w:sz w:val="20"/>
                            </w:rPr>
                          </w:pPr>
                          <w:del w:id="2764" w:author="Stuart McLarnon (NESO)" w:date="2024-11-19T13:05:00Z">
                            <w:r>
                              <w:rPr>
                                <w:rFonts w:ascii="Arial" w:eastAsia="Arial" w:hAnsi="Arial"/>
                                <w:color w:val="626361"/>
                                <w:spacing w:val="-2"/>
                                <w:sz w:val="20"/>
                                <w:lang w:val="en-US"/>
                              </w:rPr>
                              <w:delText>Specifies the type of Submission and the structure of the type dependent message part.</w:delText>
                            </w:r>
                          </w:del>
                        </w:p>
                      </w:tc>
                    </w:tr>
                    <w:tr w:rsidR="00E1101E" w14:paraId="1CBD2E0A" w14:textId="77777777">
                      <w:trPr>
                        <w:trHeight w:hRule="exact" w:val="340"/>
                        <w:del w:id="2765" w:author="Stuart McLarnon (NESO)" w:date="2024-11-19T13:05:00Z"/>
                      </w:trPr>
                      <w:tc>
                        <w:tcPr>
                          <w:tcW w:w="1114" w:type="dxa"/>
                          <w:tcBorders>
                            <w:top w:val="single" w:sz="4" w:space="0" w:color="000000"/>
                            <w:left w:val="none" w:sz="0" w:space="0" w:color="000000"/>
                            <w:bottom w:val="none" w:sz="0" w:space="0" w:color="000000"/>
                            <w:right w:val="none" w:sz="0" w:space="0" w:color="000000"/>
                          </w:tcBorders>
                          <w:vAlign w:val="center"/>
                        </w:tcPr>
                        <w:p w14:paraId="4DDF833A" w14:textId="77777777" w:rsidR="00E1101E" w:rsidRDefault="00000000">
                          <w:pPr>
                            <w:spacing w:before="98" w:after="9" w:line="228" w:lineRule="exact"/>
                            <w:ind w:left="58"/>
                            <w:textAlignment w:val="baseline"/>
                            <w:rPr>
                              <w:del w:id="2766" w:author="Stuart McLarnon (NESO)" w:date="2024-11-19T13:05:00Z"/>
                              <w:rFonts w:ascii="Arial" w:eastAsia="Arial" w:hAnsi="Arial"/>
                              <w:color w:val="626361"/>
                              <w:sz w:val="20"/>
                            </w:rPr>
                          </w:pPr>
                          <w:del w:id="2767" w:author="Stuart McLarnon (NESO)" w:date="2024-11-19T13:05:00Z">
                            <w:r>
                              <w:rPr>
                                <w:rFonts w:ascii="Arial" w:eastAsia="Arial" w:hAnsi="Arial"/>
                                <w:color w:val="626361"/>
                                <w:sz w:val="20"/>
                                <w:lang w:val="en-US"/>
                              </w:rPr>
                              <w:delText>Type</w:delText>
                            </w:r>
                          </w:del>
                        </w:p>
                      </w:tc>
                      <w:tc>
                        <w:tcPr>
                          <w:tcW w:w="1008" w:type="dxa"/>
                          <w:tcBorders>
                            <w:top w:val="single" w:sz="4" w:space="0" w:color="000000"/>
                            <w:left w:val="none" w:sz="0" w:space="0" w:color="000000"/>
                            <w:bottom w:val="none" w:sz="0" w:space="0" w:color="000000"/>
                            <w:right w:val="none" w:sz="0" w:space="0" w:color="000000"/>
                          </w:tcBorders>
                          <w:vAlign w:val="center"/>
                        </w:tcPr>
                        <w:p w14:paraId="12BA39E4" w14:textId="77777777" w:rsidR="00E1101E" w:rsidRDefault="00000000">
                          <w:pPr>
                            <w:spacing w:before="98" w:after="10" w:line="227" w:lineRule="exact"/>
                            <w:ind w:left="81"/>
                            <w:textAlignment w:val="baseline"/>
                            <w:rPr>
                              <w:del w:id="2768" w:author="Stuart McLarnon (NESO)" w:date="2024-11-19T13:05:00Z"/>
                              <w:rFonts w:ascii="Arial" w:eastAsia="Arial" w:hAnsi="Arial"/>
                              <w:color w:val="626361"/>
                              <w:sz w:val="20"/>
                            </w:rPr>
                          </w:pPr>
                          <w:del w:id="2769" w:author="Stuart McLarnon (NESO)" w:date="2024-11-19T13:05:00Z">
                            <w:r>
                              <w:rPr>
                                <w:rFonts w:ascii="Arial" w:eastAsia="Arial" w:hAnsi="Arial"/>
                                <w:color w:val="626361"/>
                                <w:sz w:val="20"/>
                                <w:lang w:val="en-US"/>
                              </w:rPr>
                              <w:delText>47</w:delText>
                            </w:r>
                          </w:del>
                        </w:p>
                      </w:tc>
                      <w:tc>
                        <w:tcPr>
                          <w:tcW w:w="667" w:type="dxa"/>
                          <w:tcBorders>
                            <w:top w:val="single" w:sz="4" w:space="0" w:color="000000"/>
                            <w:left w:val="none" w:sz="0" w:space="0" w:color="000000"/>
                            <w:bottom w:val="none" w:sz="0" w:space="0" w:color="000000"/>
                            <w:right w:val="none" w:sz="0" w:space="0" w:color="000000"/>
                          </w:tcBorders>
                          <w:vAlign w:val="center"/>
                        </w:tcPr>
                        <w:p w14:paraId="0D4B8FEF" w14:textId="77777777" w:rsidR="00E1101E" w:rsidRDefault="00000000">
                          <w:pPr>
                            <w:spacing w:before="98" w:after="10" w:line="227" w:lineRule="exact"/>
                            <w:ind w:left="110"/>
                            <w:textAlignment w:val="baseline"/>
                            <w:rPr>
                              <w:del w:id="2770" w:author="Stuart McLarnon (NESO)" w:date="2024-11-19T13:05:00Z"/>
                              <w:rFonts w:ascii="Arial" w:eastAsia="Arial" w:hAnsi="Arial"/>
                              <w:color w:val="626361"/>
                              <w:sz w:val="20"/>
                            </w:rPr>
                          </w:pPr>
                          <w:del w:id="2771" w:author="Stuart McLarnon (NESO)" w:date="2024-11-19T13:05:00Z">
                            <w:r>
                              <w:rPr>
                                <w:rFonts w:ascii="Arial" w:eastAsia="Arial" w:hAnsi="Arial"/>
                                <w:color w:val="626361"/>
                                <w:sz w:val="20"/>
                                <w:lang w:val="en-US"/>
                              </w:rPr>
                              <w:delText>Max</w:delText>
                            </w:r>
                          </w:del>
                        </w:p>
                      </w:tc>
                      <w:tc>
                        <w:tcPr>
                          <w:tcW w:w="4411" w:type="dxa"/>
                          <w:vMerge w:val="restart"/>
                          <w:tcBorders>
                            <w:top w:val="single" w:sz="4" w:space="0" w:color="000000"/>
                            <w:left w:val="none" w:sz="0" w:space="0" w:color="000000"/>
                            <w:bottom w:val="single" w:sz="0" w:space="0" w:color="000000"/>
                            <w:right w:val="none" w:sz="0" w:space="0" w:color="000000"/>
                          </w:tcBorders>
                          <w:vAlign w:val="center"/>
                        </w:tcPr>
                        <w:p w14:paraId="26DD8ED4" w14:textId="77777777" w:rsidR="00E1101E" w:rsidRDefault="00000000">
                          <w:pPr>
                            <w:spacing w:before="98" w:after="81" w:line="228" w:lineRule="exact"/>
                            <w:ind w:left="187"/>
                            <w:textAlignment w:val="baseline"/>
                            <w:rPr>
                              <w:del w:id="2772" w:author="Stuart McLarnon (NESO)" w:date="2024-11-19T13:05:00Z"/>
                              <w:rFonts w:ascii="Arial" w:eastAsia="Arial" w:hAnsi="Arial"/>
                              <w:color w:val="626361"/>
                              <w:sz w:val="20"/>
                            </w:rPr>
                          </w:pPr>
                          <w:del w:id="2773" w:author="Stuart McLarnon (NESO)" w:date="2024-11-19T13:05:00Z">
                            <w:r>
                              <w:rPr>
                                <w:rFonts w:ascii="Arial" w:eastAsia="Arial" w:hAnsi="Arial"/>
                                <w:color w:val="626361"/>
                                <w:sz w:val="20"/>
                                <w:lang w:val="en-US"/>
                              </w:rPr>
                              <w:delText>Type</w:delText>
                            </w:r>
                          </w:del>
                        </w:p>
                      </w:tc>
                    </w:tr>
                    <w:tr w:rsidR="00E1101E" w14:paraId="36D6EF44" w14:textId="77777777">
                      <w:trPr>
                        <w:trHeight w:hRule="exact" w:val="72"/>
                        <w:del w:id="2774" w:author="Stuart McLarnon (NESO)" w:date="2024-11-19T13:05:00Z"/>
                      </w:trPr>
                      <w:tc>
                        <w:tcPr>
                          <w:tcW w:w="1114" w:type="dxa"/>
                          <w:vMerge w:val="restart"/>
                          <w:tcBorders>
                            <w:top w:val="none" w:sz="0" w:space="0" w:color="000000"/>
                            <w:left w:val="none" w:sz="0" w:space="0" w:color="000000"/>
                            <w:bottom w:val="single" w:sz="0" w:space="0" w:color="000000"/>
                            <w:right w:val="none" w:sz="0" w:space="0" w:color="000000"/>
                          </w:tcBorders>
                        </w:tcPr>
                        <w:p w14:paraId="209BF300" w14:textId="77777777" w:rsidR="00E1101E" w:rsidRDefault="00000000">
                          <w:pPr>
                            <w:spacing w:before="51" w:after="365" w:line="227" w:lineRule="exact"/>
                            <w:ind w:left="58"/>
                            <w:textAlignment w:val="baseline"/>
                            <w:rPr>
                              <w:del w:id="2775" w:author="Stuart McLarnon (NESO)" w:date="2024-11-19T13:05:00Z"/>
                              <w:rFonts w:ascii="Arial" w:eastAsia="Arial" w:hAnsi="Arial"/>
                              <w:color w:val="626361"/>
                              <w:sz w:val="20"/>
                            </w:rPr>
                          </w:pPr>
                          <w:del w:id="2776" w:author="Stuart McLarnon (NESO)" w:date="2024-11-19T13:05:00Z">
                            <w:r>
                              <w:rPr>
                                <w:rFonts w:ascii="Arial" w:eastAsia="Arial" w:hAnsi="Arial"/>
                                <w:color w:val="626361"/>
                                <w:sz w:val="20"/>
                                <w:lang w:val="en-US"/>
                              </w:rPr>
                              <w:delText>Dependent</w:delText>
                            </w:r>
                          </w:del>
                        </w:p>
                      </w:tc>
                      <w:tc>
                        <w:tcPr>
                          <w:tcW w:w="1008" w:type="dxa"/>
                          <w:vMerge w:val="restart"/>
                          <w:tcBorders>
                            <w:top w:val="none" w:sz="0" w:space="0" w:color="000000"/>
                            <w:left w:val="none" w:sz="0" w:space="0" w:color="000000"/>
                            <w:bottom w:val="single" w:sz="0" w:space="0" w:color="000000"/>
                            <w:right w:val="none" w:sz="0" w:space="0" w:color="000000"/>
                          </w:tcBorders>
                        </w:tcPr>
                        <w:p w14:paraId="19C617C6" w14:textId="77777777" w:rsidR="00E1101E" w:rsidRDefault="00E1101E">
                          <w:pPr>
                            <w:textAlignment w:val="baseline"/>
                            <w:rPr>
                              <w:del w:id="2777" w:author="Stuart McLarnon (NESO)" w:date="2024-11-19T13:05:00Z"/>
                              <w:rFonts w:ascii="Arial" w:eastAsia="Arial" w:hAnsi="Arial"/>
                              <w:color w:val="000000"/>
                              <w:sz w:val="24"/>
                            </w:rPr>
                          </w:pPr>
                        </w:p>
                      </w:tc>
                      <w:tc>
                        <w:tcPr>
                          <w:tcW w:w="667" w:type="dxa"/>
                          <w:vMerge w:val="restart"/>
                          <w:tcBorders>
                            <w:top w:val="none" w:sz="0" w:space="0" w:color="000000"/>
                            <w:left w:val="none" w:sz="0" w:space="0" w:color="000000"/>
                            <w:bottom w:val="single" w:sz="0" w:space="0" w:color="000000"/>
                            <w:right w:val="none" w:sz="0" w:space="0" w:color="000000"/>
                          </w:tcBorders>
                        </w:tcPr>
                        <w:p w14:paraId="5F8AD96D" w14:textId="77777777" w:rsidR="00E1101E" w:rsidRDefault="00000000">
                          <w:pPr>
                            <w:spacing w:after="427" w:line="216" w:lineRule="exact"/>
                            <w:ind w:left="110"/>
                            <w:textAlignment w:val="baseline"/>
                            <w:rPr>
                              <w:del w:id="2778" w:author="Stuart McLarnon (NESO)" w:date="2024-11-19T13:05:00Z"/>
                              <w:rFonts w:ascii="Arial" w:eastAsia="Arial" w:hAnsi="Arial"/>
                              <w:color w:val="626361"/>
                              <w:sz w:val="20"/>
                            </w:rPr>
                          </w:pPr>
                          <w:del w:id="2779" w:author="Stuart McLarnon (NESO)" w:date="2024-11-19T13:05:00Z">
                            <w:r>
                              <w:rPr>
                                <w:rFonts w:ascii="Arial" w:eastAsia="Arial" w:hAnsi="Arial"/>
                                <w:color w:val="626361"/>
                                <w:sz w:val="20"/>
                                <w:lang w:val="en-US"/>
                              </w:rPr>
                              <w:delText>57</w:delText>
                            </w:r>
                          </w:del>
                        </w:p>
                      </w:tc>
                      <w:tc>
                        <w:tcPr>
                          <w:tcW w:w="4411" w:type="dxa"/>
                          <w:vMerge/>
                          <w:tcBorders>
                            <w:top w:val="single" w:sz="0" w:space="0" w:color="000000"/>
                            <w:left w:val="none" w:sz="0" w:space="0" w:color="000000"/>
                            <w:bottom w:val="single" w:sz="4" w:space="0" w:color="000000"/>
                            <w:right w:val="none" w:sz="0" w:space="0" w:color="000000"/>
                          </w:tcBorders>
                          <w:vAlign w:val="center"/>
                        </w:tcPr>
                        <w:p w14:paraId="6CC403E9" w14:textId="77777777" w:rsidR="00E1101E" w:rsidRDefault="00E1101E">
                          <w:pPr>
                            <w:rPr>
                              <w:del w:id="2780" w:author="Stuart McLarnon (NESO)" w:date="2024-11-19T13:05:00Z"/>
                            </w:rPr>
                          </w:pPr>
                        </w:p>
                      </w:tc>
                    </w:tr>
                    <w:tr w:rsidR="00E1101E" w14:paraId="225EE141" w14:textId="77777777">
                      <w:trPr>
                        <w:trHeight w:hRule="exact" w:val="586"/>
                        <w:del w:id="2781" w:author="Stuart McLarnon (NESO)" w:date="2024-11-19T13:05:00Z"/>
                      </w:trPr>
                      <w:tc>
                        <w:tcPr>
                          <w:tcW w:w="1114" w:type="dxa"/>
                          <w:vMerge/>
                          <w:tcBorders>
                            <w:top w:val="single" w:sz="0" w:space="0" w:color="000000"/>
                            <w:left w:val="none" w:sz="0" w:space="0" w:color="000000"/>
                            <w:bottom w:val="none" w:sz="0" w:space="0" w:color="000000"/>
                            <w:right w:val="none" w:sz="0" w:space="0" w:color="000000"/>
                          </w:tcBorders>
                        </w:tcPr>
                        <w:p w14:paraId="6EA5D3A6" w14:textId="77777777" w:rsidR="00E1101E" w:rsidRDefault="00E1101E">
                          <w:pPr>
                            <w:rPr>
                              <w:del w:id="2782" w:author="Stuart McLarnon (NESO)" w:date="2024-11-19T13:05:00Z"/>
                            </w:rPr>
                          </w:pPr>
                        </w:p>
                      </w:tc>
                      <w:tc>
                        <w:tcPr>
                          <w:tcW w:w="1008" w:type="dxa"/>
                          <w:vMerge/>
                          <w:tcBorders>
                            <w:top w:val="single" w:sz="0" w:space="0" w:color="000000"/>
                            <w:left w:val="none" w:sz="0" w:space="0" w:color="000000"/>
                            <w:bottom w:val="none" w:sz="0" w:space="0" w:color="000000"/>
                            <w:right w:val="none" w:sz="0" w:space="0" w:color="000000"/>
                          </w:tcBorders>
                        </w:tcPr>
                        <w:p w14:paraId="6AB5803D" w14:textId="77777777" w:rsidR="00E1101E" w:rsidRDefault="00E1101E">
                          <w:pPr>
                            <w:rPr>
                              <w:del w:id="2783" w:author="Stuart McLarnon (NESO)" w:date="2024-11-19T13:05:00Z"/>
                            </w:rPr>
                          </w:pPr>
                        </w:p>
                      </w:tc>
                      <w:tc>
                        <w:tcPr>
                          <w:tcW w:w="667" w:type="dxa"/>
                          <w:vMerge/>
                          <w:tcBorders>
                            <w:top w:val="single" w:sz="0" w:space="0" w:color="000000"/>
                            <w:left w:val="none" w:sz="0" w:space="0" w:color="000000"/>
                            <w:bottom w:val="none" w:sz="0" w:space="0" w:color="000000"/>
                            <w:right w:val="none" w:sz="0" w:space="0" w:color="000000"/>
                          </w:tcBorders>
                        </w:tcPr>
                        <w:p w14:paraId="50058498" w14:textId="77777777" w:rsidR="00E1101E" w:rsidRDefault="00E1101E">
                          <w:pPr>
                            <w:rPr>
                              <w:del w:id="2784" w:author="Stuart McLarnon (NESO)" w:date="2024-11-19T13:05:00Z"/>
                            </w:rPr>
                          </w:pPr>
                        </w:p>
                      </w:tc>
                      <w:tc>
                        <w:tcPr>
                          <w:tcW w:w="4411" w:type="dxa"/>
                          <w:tcBorders>
                            <w:top w:val="single" w:sz="4" w:space="0" w:color="000000"/>
                            <w:left w:val="none" w:sz="0" w:space="0" w:color="000000"/>
                            <w:bottom w:val="single" w:sz="4" w:space="0" w:color="000000"/>
                            <w:right w:val="none" w:sz="0" w:space="0" w:color="000000"/>
                          </w:tcBorders>
                        </w:tcPr>
                        <w:p w14:paraId="7EBC8C4A" w14:textId="77777777" w:rsidR="00E1101E" w:rsidRDefault="00000000">
                          <w:pPr>
                            <w:tabs>
                              <w:tab w:val="left" w:pos="2808"/>
                            </w:tabs>
                            <w:spacing w:before="99" w:after="244" w:line="228" w:lineRule="exact"/>
                            <w:ind w:left="187"/>
                            <w:textAlignment w:val="baseline"/>
                            <w:rPr>
                              <w:del w:id="2785" w:author="Stuart McLarnon (NESO)" w:date="2024-11-19T13:05:00Z"/>
                              <w:rFonts w:ascii="Arial" w:eastAsia="Arial" w:hAnsi="Arial"/>
                              <w:color w:val="626361"/>
                              <w:sz w:val="20"/>
                            </w:rPr>
                          </w:pPr>
                          <w:del w:id="2786" w:author="Stuart McLarnon (NESO)" w:date="2024-11-19T13:05:00Z">
                            <w:r>
                              <w:rPr>
                                <w:rFonts w:ascii="Arial" w:eastAsia="Arial" w:hAnsi="Arial"/>
                                <w:color w:val="626361"/>
                                <w:sz w:val="20"/>
                                <w:lang w:val="en-US"/>
                              </w:rPr>
                              <w:delText>MEL, MIL (error code A)</w:delText>
                            </w:r>
                            <w:r>
                              <w:rPr>
                                <w:rFonts w:ascii="Arial" w:eastAsia="Arial" w:hAnsi="Arial"/>
                                <w:color w:val="626361"/>
                                <w:sz w:val="20"/>
                                <w:lang w:val="en-US"/>
                              </w:rPr>
                              <w:tab/>
                              <w:delText>Table 23</w:delText>
                            </w:r>
                          </w:del>
                        </w:p>
                      </w:tc>
                    </w:tr>
                    <w:tr w:rsidR="00E1101E" w14:paraId="7049CC28" w14:textId="77777777">
                      <w:trPr>
                        <w:trHeight w:hRule="exact" w:val="355"/>
                        <w:del w:id="2787"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2CF44385" w14:textId="77777777" w:rsidR="00E1101E" w:rsidRDefault="00E1101E">
                          <w:pPr>
                            <w:textAlignment w:val="baseline"/>
                            <w:rPr>
                              <w:del w:id="2788"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31CF150B" w14:textId="77777777" w:rsidR="00E1101E" w:rsidRDefault="00E1101E">
                          <w:pPr>
                            <w:textAlignment w:val="baseline"/>
                            <w:rPr>
                              <w:del w:id="2789"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706704A9" w14:textId="77777777" w:rsidR="00E1101E" w:rsidRDefault="00E1101E">
                          <w:pPr>
                            <w:textAlignment w:val="baseline"/>
                            <w:rPr>
                              <w:del w:id="2790" w:author="Stuart McLarnon (NESO)" w:date="2024-11-19T13:05:00Z"/>
                              <w:rFonts w:ascii="Arial" w:eastAsia="Arial" w:hAnsi="Arial"/>
                              <w:color w:val="000000"/>
                              <w:sz w:val="24"/>
                            </w:rPr>
                          </w:pPr>
                        </w:p>
                      </w:tc>
                      <w:tc>
                        <w:tcPr>
                          <w:tcW w:w="4411" w:type="dxa"/>
                          <w:tcBorders>
                            <w:top w:val="single" w:sz="4" w:space="0" w:color="000000"/>
                            <w:left w:val="none" w:sz="0" w:space="0" w:color="000000"/>
                            <w:bottom w:val="none" w:sz="0" w:space="0" w:color="000000"/>
                            <w:right w:val="none" w:sz="0" w:space="0" w:color="000000"/>
                          </w:tcBorders>
                          <w:vAlign w:val="center"/>
                        </w:tcPr>
                        <w:p w14:paraId="3B2AB40B" w14:textId="77777777" w:rsidR="00E1101E" w:rsidRDefault="00000000">
                          <w:pPr>
                            <w:tabs>
                              <w:tab w:val="left" w:pos="2808"/>
                            </w:tabs>
                            <w:spacing w:before="103" w:after="15" w:line="227" w:lineRule="exact"/>
                            <w:ind w:left="187"/>
                            <w:textAlignment w:val="baseline"/>
                            <w:rPr>
                              <w:del w:id="2791" w:author="Stuart McLarnon (NESO)" w:date="2024-11-19T13:05:00Z"/>
                              <w:rFonts w:ascii="Arial" w:eastAsia="Arial" w:hAnsi="Arial"/>
                              <w:color w:val="626361"/>
                              <w:sz w:val="20"/>
                            </w:rPr>
                          </w:pPr>
                          <w:del w:id="2792" w:author="Stuart McLarnon (NESO)" w:date="2024-11-19T13:05:00Z">
                            <w:r>
                              <w:rPr>
                                <w:rFonts w:ascii="Arial" w:eastAsia="Arial" w:hAnsi="Arial"/>
                                <w:color w:val="626361"/>
                                <w:sz w:val="20"/>
                                <w:lang w:val="en-US"/>
                              </w:rPr>
                              <w:delText>RURE, RURI,</w:delText>
                            </w:r>
                            <w:r>
                              <w:rPr>
                                <w:rFonts w:ascii="Arial" w:eastAsia="Arial" w:hAnsi="Arial"/>
                                <w:color w:val="626361"/>
                                <w:sz w:val="20"/>
                                <w:lang w:val="en-US"/>
                              </w:rPr>
                              <w:tab/>
                              <w:delText>Table 24</w:delText>
                            </w:r>
                          </w:del>
                        </w:p>
                      </w:tc>
                    </w:tr>
                    <w:tr w:rsidR="00E1101E" w14:paraId="6EE71417" w14:textId="77777777">
                      <w:trPr>
                        <w:trHeight w:hRule="exact" w:val="288"/>
                        <w:del w:id="2793"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5A2A0348" w14:textId="77777777" w:rsidR="00E1101E" w:rsidRDefault="00E1101E">
                          <w:pPr>
                            <w:textAlignment w:val="baseline"/>
                            <w:rPr>
                              <w:del w:id="2794"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18CCB89A" w14:textId="77777777" w:rsidR="00E1101E" w:rsidRDefault="00E1101E">
                          <w:pPr>
                            <w:textAlignment w:val="baseline"/>
                            <w:rPr>
                              <w:del w:id="2795"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00D29E73" w14:textId="77777777" w:rsidR="00E1101E" w:rsidRDefault="00E1101E">
                          <w:pPr>
                            <w:textAlignment w:val="baseline"/>
                            <w:rPr>
                              <w:del w:id="2796"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vAlign w:val="center"/>
                        </w:tcPr>
                        <w:p w14:paraId="2B156597" w14:textId="77777777" w:rsidR="00E1101E" w:rsidRDefault="00000000">
                          <w:pPr>
                            <w:spacing w:before="36" w:after="15" w:line="227" w:lineRule="exact"/>
                            <w:ind w:left="187"/>
                            <w:textAlignment w:val="baseline"/>
                            <w:rPr>
                              <w:del w:id="2797" w:author="Stuart McLarnon (NESO)" w:date="2024-11-19T13:05:00Z"/>
                              <w:rFonts w:ascii="Arial" w:eastAsia="Arial" w:hAnsi="Arial"/>
                              <w:color w:val="626361"/>
                              <w:sz w:val="20"/>
                            </w:rPr>
                          </w:pPr>
                          <w:del w:id="2798" w:author="Stuart McLarnon (NESO)" w:date="2024-11-19T13:05:00Z">
                            <w:r>
                              <w:rPr>
                                <w:rFonts w:ascii="Arial" w:eastAsia="Arial" w:hAnsi="Arial"/>
                                <w:color w:val="626361"/>
                                <w:sz w:val="20"/>
                                <w:lang w:val="en-US"/>
                              </w:rPr>
                              <w:delText>RDRE, RDRI</w:delText>
                            </w:r>
                          </w:del>
                        </w:p>
                      </w:tc>
                    </w:tr>
                    <w:tr w:rsidR="00E1101E" w14:paraId="5B072873" w14:textId="77777777">
                      <w:trPr>
                        <w:trHeight w:hRule="exact" w:val="351"/>
                        <w:del w:id="2799"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31FAB194" w14:textId="77777777" w:rsidR="00E1101E" w:rsidRDefault="00E1101E">
                          <w:pPr>
                            <w:textAlignment w:val="baseline"/>
                            <w:rPr>
                              <w:del w:id="2800"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797B3655" w14:textId="77777777" w:rsidR="00E1101E" w:rsidRDefault="00E1101E">
                          <w:pPr>
                            <w:textAlignment w:val="baseline"/>
                            <w:rPr>
                              <w:del w:id="2801"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06E0443B" w14:textId="77777777" w:rsidR="00E1101E" w:rsidRDefault="00E1101E">
                          <w:pPr>
                            <w:textAlignment w:val="baseline"/>
                            <w:rPr>
                              <w:del w:id="2802" w:author="Stuart McLarnon (NESO)" w:date="2024-11-19T13:05:00Z"/>
                              <w:rFonts w:ascii="Arial" w:eastAsia="Arial" w:hAnsi="Arial"/>
                              <w:color w:val="000000"/>
                              <w:sz w:val="24"/>
                            </w:rPr>
                          </w:pPr>
                        </w:p>
                      </w:tc>
                      <w:tc>
                        <w:tcPr>
                          <w:tcW w:w="4411" w:type="dxa"/>
                          <w:tcBorders>
                            <w:top w:val="none" w:sz="0" w:space="0" w:color="000000"/>
                            <w:left w:val="none" w:sz="0" w:space="0" w:color="000000"/>
                            <w:bottom w:val="single" w:sz="4" w:space="0" w:color="000000"/>
                            <w:right w:val="none" w:sz="0" w:space="0" w:color="000000"/>
                          </w:tcBorders>
                          <w:vAlign w:val="center"/>
                        </w:tcPr>
                        <w:p w14:paraId="64A64DE5" w14:textId="77777777" w:rsidR="00E1101E" w:rsidRDefault="00000000">
                          <w:pPr>
                            <w:spacing w:before="41" w:after="82" w:line="227" w:lineRule="exact"/>
                            <w:ind w:left="187"/>
                            <w:textAlignment w:val="baseline"/>
                            <w:rPr>
                              <w:del w:id="2803" w:author="Stuart McLarnon (NESO)" w:date="2024-11-19T13:05:00Z"/>
                              <w:rFonts w:ascii="Arial" w:eastAsia="Arial" w:hAnsi="Arial"/>
                              <w:color w:val="626361"/>
                              <w:sz w:val="20"/>
                            </w:rPr>
                          </w:pPr>
                          <w:del w:id="2804" w:author="Stuart McLarnon (NESO)" w:date="2024-11-19T13:05:00Z">
                            <w:r>
                              <w:rPr>
                                <w:rFonts w:ascii="Arial" w:eastAsia="Arial" w:hAnsi="Arial"/>
                                <w:color w:val="626361"/>
                                <w:sz w:val="20"/>
                                <w:lang w:val="en-US"/>
                              </w:rPr>
                              <w:delText>(error code B)</w:delText>
                            </w:r>
                          </w:del>
                        </w:p>
                      </w:tc>
                    </w:tr>
                    <w:tr w:rsidR="00E1101E" w14:paraId="166F9BE5" w14:textId="77777777">
                      <w:trPr>
                        <w:trHeight w:hRule="exact" w:val="321"/>
                        <w:del w:id="2805"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3CA7B0F3" w14:textId="77777777" w:rsidR="00E1101E" w:rsidRDefault="00E1101E">
                          <w:pPr>
                            <w:textAlignment w:val="baseline"/>
                            <w:rPr>
                              <w:del w:id="2806"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083C26B5" w14:textId="77777777" w:rsidR="00E1101E" w:rsidRDefault="00E1101E">
                          <w:pPr>
                            <w:textAlignment w:val="baseline"/>
                            <w:rPr>
                              <w:del w:id="2807"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06A5ABB9" w14:textId="77777777" w:rsidR="00E1101E" w:rsidRDefault="00E1101E">
                          <w:pPr>
                            <w:textAlignment w:val="baseline"/>
                            <w:rPr>
                              <w:del w:id="2808" w:author="Stuart McLarnon (NESO)" w:date="2024-11-19T13:05:00Z"/>
                              <w:rFonts w:ascii="Arial" w:eastAsia="Arial" w:hAnsi="Arial"/>
                              <w:color w:val="000000"/>
                              <w:sz w:val="24"/>
                            </w:rPr>
                          </w:pPr>
                        </w:p>
                      </w:tc>
                      <w:tc>
                        <w:tcPr>
                          <w:tcW w:w="4411" w:type="dxa"/>
                          <w:tcBorders>
                            <w:top w:val="single" w:sz="4" w:space="0" w:color="000000"/>
                            <w:left w:val="none" w:sz="0" w:space="0" w:color="000000"/>
                            <w:bottom w:val="none" w:sz="0" w:space="0" w:color="000000"/>
                            <w:right w:val="none" w:sz="0" w:space="0" w:color="000000"/>
                          </w:tcBorders>
                          <w:vAlign w:val="center"/>
                        </w:tcPr>
                        <w:p w14:paraId="1CB99401" w14:textId="77777777" w:rsidR="00E1101E" w:rsidRDefault="00000000">
                          <w:pPr>
                            <w:tabs>
                              <w:tab w:val="left" w:pos="2808"/>
                            </w:tabs>
                            <w:spacing w:before="103" w:line="213" w:lineRule="exact"/>
                            <w:ind w:left="187"/>
                            <w:textAlignment w:val="baseline"/>
                            <w:rPr>
                              <w:del w:id="2809" w:author="Stuart McLarnon (NESO)" w:date="2024-11-19T13:05:00Z"/>
                              <w:rFonts w:ascii="Arial" w:eastAsia="Arial" w:hAnsi="Arial"/>
                              <w:color w:val="626361"/>
                              <w:sz w:val="20"/>
                            </w:rPr>
                          </w:pPr>
                          <w:del w:id="2810" w:author="Stuart McLarnon (NESO)" w:date="2024-11-19T13:05:00Z">
                            <w:r>
                              <w:rPr>
                                <w:rFonts w:ascii="Arial" w:eastAsia="Arial" w:hAnsi="Arial"/>
                                <w:color w:val="626361"/>
                                <w:sz w:val="20"/>
                                <w:lang w:val="en-US"/>
                              </w:rPr>
                              <w:delText>NDZ, NTO, NTB, MZT,</w:delText>
                            </w:r>
                            <w:r>
                              <w:rPr>
                                <w:rFonts w:ascii="Arial" w:eastAsia="Arial" w:hAnsi="Arial"/>
                                <w:color w:val="626361"/>
                                <w:sz w:val="20"/>
                                <w:lang w:val="en-US"/>
                              </w:rPr>
                              <w:tab/>
                              <w:delText>Table 25</w:delText>
                            </w:r>
                          </w:del>
                        </w:p>
                      </w:tc>
                    </w:tr>
                    <w:tr w:rsidR="00E1101E" w14:paraId="1F5A2D7C" w14:textId="77777777">
                      <w:trPr>
                        <w:trHeight w:hRule="exact" w:val="264"/>
                        <w:del w:id="2811"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52BC5624" w14:textId="77777777" w:rsidR="00E1101E" w:rsidRDefault="00E1101E">
                          <w:pPr>
                            <w:textAlignment w:val="baseline"/>
                            <w:rPr>
                              <w:del w:id="2812"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1E417487" w14:textId="77777777" w:rsidR="00E1101E" w:rsidRDefault="00E1101E">
                          <w:pPr>
                            <w:textAlignment w:val="baseline"/>
                            <w:rPr>
                              <w:del w:id="2813"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50202387" w14:textId="77777777" w:rsidR="00E1101E" w:rsidRDefault="00E1101E">
                          <w:pPr>
                            <w:textAlignment w:val="baseline"/>
                            <w:rPr>
                              <w:del w:id="2814"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vAlign w:val="center"/>
                        </w:tcPr>
                        <w:p w14:paraId="7BFFCCA1" w14:textId="77777777" w:rsidR="00E1101E" w:rsidRDefault="00000000">
                          <w:pPr>
                            <w:spacing w:after="15" w:line="227" w:lineRule="exact"/>
                            <w:ind w:left="187"/>
                            <w:textAlignment w:val="baseline"/>
                            <w:rPr>
                              <w:del w:id="2815" w:author="Stuart McLarnon (NESO)" w:date="2024-11-19T13:05:00Z"/>
                              <w:rFonts w:ascii="Arial" w:eastAsia="Arial" w:hAnsi="Arial"/>
                              <w:color w:val="626361"/>
                              <w:sz w:val="20"/>
                            </w:rPr>
                          </w:pPr>
                          <w:del w:id="2816" w:author="Stuart McLarnon (NESO)" w:date="2024-11-19T13:05:00Z">
                            <w:r>
                              <w:rPr>
                                <w:rFonts w:ascii="Arial" w:eastAsia="Arial" w:hAnsi="Arial"/>
                                <w:color w:val="626361"/>
                                <w:sz w:val="20"/>
                                <w:lang w:val="en-US"/>
                              </w:rPr>
                              <w:delText>MNZT</w:delText>
                            </w:r>
                          </w:del>
                        </w:p>
                      </w:tc>
                    </w:tr>
                    <w:tr w:rsidR="00E1101E" w14:paraId="70AF12DC" w14:textId="77777777">
                      <w:trPr>
                        <w:trHeight w:hRule="exact" w:val="351"/>
                        <w:del w:id="2817"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618F9E39" w14:textId="77777777" w:rsidR="00E1101E" w:rsidRDefault="00E1101E">
                          <w:pPr>
                            <w:textAlignment w:val="baseline"/>
                            <w:rPr>
                              <w:del w:id="2818"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5DB5E90A" w14:textId="77777777" w:rsidR="00E1101E" w:rsidRDefault="00E1101E">
                          <w:pPr>
                            <w:textAlignment w:val="baseline"/>
                            <w:rPr>
                              <w:del w:id="2819"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26BA19E6" w14:textId="77777777" w:rsidR="00E1101E" w:rsidRDefault="00E1101E">
                          <w:pPr>
                            <w:textAlignment w:val="baseline"/>
                            <w:rPr>
                              <w:del w:id="2820" w:author="Stuart McLarnon (NESO)" w:date="2024-11-19T13:05:00Z"/>
                              <w:rFonts w:ascii="Arial" w:eastAsia="Arial" w:hAnsi="Arial"/>
                              <w:color w:val="000000"/>
                              <w:sz w:val="24"/>
                            </w:rPr>
                          </w:pPr>
                        </w:p>
                      </w:tc>
                      <w:tc>
                        <w:tcPr>
                          <w:tcW w:w="4411" w:type="dxa"/>
                          <w:tcBorders>
                            <w:top w:val="none" w:sz="0" w:space="0" w:color="000000"/>
                            <w:left w:val="none" w:sz="0" w:space="0" w:color="000000"/>
                            <w:bottom w:val="single" w:sz="4" w:space="0" w:color="000000"/>
                            <w:right w:val="none" w:sz="0" w:space="0" w:color="000000"/>
                          </w:tcBorders>
                          <w:vAlign w:val="center"/>
                        </w:tcPr>
                        <w:p w14:paraId="4C804A4C" w14:textId="77777777" w:rsidR="00E1101E" w:rsidRDefault="00000000">
                          <w:pPr>
                            <w:spacing w:before="36" w:after="86" w:line="228" w:lineRule="exact"/>
                            <w:ind w:left="187"/>
                            <w:textAlignment w:val="baseline"/>
                            <w:rPr>
                              <w:del w:id="2821" w:author="Stuart McLarnon (NESO)" w:date="2024-11-19T13:05:00Z"/>
                              <w:rFonts w:ascii="Arial" w:eastAsia="Arial" w:hAnsi="Arial"/>
                              <w:color w:val="626361"/>
                              <w:sz w:val="20"/>
                            </w:rPr>
                          </w:pPr>
                          <w:del w:id="2822" w:author="Stuart McLarnon (NESO)" w:date="2024-11-19T13:05:00Z">
                            <w:r>
                              <w:rPr>
                                <w:rFonts w:ascii="Arial" w:eastAsia="Arial" w:hAnsi="Arial"/>
                                <w:color w:val="626361"/>
                                <w:sz w:val="20"/>
                                <w:lang w:val="en-US"/>
                              </w:rPr>
                              <w:delText>(error code C)</w:delText>
                            </w:r>
                          </w:del>
                        </w:p>
                      </w:tc>
                    </w:tr>
                    <w:tr w:rsidR="00E1101E" w14:paraId="6140FE68" w14:textId="77777777">
                      <w:trPr>
                        <w:trHeight w:hRule="exact" w:val="355"/>
                        <w:del w:id="2823"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0773662E" w14:textId="77777777" w:rsidR="00E1101E" w:rsidRDefault="00E1101E">
                          <w:pPr>
                            <w:textAlignment w:val="baseline"/>
                            <w:rPr>
                              <w:del w:id="2824"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7123A7AF" w14:textId="77777777" w:rsidR="00E1101E" w:rsidRDefault="00E1101E">
                          <w:pPr>
                            <w:textAlignment w:val="baseline"/>
                            <w:rPr>
                              <w:del w:id="2825"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7FE4CE85" w14:textId="77777777" w:rsidR="00E1101E" w:rsidRDefault="00E1101E">
                          <w:pPr>
                            <w:textAlignment w:val="baseline"/>
                            <w:rPr>
                              <w:del w:id="2826" w:author="Stuart McLarnon (NESO)" w:date="2024-11-19T13:05:00Z"/>
                              <w:rFonts w:ascii="Arial" w:eastAsia="Arial" w:hAnsi="Arial"/>
                              <w:color w:val="000000"/>
                              <w:sz w:val="24"/>
                            </w:rPr>
                          </w:pPr>
                        </w:p>
                      </w:tc>
                      <w:tc>
                        <w:tcPr>
                          <w:tcW w:w="4411" w:type="dxa"/>
                          <w:tcBorders>
                            <w:top w:val="single" w:sz="4" w:space="0" w:color="000000"/>
                            <w:left w:val="none" w:sz="0" w:space="0" w:color="000000"/>
                            <w:bottom w:val="none" w:sz="0" w:space="0" w:color="000000"/>
                            <w:right w:val="none" w:sz="0" w:space="0" w:color="000000"/>
                          </w:tcBorders>
                          <w:vAlign w:val="center"/>
                        </w:tcPr>
                        <w:p w14:paraId="07D3BE87" w14:textId="77777777" w:rsidR="00E1101E" w:rsidRDefault="00000000">
                          <w:pPr>
                            <w:tabs>
                              <w:tab w:val="left" w:pos="2808"/>
                            </w:tabs>
                            <w:spacing w:before="98" w:after="20" w:line="227" w:lineRule="exact"/>
                            <w:ind w:left="187"/>
                            <w:textAlignment w:val="baseline"/>
                            <w:rPr>
                              <w:del w:id="2827" w:author="Stuart McLarnon (NESO)" w:date="2024-11-19T13:05:00Z"/>
                              <w:rFonts w:ascii="Arial" w:eastAsia="Arial" w:hAnsi="Arial"/>
                              <w:color w:val="626361"/>
                              <w:sz w:val="20"/>
                            </w:rPr>
                          </w:pPr>
                          <w:del w:id="2828" w:author="Stuart McLarnon (NESO)" w:date="2024-11-19T13:05:00Z">
                            <w:r>
                              <w:rPr>
                                <w:rFonts w:ascii="Arial" w:eastAsia="Arial" w:hAnsi="Arial"/>
                                <w:color w:val="626361"/>
                                <w:sz w:val="20"/>
                                <w:lang w:val="en-US"/>
                              </w:rPr>
                              <w:delText>SEL, SIL</w:delText>
                            </w:r>
                            <w:r>
                              <w:rPr>
                                <w:rFonts w:ascii="Arial" w:eastAsia="Arial" w:hAnsi="Arial"/>
                                <w:color w:val="626361"/>
                                <w:sz w:val="20"/>
                                <w:lang w:val="en-US"/>
                              </w:rPr>
                              <w:tab/>
                              <w:delText>Table 26</w:delText>
                            </w:r>
                          </w:del>
                        </w:p>
                      </w:tc>
                    </w:tr>
                    <w:tr w:rsidR="00E1101E" w14:paraId="66307FDB" w14:textId="77777777">
                      <w:trPr>
                        <w:trHeight w:hRule="exact" w:val="350"/>
                        <w:del w:id="2829"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156CD2EC" w14:textId="77777777" w:rsidR="00E1101E" w:rsidRDefault="00E1101E">
                          <w:pPr>
                            <w:textAlignment w:val="baseline"/>
                            <w:rPr>
                              <w:del w:id="2830"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0AE453DF" w14:textId="77777777" w:rsidR="00E1101E" w:rsidRDefault="00E1101E">
                          <w:pPr>
                            <w:textAlignment w:val="baseline"/>
                            <w:rPr>
                              <w:del w:id="2831"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747244F6" w14:textId="77777777" w:rsidR="00E1101E" w:rsidRDefault="00E1101E">
                          <w:pPr>
                            <w:textAlignment w:val="baseline"/>
                            <w:rPr>
                              <w:del w:id="2832" w:author="Stuart McLarnon (NESO)" w:date="2024-11-19T13:05:00Z"/>
                              <w:rFonts w:ascii="Arial" w:eastAsia="Arial" w:hAnsi="Arial"/>
                              <w:color w:val="000000"/>
                              <w:sz w:val="24"/>
                            </w:rPr>
                          </w:pPr>
                        </w:p>
                      </w:tc>
                      <w:tc>
                        <w:tcPr>
                          <w:tcW w:w="4411" w:type="dxa"/>
                          <w:tcBorders>
                            <w:top w:val="none" w:sz="0" w:space="0" w:color="000000"/>
                            <w:left w:val="none" w:sz="0" w:space="0" w:color="000000"/>
                            <w:bottom w:val="single" w:sz="4" w:space="0" w:color="000000"/>
                            <w:right w:val="none" w:sz="0" w:space="0" w:color="000000"/>
                          </w:tcBorders>
                          <w:vAlign w:val="center"/>
                        </w:tcPr>
                        <w:p w14:paraId="5ECC7EFC" w14:textId="77777777" w:rsidR="00E1101E" w:rsidRDefault="00000000">
                          <w:pPr>
                            <w:spacing w:before="36" w:after="73" w:line="227" w:lineRule="exact"/>
                            <w:ind w:left="187"/>
                            <w:textAlignment w:val="baseline"/>
                            <w:rPr>
                              <w:del w:id="2833" w:author="Stuart McLarnon (NESO)" w:date="2024-11-19T13:05:00Z"/>
                              <w:rFonts w:ascii="Arial" w:eastAsia="Arial" w:hAnsi="Arial"/>
                              <w:color w:val="626361"/>
                              <w:sz w:val="20"/>
                            </w:rPr>
                          </w:pPr>
                          <w:del w:id="2834" w:author="Stuart McLarnon (NESO)" w:date="2024-11-19T13:05:00Z">
                            <w:r>
                              <w:rPr>
                                <w:rFonts w:ascii="Arial" w:eastAsia="Arial" w:hAnsi="Arial"/>
                                <w:color w:val="626361"/>
                                <w:sz w:val="20"/>
                                <w:lang w:val="en-US"/>
                              </w:rPr>
                              <w:delText>(error code D)</w:delText>
                            </w:r>
                          </w:del>
                        </w:p>
                      </w:tc>
                    </w:tr>
                    <w:tr w:rsidR="00E1101E" w14:paraId="178065FF" w14:textId="77777777">
                      <w:trPr>
                        <w:trHeight w:hRule="exact" w:val="351"/>
                        <w:del w:id="2835"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6DA5ED7E" w14:textId="77777777" w:rsidR="00E1101E" w:rsidRDefault="00E1101E">
                          <w:pPr>
                            <w:textAlignment w:val="baseline"/>
                            <w:rPr>
                              <w:del w:id="2836"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tcPr>
                        <w:p w14:paraId="1194DB0F" w14:textId="77777777" w:rsidR="00E1101E" w:rsidRDefault="00E1101E">
                          <w:pPr>
                            <w:textAlignment w:val="baseline"/>
                            <w:rPr>
                              <w:del w:id="2837" w:author="Stuart McLarnon (NESO)" w:date="2024-11-19T13:05:00Z"/>
                              <w:rFonts w:ascii="Arial" w:eastAsia="Arial" w:hAnsi="Arial"/>
                              <w:color w:val="000000"/>
                              <w:sz w:val="24"/>
                            </w:rPr>
                          </w:pPr>
                        </w:p>
                      </w:tc>
                      <w:tc>
                        <w:tcPr>
                          <w:tcW w:w="667" w:type="dxa"/>
                          <w:tcBorders>
                            <w:top w:val="none" w:sz="0" w:space="0" w:color="000000"/>
                            <w:left w:val="none" w:sz="0" w:space="0" w:color="000000"/>
                            <w:bottom w:val="none" w:sz="0" w:space="0" w:color="000000"/>
                            <w:right w:val="none" w:sz="0" w:space="0" w:color="000000"/>
                          </w:tcBorders>
                        </w:tcPr>
                        <w:p w14:paraId="16A491AA" w14:textId="77777777" w:rsidR="00E1101E" w:rsidRDefault="00E1101E">
                          <w:pPr>
                            <w:textAlignment w:val="baseline"/>
                            <w:rPr>
                              <w:del w:id="2838" w:author="Stuart McLarnon (NESO)" w:date="2024-11-19T13:05:00Z"/>
                              <w:rFonts w:ascii="Arial" w:eastAsia="Arial" w:hAnsi="Arial"/>
                              <w:color w:val="000000"/>
                              <w:sz w:val="24"/>
                            </w:rPr>
                          </w:pPr>
                        </w:p>
                      </w:tc>
                      <w:tc>
                        <w:tcPr>
                          <w:tcW w:w="4411" w:type="dxa"/>
                          <w:tcBorders>
                            <w:top w:val="single" w:sz="4" w:space="0" w:color="000000"/>
                            <w:left w:val="none" w:sz="0" w:space="0" w:color="000000"/>
                            <w:bottom w:val="none" w:sz="0" w:space="0" w:color="000000"/>
                            <w:right w:val="none" w:sz="0" w:space="0" w:color="000000"/>
                          </w:tcBorders>
                          <w:vAlign w:val="center"/>
                        </w:tcPr>
                        <w:p w14:paraId="4274D79C" w14:textId="77777777" w:rsidR="00E1101E" w:rsidRDefault="00000000">
                          <w:pPr>
                            <w:tabs>
                              <w:tab w:val="left" w:pos="2808"/>
                            </w:tabs>
                            <w:spacing w:before="99" w:after="20" w:line="227" w:lineRule="exact"/>
                            <w:ind w:left="187"/>
                            <w:textAlignment w:val="baseline"/>
                            <w:rPr>
                              <w:del w:id="2839" w:author="Stuart McLarnon (NESO)" w:date="2024-11-19T13:05:00Z"/>
                              <w:rFonts w:ascii="Arial" w:eastAsia="Arial" w:hAnsi="Arial"/>
                              <w:color w:val="626361"/>
                              <w:sz w:val="20"/>
                            </w:rPr>
                          </w:pPr>
                          <w:del w:id="2840" w:author="Stuart McLarnon (NESO)" w:date="2024-11-19T13:05:00Z">
                            <w:r>
                              <w:rPr>
                                <w:rFonts w:ascii="Arial" w:eastAsia="Arial" w:hAnsi="Arial"/>
                                <w:color w:val="626361"/>
                                <w:sz w:val="20"/>
                                <w:lang w:val="en-US"/>
                              </w:rPr>
                              <w:delText>MDVP</w:delText>
                            </w:r>
                            <w:r>
                              <w:rPr>
                                <w:rFonts w:ascii="Arial" w:eastAsia="Arial" w:hAnsi="Arial"/>
                                <w:color w:val="626361"/>
                                <w:sz w:val="20"/>
                                <w:lang w:val="en-US"/>
                              </w:rPr>
                              <w:tab/>
                              <w:delText>Table 27</w:delText>
                            </w:r>
                          </w:del>
                        </w:p>
                      </w:tc>
                    </w:tr>
                    <w:tr w:rsidR="00E1101E" w14:paraId="77E2D2B3" w14:textId="77777777">
                      <w:trPr>
                        <w:trHeight w:hRule="exact" w:val="350"/>
                        <w:del w:id="2841" w:author="Stuart McLarnon (NESO)" w:date="2024-11-19T13:05:00Z"/>
                      </w:trPr>
                      <w:tc>
                        <w:tcPr>
                          <w:tcW w:w="1114" w:type="dxa"/>
                          <w:tcBorders>
                            <w:top w:val="none" w:sz="0" w:space="0" w:color="000000"/>
                            <w:left w:val="none" w:sz="0" w:space="0" w:color="000000"/>
                            <w:bottom w:val="single" w:sz="4" w:space="0" w:color="000000"/>
                            <w:right w:val="none" w:sz="0" w:space="0" w:color="000000"/>
                          </w:tcBorders>
                        </w:tcPr>
                        <w:p w14:paraId="33D5B7D0" w14:textId="77777777" w:rsidR="00E1101E" w:rsidRDefault="00E1101E">
                          <w:pPr>
                            <w:textAlignment w:val="baseline"/>
                            <w:rPr>
                              <w:del w:id="2842" w:author="Stuart McLarnon (NESO)" w:date="2024-11-19T13:05:00Z"/>
                              <w:rFonts w:ascii="Arial" w:eastAsia="Arial" w:hAnsi="Arial"/>
                              <w:color w:val="000000"/>
                              <w:sz w:val="24"/>
                            </w:rPr>
                          </w:pPr>
                        </w:p>
                      </w:tc>
                      <w:tc>
                        <w:tcPr>
                          <w:tcW w:w="1008" w:type="dxa"/>
                          <w:tcBorders>
                            <w:top w:val="none" w:sz="0" w:space="0" w:color="000000"/>
                            <w:left w:val="none" w:sz="0" w:space="0" w:color="000000"/>
                            <w:bottom w:val="single" w:sz="4" w:space="0" w:color="000000"/>
                            <w:right w:val="none" w:sz="0" w:space="0" w:color="000000"/>
                          </w:tcBorders>
                        </w:tcPr>
                        <w:p w14:paraId="28F967AD" w14:textId="77777777" w:rsidR="00E1101E" w:rsidRDefault="00E1101E">
                          <w:pPr>
                            <w:textAlignment w:val="baseline"/>
                            <w:rPr>
                              <w:del w:id="2843" w:author="Stuart McLarnon (NESO)" w:date="2024-11-19T13:05:00Z"/>
                              <w:rFonts w:ascii="Arial" w:eastAsia="Arial" w:hAnsi="Arial"/>
                              <w:color w:val="000000"/>
                              <w:sz w:val="24"/>
                            </w:rPr>
                          </w:pPr>
                        </w:p>
                      </w:tc>
                      <w:tc>
                        <w:tcPr>
                          <w:tcW w:w="667" w:type="dxa"/>
                          <w:tcBorders>
                            <w:top w:val="none" w:sz="0" w:space="0" w:color="000000"/>
                            <w:left w:val="none" w:sz="0" w:space="0" w:color="000000"/>
                            <w:bottom w:val="single" w:sz="4" w:space="0" w:color="000000"/>
                            <w:right w:val="none" w:sz="0" w:space="0" w:color="000000"/>
                          </w:tcBorders>
                        </w:tcPr>
                        <w:p w14:paraId="030B2BC5" w14:textId="77777777" w:rsidR="00E1101E" w:rsidRDefault="00E1101E">
                          <w:pPr>
                            <w:textAlignment w:val="baseline"/>
                            <w:rPr>
                              <w:del w:id="2844" w:author="Stuart McLarnon (NESO)" w:date="2024-11-19T13:05:00Z"/>
                              <w:rFonts w:ascii="Arial" w:eastAsia="Arial" w:hAnsi="Arial"/>
                              <w:color w:val="000000"/>
                              <w:sz w:val="24"/>
                            </w:rPr>
                          </w:pPr>
                        </w:p>
                      </w:tc>
                      <w:tc>
                        <w:tcPr>
                          <w:tcW w:w="4411" w:type="dxa"/>
                          <w:tcBorders>
                            <w:top w:val="none" w:sz="0" w:space="0" w:color="000000"/>
                            <w:left w:val="none" w:sz="0" w:space="0" w:color="000000"/>
                            <w:bottom w:val="single" w:sz="4" w:space="0" w:color="000000"/>
                            <w:right w:val="none" w:sz="0" w:space="0" w:color="000000"/>
                          </w:tcBorders>
                          <w:vAlign w:val="center"/>
                        </w:tcPr>
                        <w:p w14:paraId="5E9AE8D3" w14:textId="77777777" w:rsidR="00E1101E" w:rsidRDefault="00000000">
                          <w:pPr>
                            <w:spacing w:before="36" w:after="76" w:line="228" w:lineRule="exact"/>
                            <w:ind w:left="187"/>
                            <w:textAlignment w:val="baseline"/>
                            <w:rPr>
                              <w:del w:id="2845" w:author="Stuart McLarnon (NESO)" w:date="2024-11-19T13:05:00Z"/>
                              <w:rFonts w:ascii="Arial" w:eastAsia="Arial" w:hAnsi="Arial"/>
                              <w:color w:val="626361"/>
                              <w:sz w:val="20"/>
                            </w:rPr>
                          </w:pPr>
                          <w:del w:id="2846" w:author="Stuart McLarnon (NESO)" w:date="2024-11-19T13:05:00Z">
                            <w:r>
                              <w:rPr>
                                <w:rFonts w:ascii="Arial" w:eastAsia="Arial" w:hAnsi="Arial"/>
                                <w:color w:val="626361"/>
                                <w:sz w:val="20"/>
                                <w:lang w:val="en-US"/>
                              </w:rPr>
                              <w:delText>(error code E)</w:delText>
                            </w:r>
                          </w:del>
                        </w:p>
                      </w:tc>
                    </w:tr>
                    <w:tr w:rsidR="00E1101E" w14:paraId="19D6C47C" w14:textId="77777777">
                      <w:trPr>
                        <w:trHeight w:hRule="exact" w:val="341"/>
                        <w:del w:id="2847" w:author="Stuart McLarnon (NESO)" w:date="2024-11-19T13:05:00Z"/>
                      </w:trPr>
                      <w:tc>
                        <w:tcPr>
                          <w:tcW w:w="2122" w:type="dxa"/>
                          <w:gridSpan w:val="2"/>
                          <w:tcBorders>
                            <w:top w:val="single" w:sz="4" w:space="0" w:color="000000"/>
                            <w:left w:val="none" w:sz="0" w:space="0" w:color="000000"/>
                            <w:bottom w:val="none" w:sz="0" w:space="0" w:color="000000"/>
                            <w:right w:val="none" w:sz="0" w:space="0" w:color="000000"/>
                          </w:tcBorders>
                          <w:vAlign w:val="center"/>
                        </w:tcPr>
                        <w:p w14:paraId="53BA0B05" w14:textId="77777777" w:rsidR="00E1101E" w:rsidRDefault="00000000">
                          <w:pPr>
                            <w:spacing w:before="103" w:after="6" w:line="227" w:lineRule="exact"/>
                            <w:ind w:left="58"/>
                            <w:textAlignment w:val="baseline"/>
                            <w:rPr>
                              <w:del w:id="2848" w:author="Stuart McLarnon (NESO)" w:date="2024-11-19T13:05:00Z"/>
                              <w:rFonts w:ascii="Arial" w:eastAsia="Arial" w:hAnsi="Arial"/>
                              <w:color w:val="626361"/>
                              <w:sz w:val="20"/>
                            </w:rPr>
                          </w:pPr>
                          <w:del w:id="2849" w:author="Stuart McLarnon (NESO)" w:date="2024-11-19T13:05:00Z">
                            <w:r>
                              <w:rPr>
                                <w:rFonts w:ascii="Arial" w:eastAsia="Arial" w:hAnsi="Arial"/>
                                <w:color w:val="626361"/>
                                <w:sz w:val="20"/>
                                <w:lang w:val="en-US"/>
                              </w:rPr>
                              <w:delText>Error Code 40 any,</w:delText>
                            </w:r>
                          </w:del>
                        </w:p>
                      </w:tc>
                      <w:tc>
                        <w:tcPr>
                          <w:tcW w:w="667" w:type="dxa"/>
                          <w:tcBorders>
                            <w:top w:val="single" w:sz="4" w:space="0" w:color="000000"/>
                            <w:left w:val="none" w:sz="0" w:space="0" w:color="000000"/>
                            <w:bottom w:val="none" w:sz="0" w:space="0" w:color="000000"/>
                            <w:right w:val="none" w:sz="0" w:space="0" w:color="000000"/>
                          </w:tcBorders>
                          <w:vAlign w:val="center"/>
                        </w:tcPr>
                        <w:p w14:paraId="2345B189" w14:textId="77777777" w:rsidR="00E1101E" w:rsidRDefault="00000000">
                          <w:pPr>
                            <w:spacing w:before="103" w:after="6" w:line="227" w:lineRule="exact"/>
                            <w:ind w:left="110"/>
                            <w:textAlignment w:val="baseline"/>
                            <w:rPr>
                              <w:del w:id="2850" w:author="Stuart McLarnon (NESO)" w:date="2024-11-19T13:05:00Z"/>
                              <w:rFonts w:ascii="Arial" w:eastAsia="Arial" w:hAnsi="Arial"/>
                              <w:color w:val="626361"/>
                              <w:sz w:val="20"/>
                            </w:rPr>
                          </w:pPr>
                          <w:del w:id="2851" w:author="Stuart McLarnon (NESO)" w:date="2024-11-19T13:05:00Z">
                            <w:r>
                              <w:rPr>
                                <w:rFonts w:ascii="Arial" w:eastAsia="Arial" w:hAnsi="Arial"/>
                                <w:color w:val="626361"/>
                                <w:sz w:val="20"/>
                                <w:lang w:val="en-US"/>
                              </w:rPr>
                              <w:delText>4</w:delText>
                            </w:r>
                          </w:del>
                        </w:p>
                      </w:tc>
                      <w:tc>
                        <w:tcPr>
                          <w:tcW w:w="4411" w:type="dxa"/>
                          <w:tcBorders>
                            <w:top w:val="single" w:sz="4" w:space="0" w:color="000000"/>
                            <w:left w:val="none" w:sz="0" w:space="0" w:color="000000"/>
                            <w:bottom w:val="none" w:sz="0" w:space="0" w:color="000000"/>
                            <w:right w:val="none" w:sz="0" w:space="0" w:color="000000"/>
                          </w:tcBorders>
                          <w:vAlign w:val="center"/>
                        </w:tcPr>
                        <w:p w14:paraId="43B88BC4" w14:textId="77777777" w:rsidR="00E1101E" w:rsidRDefault="00000000">
                          <w:pPr>
                            <w:spacing w:before="103" w:after="6" w:line="227" w:lineRule="exact"/>
                            <w:ind w:left="187"/>
                            <w:textAlignment w:val="baseline"/>
                            <w:rPr>
                              <w:del w:id="2852" w:author="Stuart McLarnon (NESO)" w:date="2024-11-19T13:05:00Z"/>
                              <w:rFonts w:ascii="Arial" w:eastAsia="Arial" w:hAnsi="Arial"/>
                              <w:color w:val="626361"/>
                              <w:sz w:val="20"/>
                            </w:rPr>
                          </w:pPr>
                          <w:del w:id="2853" w:author="Stuart McLarnon (NESO)" w:date="2024-11-19T13:05:00Z">
                            <w:r>
                              <w:rPr>
                                <w:rFonts w:ascii="Arial" w:eastAsia="Arial" w:hAnsi="Arial"/>
                                <w:color w:val="626361"/>
                                <w:sz w:val="20"/>
                                <w:lang w:val="en-US"/>
                              </w:rPr>
                              <w:delText>Not used.</w:delText>
                            </w:r>
                          </w:del>
                        </w:p>
                      </w:tc>
                    </w:tr>
                    <w:tr w:rsidR="00E1101E" w14:paraId="4D15CDBB" w14:textId="77777777">
                      <w:trPr>
                        <w:trHeight w:hRule="exact" w:val="264"/>
                        <w:del w:id="2854"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5F3C7A33" w14:textId="77777777" w:rsidR="00E1101E" w:rsidRDefault="00E1101E">
                          <w:pPr>
                            <w:textAlignment w:val="baseline"/>
                            <w:rPr>
                              <w:del w:id="2855"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vAlign w:val="center"/>
                        </w:tcPr>
                        <w:p w14:paraId="2E28D65D" w14:textId="77777777" w:rsidR="00E1101E" w:rsidRDefault="00000000">
                          <w:pPr>
                            <w:spacing w:after="34" w:line="220" w:lineRule="exact"/>
                            <w:ind w:left="81"/>
                            <w:textAlignment w:val="baseline"/>
                            <w:rPr>
                              <w:del w:id="2856" w:author="Stuart McLarnon (NESO)" w:date="2024-11-19T13:05:00Z"/>
                              <w:rFonts w:ascii="Arial" w:eastAsia="Arial" w:hAnsi="Arial"/>
                              <w:color w:val="626361"/>
                              <w:sz w:val="20"/>
                            </w:rPr>
                          </w:pPr>
                          <w:del w:id="2857" w:author="Stuart McLarnon (NESO)" w:date="2024-11-19T13:05:00Z">
                            <w:r>
                              <w:rPr>
                                <w:rFonts w:ascii="Arial" w:eastAsia="Arial" w:hAnsi="Arial"/>
                                <w:color w:val="626361"/>
                                <w:sz w:val="20"/>
                                <w:lang w:val="en-US"/>
                              </w:rPr>
                              <w:delText>103 (A),</w:delText>
                            </w:r>
                          </w:del>
                        </w:p>
                      </w:tc>
                      <w:tc>
                        <w:tcPr>
                          <w:tcW w:w="667" w:type="dxa"/>
                          <w:tcBorders>
                            <w:top w:val="none" w:sz="0" w:space="0" w:color="000000"/>
                            <w:left w:val="none" w:sz="0" w:space="0" w:color="000000"/>
                            <w:bottom w:val="none" w:sz="0" w:space="0" w:color="000000"/>
                            <w:right w:val="none" w:sz="0" w:space="0" w:color="000000"/>
                          </w:tcBorders>
                        </w:tcPr>
                        <w:p w14:paraId="6FB46D79" w14:textId="77777777" w:rsidR="00E1101E" w:rsidRDefault="00E1101E">
                          <w:pPr>
                            <w:textAlignment w:val="baseline"/>
                            <w:rPr>
                              <w:del w:id="2858"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tcPr>
                        <w:p w14:paraId="77D8A3EE" w14:textId="77777777" w:rsidR="00E1101E" w:rsidRDefault="00E1101E">
                          <w:pPr>
                            <w:textAlignment w:val="baseline"/>
                            <w:rPr>
                              <w:del w:id="2859" w:author="Stuart McLarnon (NESO)" w:date="2024-11-19T13:05:00Z"/>
                              <w:rFonts w:ascii="Arial" w:eastAsia="Arial" w:hAnsi="Arial"/>
                              <w:color w:val="000000"/>
                              <w:sz w:val="24"/>
                            </w:rPr>
                          </w:pPr>
                        </w:p>
                      </w:tc>
                    </w:tr>
                    <w:tr w:rsidR="00E1101E" w14:paraId="244209A5" w14:textId="77777777">
                      <w:trPr>
                        <w:trHeight w:hRule="exact" w:val="288"/>
                        <w:del w:id="2860"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58826AE7" w14:textId="77777777" w:rsidR="00E1101E" w:rsidRDefault="00E1101E">
                          <w:pPr>
                            <w:textAlignment w:val="baseline"/>
                            <w:rPr>
                              <w:del w:id="2861"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vAlign w:val="center"/>
                        </w:tcPr>
                        <w:p w14:paraId="1E4C164F" w14:textId="77777777" w:rsidR="00E1101E" w:rsidRDefault="00000000">
                          <w:pPr>
                            <w:spacing w:after="33" w:line="228" w:lineRule="exact"/>
                            <w:ind w:left="81"/>
                            <w:textAlignment w:val="baseline"/>
                            <w:rPr>
                              <w:del w:id="2862" w:author="Stuart McLarnon (NESO)" w:date="2024-11-19T13:05:00Z"/>
                              <w:rFonts w:ascii="Arial" w:eastAsia="Arial" w:hAnsi="Arial"/>
                              <w:color w:val="626361"/>
                              <w:sz w:val="20"/>
                            </w:rPr>
                          </w:pPr>
                          <w:del w:id="2863" w:author="Stuart McLarnon (NESO)" w:date="2024-11-19T13:05:00Z">
                            <w:r>
                              <w:rPr>
                                <w:rFonts w:ascii="Arial" w:eastAsia="Arial" w:hAnsi="Arial"/>
                                <w:color w:val="626361"/>
                                <w:sz w:val="20"/>
                                <w:lang w:val="en-US"/>
                              </w:rPr>
                              <w:delText>79 (B),</w:delText>
                            </w:r>
                          </w:del>
                        </w:p>
                      </w:tc>
                      <w:tc>
                        <w:tcPr>
                          <w:tcW w:w="667" w:type="dxa"/>
                          <w:tcBorders>
                            <w:top w:val="none" w:sz="0" w:space="0" w:color="000000"/>
                            <w:left w:val="none" w:sz="0" w:space="0" w:color="000000"/>
                            <w:bottom w:val="none" w:sz="0" w:space="0" w:color="000000"/>
                            <w:right w:val="none" w:sz="0" w:space="0" w:color="000000"/>
                          </w:tcBorders>
                        </w:tcPr>
                        <w:p w14:paraId="680087E0" w14:textId="77777777" w:rsidR="00E1101E" w:rsidRDefault="00E1101E">
                          <w:pPr>
                            <w:textAlignment w:val="baseline"/>
                            <w:rPr>
                              <w:del w:id="2864"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tcPr>
                        <w:p w14:paraId="77697889" w14:textId="77777777" w:rsidR="00E1101E" w:rsidRDefault="00E1101E">
                          <w:pPr>
                            <w:textAlignment w:val="baseline"/>
                            <w:rPr>
                              <w:del w:id="2865" w:author="Stuart McLarnon (NESO)" w:date="2024-11-19T13:05:00Z"/>
                              <w:rFonts w:ascii="Arial" w:eastAsia="Arial" w:hAnsi="Arial"/>
                              <w:color w:val="000000"/>
                              <w:sz w:val="24"/>
                            </w:rPr>
                          </w:pPr>
                        </w:p>
                      </w:tc>
                    </w:tr>
                    <w:tr w:rsidR="00E1101E" w14:paraId="31E63FA5" w14:textId="77777777">
                      <w:trPr>
                        <w:trHeight w:hRule="exact" w:val="288"/>
                        <w:del w:id="2866"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1478CBBF" w14:textId="77777777" w:rsidR="00E1101E" w:rsidRDefault="00E1101E">
                          <w:pPr>
                            <w:textAlignment w:val="baseline"/>
                            <w:rPr>
                              <w:del w:id="2867"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vAlign w:val="center"/>
                        </w:tcPr>
                        <w:p w14:paraId="792D18D4" w14:textId="77777777" w:rsidR="00E1101E" w:rsidRDefault="00000000">
                          <w:pPr>
                            <w:spacing w:after="33" w:line="228" w:lineRule="exact"/>
                            <w:ind w:left="81"/>
                            <w:textAlignment w:val="baseline"/>
                            <w:rPr>
                              <w:del w:id="2868" w:author="Stuart McLarnon (NESO)" w:date="2024-11-19T13:05:00Z"/>
                              <w:rFonts w:ascii="Arial" w:eastAsia="Arial" w:hAnsi="Arial"/>
                              <w:color w:val="626361"/>
                              <w:sz w:val="20"/>
                            </w:rPr>
                          </w:pPr>
                          <w:del w:id="2869" w:author="Stuart McLarnon (NESO)" w:date="2024-11-19T13:05:00Z">
                            <w:r>
                              <w:rPr>
                                <w:rFonts w:ascii="Arial" w:eastAsia="Arial" w:hAnsi="Arial"/>
                                <w:color w:val="626361"/>
                                <w:sz w:val="20"/>
                                <w:lang w:val="en-US"/>
                              </w:rPr>
                              <w:delText>51 (C),</w:delText>
                            </w:r>
                          </w:del>
                        </w:p>
                      </w:tc>
                      <w:tc>
                        <w:tcPr>
                          <w:tcW w:w="667" w:type="dxa"/>
                          <w:tcBorders>
                            <w:top w:val="none" w:sz="0" w:space="0" w:color="000000"/>
                            <w:left w:val="none" w:sz="0" w:space="0" w:color="000000"/>
                            <w:bottom w:val="none" w:sz="0" w:space="0" w:color="000000"/>
                            <w:right w:val="none" w:sz="0" w:space="0" w:color="000000"/>
                          </w:tcBorders>
                        </w:tcPr>
                        <w:p w14:paraId="521E70EE" w14:textId="77777777" w:rsidR="00E1101E" w:rsidRDefault="00E1101E">
                          <w:pPr>
                            <w:textAlignment w:val="baseline"/>
                            <w:rPr>
                              <w:del w:id="2870"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tcPr>
                        <w:p w14:paraId="74DF344C" w14:textId="77777777" w:rsidR="00E1101E" w:rsidRDefault="00E1101E">
                          <w:pPr>
                            <w:textAlignment w:val="baseline"/>
                            <w:rPr>
                              <w:del w:id="2871" w:author="Stuart McLarnon (NESO)" w:date="2024-11-19T13:05:00Z"/>
                              <w:rFonts w:ascii="Arial" w:eastAsia="Arial" w:hAnsi="Arial"/>
                              <w:color w:val="000000"/>
                              <w:sz w:val="24"/>
                            </w:rPr>
                          </w:pPr>
                        </w:p>
                      </w:tc>
                    </w:tr>
                    <w:tr w:rsidR="00E1101E" w14:paraId="05606282" w14:textId="77777777">
                      <w:trPr>
                        <w:trHeight w:hRule="exact" w:val="293"/>
                        <w:del w:id="2872"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6924767B" w14:textId="77777777" w:rsidR="00E1101E" w:rsidRDefault="00E1101E">
                          <w:pPr>
                            <w:textAlignment w:val="baseline"/>
                            <w:rPr>
                              <w:del w:id="2873"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vAlign w:val="center"/>
                        </w:tcPr>
                        <w:p w14:paraId="36E228D9" w14:textId="77777777" w:rsidR="00E1101E" w:rsidRDefault="00000000">
                          <w:pPr>
                            <w:spacing w:after="43" w:line="227" w:lineRule="exact"/>
                            <w:ind w:left="81"/>
                            <w:textAlignment w:val="baseline"/>
                            <w:rPr>
                              <w:del w:id="2874" w:author="Stuart McLarnon (NESO)" w:date="2024-11-19T13:05:00Z"/>
                              <w:rFonts w:ascii="Arial" w:eastAsia="Arial" w:hAnsi="Arial"/>
                              <w:color w:val="626361"/>
                              <w:sz w:val="20"/>
                            </w:rPr>
                          </w:pPr>
                          <w:del w:id="2875" w:author="Stuart McLarnon (NESO)" w:date="2024-11-19T13:05:00Z">
                            <w:r>
                              <w:rPr>
                                <w:rFonts w:ascii="Arial" w:eastAsia="Arial" w:hAnsi="Arial"/>
                                <w:color w:val="626361"/>
                                <w:sz w:val="20"/>
                                <w:lang w:val="en-US"/>
                              </w:rPr>
                              <w:delText>57 (D),</w:delText>
                            </w:r>
                          </w:del>
                        </w:p>
                      </w:tc>
                      <w:tc>
                        <w:tcPr>
                          <w:tcW w:w="667" w:type="dxa"/>
                          <w:tcBorders>
                            <w:top w:val="none" w:sz="0" w:space="0" w:color="000000"/>
                            <w:left w:val="none" w:sz="0" w:space="0" w:color="000000"/>
                            <w:bottom w:val="none" w:sz="0" w:space="0" w:color="000000"/>
                            <w:right w:val="none" w:sz="0" w:space="0" w:color="000000"/>
                          </w:tcBorders>
                        </w:tcPr>
                        <w:p w14:paraId="1D45D058" w14:textId="77777777" w:rsidR="00E1101E" w:rsidRDefault="00E1101E">
                          <w:pPr>
                            <w:textAlignment w:val="baseline"/>
                            <w:rPr>
                              <w:del w:id="2876"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tcPr>
                        <w:p w14:paraId="1A568CB3" w14:textId="77777777" w:rsidR="00E1101E" w:rsidRDefault="00E1101E">
                          <w:pPr>
                            <w:textAlignment w:val="baseline"/>
                            <w:rPr>
                              <w:del w:id="2877" w:author="Stuart McLarnon (NESO)" w:date="2024-11-19T13:05:00Z"/>
                              <w:rFonts w:ascii="Arial" w:eastAsia="Arial" w:hAnsi="Arial"/>
                              <w:color w:val="000000"/>
                              <w:sz w:val="24"/>
                            </w:rPr>
                          </w:pPr>
                        </w:p>
                      </w:tc>
                    </w:tr>
                    <w:tr w:rsidR="00E1101E" w14:paraId="549BE281" w14:textId="77777777">
                      <w:trPr>
                        <w:trHeight w:hRule="exact" w:val="331"/>
                        <w:del w:id="2878" w:author="Stuart McLarnon (NESO)" w:date="2024-11-19T13:05:00Z"/>
                      </w:trPr>
                      <w:tc>
                        <w:tcPr>
                          <w:tcW w:w="1114" w:type="dxa"/>
                          <w:tcBorders>
                            <w:top w:val="none" w:sz="0" w:space="0" w:color="000000"/>
                            <w:left w:val="none" w:sz="0" w:space="0" w:color="000000"/>
                            <w:bottom w:val="single" w:sz="4" w:space="0" w:color="000000"/>
                            <w:right w:val="none" w:sz="0" w:space="0" w:color="000000"/>
                          </w:tcBorders>
                        </w:tcPr>
                        <w:p w14:paraId="5DAFC089" w14:textId="77777777" w:rsidR="00E1101E" w:rsidRDefault="00E1101E">
                          <w:pPr>
                            <w:textAlignment w:val="baseline"/>
                            <w:rPr>
                              <w:del w:id="2879" w:author="Stuart McLarnon (NESO)" w:date="2024-11-19T13:05:00Z"/>
                              <w:rFonts w:ascii="Arial" w:eastAsia="Arial" w:hAnsi="Arial"/>
                              <w:color w:val="000000"/>
                              <w:sz w:val="24"/>
                            </w:rPr>
                          </w:pPr>
                        </w:p>
                      </w:tc>
                      <w:tc>
                        <w:tcPr>
                          <w:tcW w:w="1008" w:type="dxa"/>
                          <w:tcBorders>
                            <w:top w:val="none" w:sz="0" w:space="0" w:color="000000"/>
                            <w:left w:val="none" w:sz="0" w:space="0" w:color="000000"/>
                            <w:bottom w:val="single" w:sz="4" w:space="0" w:color="000000"/>
                            <w:right w:val="none" w:sz="0" w:space="0" w:color="000000"/>
                          </w:tcBorders>
                          <w:vAlign w:val="center"/>
                        </w:tcPr>
                        <w:p w14:paraId="3A7A2129" w14:textId="77777777" w:rsidR="00E1101E" w:rsidRDefault="00000000">
                          <w:pPr>
                            <w:spacing w:after="86" w:line="228" w:lineRule="exact"/>
                            <w:ind w:left="81"/>
                            <w:textAlignment w:val="baseline"/>
                            <w:rPr>
                              <w:del w:id="2880" w:author="Stuart McLarnon (NESO)" w:date="2024-11-19T13:05:00Z"/>
                              <w:rFonts w:ascii="Arial" w:eastAsia="Arial" w:hAnsi="Arial"/>
                              <w:color w:val="626361"/>
                              <w:sz w:val="20"/>
                            </w:rPr>
                          </w:pPr>
                          <w:del w:id="2881" w:author="Stuart McLarnon (NESO)" w:date="2024-11-19T13:05:00Z">
                            <w:r>
                              <w:rPr>
                                <w:rFonts w:ascii="Arial" w:eastAsia="Arial" w:hAnsi="Arial"/>
                                <w:color w:val="626361"/>
                                <w:sz w:val="20"/>
                                <w:lang w:val="en-US"/>
                              </w:rPr>
                              <w:delText>61 (E)</w:delText>
                            </w:r>
                          </w:del>
                        </w:p>
                      </w:tc>
                      <w:tc>
                        <w:tcPr>
                          <w:tcW w:w="667" w:type="dxa"/>
                          <w:tcBorders>
                            <w:top w:val="none" w:sz="0" w:space="0" w:color="000000"/>
                            <w:left w:val="none" w:sz="0" w:space="0" w:color="000000"/>
                            <w:bottom w:val="single" w:sz="4" w:space="0" w:color="000000"/>
                            <w:right w:val="none" w:sz="0" w:space="0" w:color="000000"/>
                          </w:tcBorders>
                        </w:tcPr>
                        <w:p w14:paraId="7A56F01E" w14:textId="77777777" w:rsidR="00E1101E" w:rsidRDefault="00E1101E">
                          <w:pPr>
                            <w:textAlignment w:val="baseline"/>
                            <w:rPr>
                              <w:del w:id="2882" w:author="Stuart McLarnon (NESO)" w:date="2024-11-19T13:05:00Z"/>
                              <w:rFonts w:ascii="Arial" w:eastAsia="Arial" w:hAnsi="Arial"/>
                              <w:color w:val="000000"/>
                              <w:sz w:val="24"/>
                            </w:rPr>
                          </w:pPr>
                        </w:p>
                      </w:tc>
                      <w:tc>
                        <w:tcPr>
                          <w:tcW w:w="4411" w:type="dxa"/>
                          <w:tcBorders>
                            <w:top w:val="none" w:sz="0" w:space="0" w:color="000000"/>
                            <w:left w:val="none" w:sz="0" w:space="0" w:color="000000"/>
                            <w:bottom w:val="single" w:sz="4" w:space="0" w:color="000000"/>
                            <w:right w:val="none" w:sz="0" w:space="0" w:color="000000"/>
                          </w:tcBorders>
                        </w:tcPr>
                        <w:p w14:paraId="7446A103" w14:textId="77777777" w:rsidR="00E1101E" w:rsidRDefault="00E1101E">
                          <w:pPr>
                            <w:textAlignment w:val="baseline"/>
                            <w:rPr>
                              <w:del w:id="2883" w:author="Stuart McLarnon (NESO)" w:date="2024-11-19T13:05:00Z"/>
                              <w:rFonts w:ascii="Arial" w:eastAsia="Arial" w:hAnsi="Arial"/>
                              <w:color w:val="000000"/>
                              <w:sz w:val="24"/>
                            </w:rPr>
                          </w:pPr>
                        </w:p>
                      </w:tc>
                    </w:tr>
                    <w:tr w:rsidR="00E1101E" w14:paraId="6DD812F3" w14:textId="77777777">
                      <w:trPr>
                        <w:trHeight w:hRule="exact" w:val="321"/>
                        <w:del w:id="2884" w:author="Stuart McLarnon (NESO)" w:date="2024-11-19T13:05:00Z"/>
                      </w:trPr>
                      <w:tc>
                        <w:tcPr>
                          <w:tcW w:w="1114" w:type="dxa"/>
                          <w:tcBorders>
                            <w:top w:val="single" w:sz="4" w:space="0" w:color="000000"/>
                            <w:left w:val="none" w:sz="0" w:space="0" w:color="000000"/>
                            <w:bottom w:val="none" w:sz="0" w:space="0" w:color="000000"/>
                            <w:right w:val="none" w:sz="0" w:space="0" w:color="000000"/>
                          </w:tcBorders>
                          <w:vAlign w:val="center"/>
                        </w:tcPr>
                        <w:p w14:paraId="7B4D56C9" w14:textId="77777777" w:rsidR="00E1101E" w:rsidRDefault="00000000">
                          <w:pPr>
                            <w:spacing w:before="98" w:line="218" w:lineRule="exact"/>
                            <w:ind w:left="58"/>
                            <w:textAlignment w:val="baseline"/>
                            <w:rPr>
                              <w:del w:id="2885" w:author="Stuart McLarnon (NESO)" w:date="2024-11-19T13:05:00Z"/>
                              <w:rFonts w:ascii="Arial" w:eastAsia="Arial" w:hAnsi="Arial"/>
                              <w:color w:val="626361"/>
                              <w:sz w:val="20"/>
                            </w:rPr>
                          </w:pPr>
                          <w:del w:id="2886" w:author="Stuart McLarnon (NESO)" w:date="2024-11-19T13:05:00Z">
                            <w:r>
                              <w:rPr>
                                <w:rFonts w:ascii="Arial" w:eastAsia="Arial" w:hAnsi="Arial"/>
                                <w:color w:val="626361"/>
                                <w:sz w:val="20"/>
                                <w:lang w:val="en-US"/>
                              </w:rPr>
                              <w:delText>Terminator</w:delText>
                            </w:r>
                          </w:del>
                        </w:p>
                      </w:tc>
                      <w:tc>
                        <w:tcPr>
                          <w:tcW w:w="1008" w:type="dxa"/>
                          <w:tcBorders>
                            <w:top w:val="single" w:sz="4" w:space="0" w:color="000000"/>
                            <w:left w:val="none" w:sz="0" w:space="0" w:color="000000"/>
                            <w:bottom w:val="none" w:sz="0" w:space="0" w:color="000000"/>
                            <w:right w:val="none" w:sz="0" w:space="0" w:color="000000"/>
                          </w:tcBorders>
                          <w:vAlign w:val="center"/>
                        </w:tcPr>
                        <w:p w14:paraId="61075ABF" w14:textId="77777777" w:rsidR="00E1101E" w:rsidRDefault="00000000">
                          <w:pPr>
                            <w:spacing w:before="98" w:line="218" w:lineRule="exact"/>
                            <w:ind w:left="81"/>
                            <w:textAlignment w:val="baseline"/>
                            <w:rPr>
                              <w:del w:id="2887" w:author="Stuart McLarnon (NESO)" w:date="2024-11-19T13:05:00Z"/>
                              <w:rFonts w:ascii="Arial" w:eastAsia="Arial" w:hAnsi="Arial"/>
                              <w:color w:val="626361"/>
                              <w:sz w:val="20"/>
                            </w:rPr>
                          </w:pPr>
                          <w:del w:id="2888" w:author="Stuart McLarnon (NESO)" w:date="2024-11-19T13:05:00Z">
                            <w:r>
                              <w:rPr>
                                <w:rFonts w:ascii="Arial" w:eastAsia="Arial" w:hAnsi="Arial"/>
                                <w:color w:val="626361"/>
                                <w:sz w:val="20"/>
                                <w:lang w:val="en-US"/>
                              </w:rPr>
                              <w:delText>39, 44,</w:delText>
                            </w:r>
                          </w:del>
                        </w:p>
                      </w:tc>
                      <w:tc>
                        <w:tcPr>
                          <w:tcW w:w="667" w:type="dxa"/>
                          <w:tcBorders>
                            <w:top w:val="single" w:sz="4" w:space="0" w:color="000000"/>
                            <w:left w:val="none" w:sz="0" w:space="0" w:color="000000"/>
                            <w:bottom w:val="none" w:sz="0" w:space="0" w:color="000000"/>
                            <w:right w:val="none" w:sz="0" w:space="0" w:color="000000"/>
                          </w:tcBorders>
                          <w:vAlign w:val="center"/>
                        </w:tcPr>
                        <w:p w14:paraId="723149CB" w14:textId="77777777" w:rsidR="00E1101E" w:rsidRDefault="00000000">
                          <w:pPr>
                            <w:spacing w:before="98" w:line="218" w:lineRule="exact"/>
                            <w:ind w:left="110"/>
                            <w:textAlignment w:val="baseline"/>
                            <w:rPr>
                              <w:del w:id="2889" w:author="Stuart McLarnon (NESO)" w:date="2024-11-19T13:05:00Z"/>
                              <w:rFonts w:ascii="Arial" w:eastAsia="Arial" w:hAnsi="Arial"/>
                              <w:color w:val="626361"/>
                              <w:sz w:val="20"/>
                            </w:rPr>
                          </w:pPr>
                          <w:del w:id="2890" w:author="Stuart McLarnon (NESO)" w:date="2024-11-19T13:05:00Z">
                            <w:r>
                              <w:rPr>
                                <w:rFonts w:ascii="Arial" w:eastAsia="Arial" w:hAnsi="Arial"/>
                                <w:color w:val="626361"/>
                                <w:sz w:val="20"/>
                                <w:lang w:val="en-US"/>
                              </w:rPr>
                              <w:delText>1</w:delText>
                            </w:r>
                          </w:del>
                        </w:p>
                      </w:tc>
                      <w:tc>
                        <w:tcPr>
                          <w:tcW w:w="4411" w:type="dxa"/>
                          <w:tcBorders>
                            <w:top w:val="single" w:sz="4" w:space="0" w:color="000000"/>
                            <w:left w:val="none" w:sz="0" w:space="0" w:color="000000"/>
                            <w:bottom w:val="none" w:sz="0" w:space="0" w:color="000000"/>
                            <w:right w:val="none" w:sz="0" w:space="0" w:color="000000"/>
                          </w:tcBorders>
                          <w:vAlign w:val="center"/>
                        </w:tcPr>
                        <w:p w14:paraId="67E8ECFA" w14:textId="77777777" w:rsidR="00E1101E" w:rsidRDefault="00000000">
                          <w:pPr>
                            <w:spacing w:before="98" w:line="218" w:lineRule="exact"/>
                            <w:ind w:left="187"/>
                            <w:textAlignment w:val="baseline"/>
                            <w:rPr>
                              <w:del w:id="2891" w:author="Stuart McLarnon (NESO)" w:date="2024-11-19T13:05:00Z"/>
                              <w:rFonts w:ascii="Arial" w:eastAsia="Arial" w:hAnsi="Arial"/>
                              <w:color w:val="626361"/>
                              <w:sz w:val="20"/>
                            </w:rPr>
                          </w:pPr>
                          <w:del w:id="2892" w:author="Stuart McLarnon (NESO)" w:date="2024-11-19T13:05:00Z">
                            <w:r>
                              <w:rPr>
                                <w:rFonts w:ascii="Arial" w:eastAsia="Arial" w:hAnsi="Arial"/>
                                <w:color w:val="626361"/>
                                <w:sz w:val="20"/>
                                <w:lang w:val="en-US"/>
                              </w:rPr>
                              <w:delText>Part terminator character "^"</w:delText>
                            </w:r>
                          </w:del>
                        </w:p>
                      </w:tc>
                    </w:tr>
                    <w:tr w:rsidR="00E1101E" w14:paraId="03B05E03" w14:textId="77777777">
                      <w:trPr>
                        <w:trHeight w:hRule="exact" w:val="250"/>
                        <w:del w:id="2893" w:author="Stuart McLarnon (NESO)" w:date="2024-11-19T13:05:00Z"/>
                      </w:trPr>
                      <w:tc>
                        <w:tcPr>
                          <w:tcW w:w="1114" w:type="dxa"/>
                          <w:tcBorders>
                            <w:top w:val="none" w:sz="0" w:space="0" w:color="000000"/>
                            <w:left w:val="none" w:sz="0" w:space="0" w:color="000000"/>
                            <w:bottom w:val="none" w:sz="0" w:space="0" w:color="000000"/>
                            <w:right w:val="none" w:sz="0" w:space="0" w:color="000000"/>
                          </w:tcBorders>
                        </w:tcPr>
                        <w:p w14:paraId="155BF635" w14:textId="77777777" w:rsidR="00E1101E" w:rsidRDefault="00E1101E">
                          <w:pPr>
                            <w:textAlignment w:val="baseline"/>
                            <w:rPr>
                              <w:del w:id="2894" w:author="Stuart McLarnon (NESO)" w:date="2024-11-19T13:05:00Z"/>
                              <w:rFonts w:ascii="Arial" w:eastAsia="Arial" w:hAnsi="Arial"/>
                              <w:color w:val="000000"/>
                              <w:sz w:val="24"/>
                            </w:rPr>
                          </w:pPr>
                        </w:p>
                      </w:tc>
                      <w:tc>
                        <w:tcPr>
                          <w:tcW w:w="1008" w:type="dxa"/>
                          <w:tcBorders>
                            <w:top w:val="none" w:sz="0" w:space="0" w:color="000000"/>
                            <w:left w:val="none" w:sz="0" w:space="0" w:color="000000"/>
                            <w:bottom w:val="none" w:sz="0" w:space="0" w:color="000000"/>
                            <w:right w:val="none" w:sz="0" w:space="0" w:color="000000"/>
                          </w:tcBorders>
                          <w:vAlign w:val="center"/>
                        </w:tcPr>
                        <w:p w14:paraId="04010189" w14:textId="77777777" w:rsidR="00E1101E" w:rsidRDefault="00000000">
                          <w:pPr>
                            <w:spacing w:after="5" w:line="227" w:lineRule="exact"/>
                            <w:ind w:left="81"/>
                            <w:textAlignment w:val="baseline"/>
                            <w:rPr>
                              <w:del w:id="2895" w:author="Stuart McLarnon (NESO)" w:date="2024-11-19T13:05:00Z"/>
                              <w:rFonts w:ascii="Arial" w:eastAsia="Arial" w:hAnsi="Arial"/>
                              <w:color w:val="626361"/>
                              <w:sz w:val="20"/>
                            </w:rPr>
                          </w:pPr>
                          <w:del w:id="2896" w:author="Stuart McLarnon (NESO)" w:date="2024-11-19T13:05:00Z">
                            <w:r>
                              <w:rPr>
                                <w:rFonts w:ascii="Arial" w:eastAsia="Arial" w:hAnsi="Arial"/>
                                <w:color w:val="626361"/>
                                <w:sz w:val="20"/>
                                <w:lang w:val="en-US"/>
                              </w:rPr>
                              <w:delText>102, 107,</w:delText>
                            </w:r>
                          </w:del>
                        </w:p>
                      </w:tc>
                      <w:tc>
                        <w:tcPr>
                          <w:tcW w:w="667" w:type="dxa"/>
                          <w:tcBorders>
                            <w:top w:val="none" w:sz="0" w:space="0" w:color="000000"/>
                            <w:left w:val="none" w:sz="0" w:space="0" w:color="000000"/>
                            <w:bottom w:val="none" w:sz="0" w:space="0" w:color="000000"/>
                            <w:right w:val="none" w:sz="0" w:space="0" w:color="000000"/>
                          </w:tcBorders>
                        </w:tcPr>
                        <w:p w14:paraId="35A493AD" w14:textId="77777777" w:rsidR="00E1101E" w:rsidRDefault="00E1101E">
                          <w:pPr>
                            <w:textAlignment w:val="baseline"/>
                            <w:rPr>
                              <w:del w:id="2897" w:author="Stuart McLarnon (NESO)" w:date="2024-11-19T13:05:00Z"/>
                              <w:rFonts w:ascii="Arial" w:eastAsia="Arial" w:hAnsi="Arial"/>
                              <w:color w:val="000000"/>
                              <w:sz w:val="24"/>
                            </w:rPr>
                          </w:pPr>
                        </w:p>
                      </w:tc>
                      <w:tc>
                        <w:tcPr>
                          <w:tcW w:w="4411" w:type="dxa"/>
                          <w:tcBorders>
                            <w:top w:val="none" w:sz="0" w:space="0" w:color="000000"/>
                            <w:left w:val="none" w:sz="0" w:space="0" w:color="000000"/>
                            <w:bottom w:val="none" w:sz="0" w:space="0" w:color="000000"/>
                            <w:right w:val="none" w:sz="0" w:space="0" w:color="000000"/>
                          </w:tcBorders>
                        </w:tcPr>
                        <w:p w14:paraId="05C22274" w14:textId="77777777" w:rsidR="00E1101E" w:rsidRDefault="00E1101E">
                          <w:pPr>
                            <w:textAlignment w:val="baseline"/>
                            <w:rPr>
                              <w:del w:id="2898" w:author="Stuart McLarnon (NESO)" w:date="2024-11-19T13:05:00Z"/>
                              <w:rFonts w:ascii="Arial" w:eastAsia="Arial" w:hAnsi="Arial"/>
                              <w:color w:val="000000"/>
                              <w:sz w:val="24"/>
                            </w:rPr>
                          </w:pPr>
                        </w:p>
                      </w:tc>
                    </w:tr>
                  </w:tbl>
                  <w:p w14:paraId="20135077" w14:textId="77777777" w:rsidR="002D0D0E" w:rsidRDefault="002D0D0E">
                    <w:pPr>
                      <w:rPr>
                        <w:del w:id="2899" w:author="Stuart McLarnon (NESO)" w:date="2024-11-19T13:05:00Z"/>
                      </w:rPr>
                    </w:pPr>
                  </w:p>
                </w:txbxContent>
              </v:textbox>
              <w10:wrap type="square" anchorx="page" anchory="page"/>
            </v:shape>
          </w:pict>
        </w:r>
        <w:r>
          <w:rPr>
            <w:rFonts w:eastAsia="PMingLiU"/>
          </w:rPr>
          <w:pict w14:anchorId="5CF41CCC">
            <v:shape id="_x0000_s2344" type="#_x0000_t202" style="position:absolute;margin-left:413.75pt;margin-top:95.35pt;width:18.4pt;height:11.4pt;z-index:-251310080;mso-wrap-distance-left:0;mso-wrap-distance-right:0;mso-position-horizontal-relative:page;mso-position-vertical-relative:page" filled="f" stroked="f">
              <v:textbox style="mso-next-textbox:#_x0000_s2344" inset="0,0,0,0">
                <w:txbxContent>
                  <w:p w14:paraId="1FFF3A0A" w14:textId="77777777" w:rsidR="00E1101E" w:rsidRDefault="00000000">
                    <w:pPr>
                      <w:spacing w:before="1" w:line="223" w:lineRule="exact"/>
                      <w:textAlignment w:val="baseline"/>
                      <w:rPr>
                        <w:del w:id="2900" w:author="Stuart McLarnon (NESO)" w:date="2024-11-19T13:05:00Z"/>
                        <w:rFonts w:ascii="Arial" w:eastAsia="Arial" w:hAnsi="Arial"/>
                        <w:color w:val="626361"/>
                        <w:spacing w:val="10"/>
                        <w:sz w:val="20"/>
                      </w:rPr>
                    </w:pPr>
                    <w:del w:id="2901" w:author="Stuart McLarnon (NESO)" w:date="2024-11-19T13:05:00Z">
                      <w:r>
                        <w:rPr>
                          <w:rFonts w:ascii="Arial" w:eastAsia="Arial" w:hAnsi="Arial"/>
                          <w:color w:val="626361"/>
                          <w:spacing w:val="10"/>
                          <w:sz w:val="20"/>
                          <w:lang w:val="en-US"/>
                        </w:rPr>
                        <w:delText>All</w:delText>
                      </w:r>
                    </w:del>
                  </w:p>
                </w:txbxContent>
              </v:textbox>
              <w10:wrap type="square" anchorx="page" anchory="page"/>
            </v:shape>
          </w:pict>
        </w:r>
        <w:r>
          <w:rPr>
            <w:rFonts w:eastAsia="PMingLiU"/>
          </w:rPr>
          <w:pict w14:anchorId="1C01A19E">
            <v:shape id="_x0000_s2345" type="#_x0000_t202" style="position:absolute;margin-left:413.75pt;margin-top:127.5pt;width:18.4pt;height:11.4pt;z-index:-251309056;mso-wrap-distance-left:0;mso-wrap-distance-right:0;mso-position-horizontal-relative:page;mso-position-vertical-relative:page" filled="f" stroked="f">
              <v:textbox style="mso-next-textbox:#_x0000_s2345" inset="0,0,0,0">
                <w:txbxContent>
                  <w:p w14:paraId="5F2FE743" w14:textId="77777777" w:rsidR="00E1101E" w:rsidRDefault="00000000">
                    <w:pPr>
                      <w:spacing w:before="1" w:line="213" w:lineRule="exact"/>
                      <w:textAlignment w:val="baseline"/>
                      <w:rPr>
                        <w:del w:id="2902" w:author="Stuart McLarnon (NESO)" w:date="2024-11-19T13:05:00Z"/>
                        <w:rFonts w:ascii="Arial" w:eastAsia="Arial" w:hAnsi="Arial"/>
                        <w:color w:val="626361"/>
                        <w:spacing w:val="10"/>
                        <w:sz w:val="20"/>
                      </w:rPr>
                    </w:pPr>
                    <w:del w:id="2903" w:author="Stuart McLarnon (NESO)" w:date="2024-11-19T13:05:00Z">
                      <w:r>
                        <w:rPr>
                          <w:rFonts w:ascii="Arial" w:eastAsia="Arial" w:hAnsi="Arial"/>
                          <w:color w:val="626361"/>
                          <w:spacing w:val="10"/>
                          <w:sz w:val="20"/>
                          <w:lang w:val="en-US"/>
                        </w:rPr>
                        <w:delText>All</w:delText>
                      </w:r>
                    </w:del>
                  </w:p>
                </w:txbxContent>
              </v:textbox>
              <w10:wrap type="square" anchorx="page" anchory="page"/>
            </v:shape>
          </w:pict>
        </w:r>
        <w:r>
          <w:rPr>
            <w:rFonts w:eastAsia="PMingLiU"/>
          </w:rPr>
          <w:pict w14:anchorId="05A1E645">
            <v:shape id="_x0000_s2346" type="#_x0000_t202" style="position:absolute;margin-left:413.75pt;margin-top:148.15pt;width:26.55pt;height:11.4pt;z-index:-251308032;mso-wrap-distance-left:0;mso-wrap-distance-right:0;mso-position-horizontal-relative:page;mso-position-vertical-relative:page" filled="f" stroked="f">
              <v:textbox style="mso-next-textbox:#_x0000_s2346" inset="0,0,0,0">
                <w:txbxContent>
                  <w:p w14:paraId="4F775A70" w14:textId="77777777" w:rsidR="00E1101E" w:rsidRDefault="00000000">
                    <w:pPr>
                      <w:spacing w:before="1" w:line="218" w:lineRule="exact"/>
                      <w:textAlignment w:val="baseline"/>
                      <w:rPr>
                        <w:del w:id="2904" w:author="Stuart McLarnon (NESO)" w:date="2024-11-19T13:05:00Z"/>
                        <w:rFonts w:ascii="Arial" w:eastAsia="Arial" w:hAnsi="Arial"/>
                        <w:color w:val="626361"/>
                        <w:spacing w:val="6"/>
                        <w:sz w:val="20"/>
                      </w:rPr>
                    </w:pPr>
                    <w:del w:id="2905" w:author="Stuart McLarnon (NESO)" w:date="2024-11-19T13:05:00Z">
                      <w:r>
                        <w:rPr>
                          <w:rFonts w:ascii="Arial" w:eastAsia="Arial" w:hAnsi="Arial"/>
                          <w:color w:val="626361"/>
                          <w:spacing w:val="6"/>
                          <w:sz w:val="20"/>
                          <w:lang w:val="en-US"/>
                        </w:rPr>
                        <w:delText>N, T</w:delText>
                      </w:r>
                    </w:del>
                  </w:p>
                </w:txbxContent>
              </v:textbox>
              <w10:wrap type="square" anchorx="page" anchory="page"/>
            </v:shape>
          </w:pict>
        </w:r>
        <w:r>
          <w:rPr>
            <w:rFonts w:eastAsia="PMingLiU"/>
          </w:rPr>
          <w:pict w14:anchorId="2F0B9D90">
            <v:shape id="_x0000_s2347" type="#_x0000_t202" style="position:absolute;margin-left:416.4pt;margin-top:397.25pt;width:57.85pt;height:11.6pt;z-index:-251307008;mso-wrap-distance-left:0;mso-wrap-distance-right:0;mso-position-horizontal-relative:page;mso-position-vertical-relative:page" filled="f" stroked="f">
              <v:textbox style="mso-next-textbox:#_x0000_s2347" inset="0,0,0,0">
                <w:txbxContent>
                  <w:p w14:paraId="030FF11B" w14:textId="77777777" w:rsidR="00E1101E" w:rsidRDefault="00000000">
                    <w:pPr>
                      <w:tabs>
                        <w:tab w:val="right" w:pos="1152"/>
                      </w:tabs>
                      <w:spacing w:before="1" w:line="218" w:lineRule="exact"/>
                      <w:textAlignment w:val="baseline"/>
                      <w:rPr>
                        <w:del w:id="2906" w:author="Stuart McLarnon (NESO)" w:date="2024-11-19T13:05:00Z"/>
                        <w:rFonts w:ascii="Arial" w:eastAsia="Arial" w:hAnsi="Arial"/>
                        <w:color w:val="626361"/>
                        <w:sz w:val="20"/>
                      </w:rPr>
                    </w:pPr>
                    <w:del w:id="2907" w:author="Stuart McLarnon (NESO)" w:date="2024-11-19T13:05:00Z">
                      <w:r>
                        <w:rPr>
                          <w:rFonts w:ascii="Arial" w:eastAsia="Arial" w:hAnsi="Arial"/>
                          <w:color w:val="626361"/>
                          <w:sz w:val="20"/>
                          <w:lang w:val="en-US"/>
                        </w:rPr>
                        <w:delText>Any</w:delText>
                      </w:r>
                      <w:r>
                        <w:rPr>
                          <w:rFonts w:ascii="Arial" w:eastAsia="Arial" w:hAnsi="Arial"/>
                          <w:color w:val="626361"/>
                          <w:sz w:val="20"/>
                          <w:lang w:val="en-US"/>
                        </w:rPr>
                        <w:tab/>
                        <w:delText>E, X</w:delText>
                      </w:r>
                    </w:del>
                  </w:p>
                </w:txbxContent>
              </v:textbox>
              <w10:wrap type="square" anchorx="page" anchory="page"/>
            </v:shape>
          </w:pict>
        </w:r>
        <w:r>
          <w:rPr>
            <w:rFonts w:eastAsia="PMingLiU"/>
          </w:rPr>
          <w:pict w14:anchorId="6BA87580">
            <v:shape id="_x0000_s2348" type="#_x0000_t202" style="position:absolute;margin-left:413.75pt;margin-top:487.25pt;width:18.4pt;height:11.4pt;z-index:-251305984;mso-wrap-distance-left:0;mso-wrap-distance-right:0;mso-position-horizontal-relative:page;mso-position-vertical-relative:page" filled="f" stroked="f">
              <v:textbox style="mso-next-textbox:#_x0000_s2348" inset="0,0,0,0">
                <w:txbxContent>
                  <w:p w14:paraId="69C169A1" w14:textId="77777777" w:rsidR="00E1101E" w:rsidRDefault="00000000">
                    <w:pPr>
                      <w:spacing w:before="1" w:line="218" w:lineRule="exact"/>
                      <w:textAlignment w:val="baseline"/>
                      <w:rPr>
                        <w:del w:id="2908" w:author="Stuart McLarnon (NESO)" w:date="2024-11-19T13:05:00Z"/>
                        <w:rFonts w:ascii="Arial" w:eastAsia="Arial" w:hAnsi="Arial"/>
                        <w:color w:val="626361"/>
                        <w:spacing w:val="10"/>
                        <w:sz w:val="20"/>
                      </w:rPr>
                    </w:pPr>
                    <w:del w:id="2909" w:author="Stuart McLarnon (NESO)" w:date="2024-11-19T13:05:00Z">
                      <w:r>
                        <w:rPr>
                          <w:rFonts w:ascii="Arial" w:eastAsia="Arial" w:hAnsi="Arial"/>
                          <w:color w:val="626361"/>
                          <w:spacing w:val="10"/>
                          <w:sz w:val="20"/>
                          <w:lang w:val="en-US"/>
                        </w:rPr>
                        <w:delText>All</w:delText>
                      </w:r>
                    </w:del>
                  </w:p>
                </w:txbxContent>
              </v:textbox>
              <w10:wrap type="square" anchorx="page" anchory="page"/>
            </v:shape>
          </w:pict>
        </w:r>
      </w:del>
    </w:p>
    <w:p w14:paraId="0B5F4B4F" w14:textId="77777777" w:rsidR="00E1101E" w:rsidRDefault="00E1101E">
      <w:pPr>
        <w:rPr>
          <w:del w:id="2910" w:author="Stuart McLarnon (NESO)" w:date="2024-11-19T13:05:00Z"/>
        </w:rPr>
        <w:sectPr w:rsidR="00E1101E">
          <w:pgSz w:w="11909" w:h="16838"/>
          <w:pgMar w:top="0" w:right="1440" w:bottom="324" w:left="1440" w:header="720" w:footer="720" w:gutter="0"/>
          <w:cols w:space="720"/>
        </w:sectPr>
      </w:pPr>
    </w:p>
    <w:p w14:paraId="333D21D7" w14:textId="77777777" w:rsidR="00316A82" w:rsidRPr="00A57BDE" w:rsidRDefault="00000000" w:rsidP="004A4F1E">
      <w:pPr>
        <w:rPr>
          <w:del w:id="2911" w:author="Stuart McLarnon (NESO)" w:date="2024-11-19T13:05:00Z"/>
          <w:b/>
          <w:bCs/>
          <w:lang w:val="en-US"/>
        </w:rPr>
      </w:pPr>
      <w:del w:id="2912" w:author="Stuart McLarnon (NESO)" w:date="2024-11-19T13:05:00Z">
        <w:r>
          <w:rPr>
            <w:noProof/>
          </w:rPr>
          <w:drawing>
            <wp:inline distT="0" distB="0" distL="0" distR="0" wp14:anchorId="3702ECFB" wp14:editId="064A3905">
              <wp:extent cx="1996440" cy="390525"/>
              <wp:effectExtent l="0" t="0" r="0" b="0"/>
              <wp:docPr id="63" name="Picture"/>
              <wp:cNvGraphicFramePr/>
              <a:graphic xmlns:a="http://schemas.openxmlformats.org/drawingml/2006/main">
                <a:graphicData uri="http://schemas.openxmlformats.org/drawingml/2006/picture">
                  <pic:pic xmlns:pic="http://schemas.openxmlformats.org/drawingml/2006/picture">
                    <pic:nvPicPr>
                      <pic:cNvPr id="64"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tbl>
      <w:tblPr>
        <w:tblStyle w:val="ListTable2-Accent1"/>
        <w:tblW w:w="0" w:type="auto"/>
        <w:tblInd w:w="1560" w:type="dxa"/>
        <w:tblLook w:val="04A0" w:firstRow="1" w:lastRow="0" w:firstColumn="1" w:lastColumn="0" w:noHBand="0" w:noVBand="1"/>
      </w:tblPr>
      <w:tblGrid>
        <w:gridCol w:w="1440"/>
        <w:gridCol w:w="1124"/>
        <w:gridCol w:w="752"/>
        <w:gridCol w:w="3260"/>
        <w:gridCol w:w="1096"/>
        <w:gridCol w:w="806"/>
        <w:gridCol w:w="794"/>
      </w:tblGrid>
      <w:tr w:rsidR="00316A82" w:rsidRPr="00A57BDE" w14:paraId="0A86A8BD" w14:textId="77777777" w:rsidTr="00186A2A">
        <w:trPr>
          <w:cnfStyle w:val="100000000000" w:firstRow="1" w:lastRow="0" w:firstColumn="0" w:lastColumn="0" w:oddVBand="0" w:evenVBand="0" w:oddHBand="0" w:evenHBand="0" w:firstRowFirstColumn="0" w:firstRowLastColumn="0" w:lastRowFirstColumn="0" w:lastRowLastColumn="0"/>
          <w:ins w:id="291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tcPr>
          <w:p w14:paraId="7B132D96" w14:textId="687A3481" w:rsidR="00316A82" w:rsidRPr="00A57BDE" w:rsidRDefault="00316A82" w:rsidP="004A4F1E">
            <w:pPr>
              <w:rPr>
                <w:ins w:id="2914" w:author="Stuart McLarnon (NESO)" w:date="2024-11-19T13:05:00Z"/>
                <w:lang w:val="en-US"/>
              </w:rPr>
            </w:pPr>
            <w:ins w:id="2915" w:author="Stuart McLarnon (NESO)" w:date="2024-11-19T13:05:00Z">
              <w:r w:rsidRPr="00A57BDE">
                <w:rPr>
                  <w:lang w:val="en-US"/>
                </w:rPr>
                <w:t>Field Name</w:t>
              </w:r>
            </w:ins>
          </w:p>
        </w:tc>
        <w:tc>
          <w:tcPr>
            <w:tcW w:w="1124" w:type="dxa"/>
          </w:tcPr>
          <w:p w14:paraId="29C8D80B"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2916" w:author="Stuart McLarnon (NESO)" w:date="2024-11-19T13:05:00Z"/>
                <w:lang w:val="en-US"/>
              </w:rPr>
            </w:pPr>
            <w:ins w:id="2917" w:author="Stuart McLarnon (NESO)" w:date="2024-11-19T13:05:00Z">
              <w:r w:rsidRPr="00A57BDE">
                <w:rPr>
                  <w:lang w:val="en-US"/>
                </w:rPr>
                <w:t>Start Position</w:t>
              </w:r>
            </w:ins>
          </w:p>
        </w:tc>
        <w:tc>
          <w:tcPr>
            <w:tcW w:w="752" w:type="dxa"/>
          </w:tcPr>
          <w:p w14:paraId="1914DDEA"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2918" w:author="Stuart McLarnon (NESO)" w:date="2024-11-19T13:05:00Z"/>
                <w:lang w:val="en-US"/>
              </w:rPr>
            </w:pPr>
            <w:ins w:id="2919" w:author="Stuart McLarnon (NESO)" w:date="2024-11-19T13:05:00Z">
              <w:r w:rsidRPr="00A57BDE">
                <w:rPr>
                  <w:lang w:val="en-US"/>
                </w:rPr>
                <w:t>Field Size</w:t>
              </w:r>
            </w:ins>
          </w:p>
        </w:tc>
        <w:tc>
          <w:tcPr>
            <w:tcW w:w="4356" w:type="dxa"/>
            <w:gridSpan w:val="2"/>
          </w:tcPr>
          <w:p w14:paraId="50920B29"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2920" w:author="Stuart McLarnon (NESO)" w:date="2024-11-19T13:05:00Z"/>
                <w:lang w:val="en-US"/>
              </w:rPr>
            </w:pPr>
            <w:ins w:id="2921" w:author="Stuart McLarnon (NESO)" w:date="2024-11-19T13:05:00Z">
              <w:r w:rsidRPr="00A57BDE">
                <w:rPr>
                  <w:lang w:val="en-US"/>
                </w:rPr>
                <w:t>Description</w:t>
              </w:r>
            </w:ins>
          </w:p>
        </w:tc>
        <w:tc>
          <w:tcPr>
            <w:tcW w:w="806" w:type="dxa"/>
          </w:tcPr>
          <w:p w14:paraId="0DC303BB"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2922" w:author="Stuart McLarnon (NESO)" w:date="2024-11-19T13:05:00Z"/>
                <w:lang w:val="en-US"/>
              </w:rPr>
            </w:pPr>
            <w:ins w:id="2923" w:author="Stuart McLarnon (NESO)" w:date="2024-11-19T13:05:00Z">
              <w:r w:rsidRPr="00A57BDE">
                <w:rPr>
                  <w:lang w:val="en-US"/>
                </w:rPr>
                <w:t>Valid Type</w:t>
              </w:r>
            </w:ins>
          </w:p>
        </w:tc>
        <w:tc>
          <w:tcPr>
            <w:tcW w:w="794" w:type="dxa"/>
          </w:tcPr>
          <w:p w14:paraId="0D72DCA0"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2924" w:author="Stuart McLarnon (NESO)" w:date="2024-11-19T13:05:00Z"/>
                <w:lang w:val="en-US"/>
              </w:rPr>
            </w:pPr>
            <w:ins w:id="2925" w:author="Stuart McLarnon (NESO)" w:date="2024-11-19T13:05:00Z">
              <w:r w:rsidRPr="00A57BDE">
                <w:rPr>
                  <w:lang w:val="en-US"/>
                </w:rPr>
                <w:t>Error Flag</w:t>
              </w:r>
            </w:ins>
          </w:p>
        </w:tc>
      </w:tr>
      <w:tr w:rsidR="00316A82" w:rsidRPr="00A57BDE" w14:paraId="786096DF" w14:textId="77777777" w:rsidTr="00186A2A">
        <w:trPr>
          <w:cnfStyle w:val="000000100000" w:firstRow="0" w:lastRow="0" w:firstColumn="0" w:lastColumn="0" w:oddVBand="0" w:evenVBand="0" w:oddHBand="1" w:evenHBand="0" w:firstRowFirstColumn="0" w:firstRowLastColumn="0" w:lastRowFirstColumn="0" w:lastRowLastColumn="0"/>
          <w:ins w:id="292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tcPr>
          <w:p w14:paraId="6B04207E" w14:textId="77777777" w:rsidR="00316A82" w:rsidRPr="00A57BDE" w:rsidRDefault="00316A82" w:rsidP="004A4F1E">
            <w:pPr>
              <w:rPr>
                <w:ins w:id="2927" w:author="Stuart McLarnon (NESO)" w:date="2024-11-19T13:05:00Z"/>
                <w:b w:val="0"/>
                <w:bCs w:val="0"/>
                <w:lang w:val="en-US"/>
              </w:rPr>
            </w:pPr>
            <w:ins w:id="2928" w:author="Stuart McLarnon (NESO)" w:date="2024-11-19T13:05:00Z">
              <w:r w:rsidRPr="00A57BDE">
                <w:rPr>
                  <w:b w:val="0"/>
                  <w:bCs w:val="0"/>
                </w:rPr>
                <w:t>Name</w:t>
              </w:r>
            </w:ins>
          </w:p>
        </w:tc>
        <w:tc>
          <w:tcPr>
            <w:tcW w:w="1124" w:type="dxa"/>
          </w:tcPr>
          <w:p w14:paraId="185F66B4"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29" w:author="Stuart McLarnon (NESO)" w:date="2024-11-19T13:05:00Z"/>
                <w:lang w:val="en-US"/>
              </w:rPr>
            </w:pPr>
            <w:ins w:id="2930" w:author="Stuart McLarnon (NESO)" w:date="2024-11-19T13:05:00Z">
              <w:r w:rsidRPr="00A57BDE">
                <w:t>1</w:t>
              </w:r>
            </w:ins>
          </w:p>
        </w:tc>
        <w:tc>
          <w:tcPr>
            <w:tcW w:w="752" w:type="dxa"/>
          </w:tcPr>
          <w:p w14:paraId="1EF3D4A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31" w:author="Stuart McLarnon (NESO)" w:date="2024-11-19T13:05:00Z"/>
                <w:lang w:val="en-US"/>
              </w:rPr>
            </w:pPr>
            <w:ins w:id="2932" w:author="Stuart McLarnon (NESO)" w:date="2024-11-19T13:05:00Z">
              <w:r w:rsidRPr="00A57BDE">
                <w:rPr>
                  <w:lang w:val="en-US"/>
                </w:rPr>
                <w:t>9</w:t>
              </w:r>
            </w:ins>
          </w:p>
        </w:tc>
        <w:tc>
          <w:tcPr>
            <w:tcW w:w="4356" w:type="dxa"/>
            <w:gridSpan w:val="2"/>
          </w:tcPr>
          <w:p w14:paraId="0B317BD6"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33" w:author="Stuart McLarnon (NESO)" w:date="2024-11-19T13:05:00Z"/>
                <w:lang w:val="en-US"/>
              </w:rPr>
            </w:pPr>
            <w:ins w:id="2934" w:author="Stuart McLarnon (NESO)" w:date="2024-11-19T13:05:00Z">
              <w:r w:rsidRPr="00A57BDE">
                <w:rPr>
                  <w:lang w:val="en-US"/>
                </w:rPr>
                <w:t>BM Unit Name</w:t>
              </w:r>
            </w:ins>
          </w:p>
        </w:tc>
        <w:tc>
          <w:tcPr>
            <w:tcW w:w="806" w:type="dxa"/>
          </w:tcPr>
          <w:p w14:paraId="04687592"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35" w:author="Stuart McLarnon (NESO)" w:date="2024-11-19T13:05:00Z"/>
                <w:lang w:val="en-US"/>
              </w:rPr>
            </w:pPr>
            <w:ins w:id="2936" w:author="Stuart McLarnon (NESO)" w:date="2024-11-19T13:05:00Z">
              <w:r w:rsidRPr="00A57BDE">
                <w:rPr>
                  <w:lang w:val="en-US"/>
                </w:rPr>
                <w:t>All</w:t>
              </w:r>
            </w:ins>
          </w:p>
        </w:tc>
        <w:tc>
          <w:tcPr>
            <w:tcW w:w="794" w:type="dxa"/>
          </w:tcPr>
          <w:p w14:paraId="367317B0"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37" w:author="Stuart McLarnon (NESO)" w:date="2024-11-19T13:05:00Z"/>
                <w:lang w:val="en-US"/>
              </w:rPr>
            </w:pPr>
          </w:p>
        </w:tc>
      </w:tr>
      <w:tr w:rsidR="00316A82" w:rsidRPr="00A57BDE" w14:paraId="7F128426" w14:textId="77777777" w:rsidTr="00186A2A">
        <w:trPr>
          <w:ins w:id="293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tcPr>
          <w:p w14:paraId="2C88E458" w14:textId="77777777" w:rsidR="00316A82" w:rsidRPr="00A57BDE" w:rsidRDefault="00316A82" w:rsidP="004A4F1E">
            <w:pPr>
              <w:rPr>
                <w:ins w:id="2939" w:author="Stuart McLarnon (NESO)" w:date="2024-11-19T13:05:00Z"/>
                <w:b w:val="0"/>
                <w:bCs w:val="0"/>
                <w:lang w:val="en-US"/>
              </w:rPr>
            </w:pPr>
            <w:ins w:id="2940" w:author="Stuart McLarnon (NESO)" w:date="2024-11-19T13:05:00Z">
              <w:r w:rsidRPr="00A57BDE">
                <w:rPr>
                  <w:b w:val="0"/>
                  <w:bCs w:val="0"/>
                </w:rPr>
                <w:t>Ref Number</w:t>
              </w:r>
            </w:ins>
          </w:p>
        </w:tc>
        <w:tc>
          <w:tcPr>
            <w:tcW w:w="1124" w:type="dxa"/>
          </w:tcPr>
          <w:p w14:paraId="1AACDD36"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41" w:author="Stuart McLarnon (NESO)" w:date="2024-11-19T13:05:00Z"/>
                <w:lang w:val="en-US"/>
              </w:rPr>
            </w:pPr>
            <w:ins w:id="2942" w:author="Stuart McLarnon (NESO)" w:date="2024-11-19T13:05:00Z">
              <w:r w:rsidRPr="00A57BDE">
                <w:t>11</w:t>
              </w:r>
            </w:ins>
          </w:p>
        </w:tc>
        <w:tc>
          <w:tcPr>
            <w:tcW w:w="752" w:type="dxa"/>
          </w:tcPr>
          <w:p w14:paraId="74AF20E7"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43" w:author="Stuart McLarnon (NESO)" w:date="2024-11-19T13:05:00Z"/>
                <w:lang w:val="en-US"/>
              </w:rPr>
            </w:pPr>
            <w:ins w:id="2944" w:author="Stuart McLarnon (NESO)" w:date="2024-11-19T13:05:00Z">
              <w:r w:rsidRPr="00A57BDE">
                <w:rPr>
                  <w:lang w:val="en-US"/>
                </w:rPr>
                <w:t>10</w:t>
              </w:r>
            </w:ins>
          </w:p>
        </w:tc>
        <w:tc>
          <w:tcPr>
            <w:tcW w:w="4356" w:type="dxa"/>
            <w:gridSpan w:val="2"/>
          </w:tcPr>
          <w:p w14:paraId="7D8E3846"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45" w:author="Stuart McLarnon (NESO)" w:date="2024-11-19T13:05:00Z"/>
                <w:lang w:val="en-US"/>
              </w:rPr>
            </w:pPr>
            <w:ins w:id="2946" w:author="Stuart McLarnon (NESO)" w:date="2024-11-19T13:05:00Z">
              <w:r w:rsidRPr="00A57BDE">
                <w:rPr>
                  <w:lang w:val="en-US"/>
                </w:rPr>
                <w:t>Instruction Reference Number</w:t>
              </w:r>
            </w:ins>
          </w:p>
        </w:tc>
        <w:tc>
          <w:tcPr>
            <w:tcW w:w="806" w:type="dxa"/>
          </w:tcPr>
          <w:p w14:paraId="5411C718"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47" w:author="Stuart McLarnon (NESO)" w:date="2024-11-19T13:05:00Z"/>
                <w:lang w:val="en-US"/>
              </w:rPr>
            </w:pPr>
            <w:ins w:id="2948" w:author="Stuart McLarnon (NESO)" w:date="2024-11-19T13:05:00Z">
              <w:r w:rsidRPr="00A57BDE">
                <w:rPr>
                  <w:lang w:val="en-US"/>
                </w:rPr>
                <w:t>All</w:t>
              </w:r>
            </w:ins>
          </w:p>
        </w:tc>
        <w:tc>
          <w:tcPr>
            <w:tcW w:w="794" w:type="dxa"/>
          </w:tcPr>
          <w:p w14:paraId="490FD2B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49" w:author="Stuart McLarnon (NESO)" w:date="2024-11-19T13:05:00Z"/>
                <w:lang w:val="en-US"/>
              </w:rPr>
            </w:pPr>
          </w:p>
        </w:tc>
      </w:tr>
      <w:tr w:rsidR="00316A82" w:rsidRPr="00A57BDE" w14:paraId="7F540940" w14:textId="77777777" w:rsidTr="00186A2A">
        <w:trPr>
          <w:cnfStyle w:val="000000100000" w:firstRow="0" w:lastRow="0" w:firstColumn="0" w:lastColumn="0" w:oddVBand="0" w:evenVBand="0" w:oddHBand="1" w:evenHBand="0" w:firstRowFirstColumn="0" w:firstRowLastColumn="0" w:lastRowFirstColumn="0" w:lastRowLastColumn="0"/>
          <w:ins w:id="295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tcPr>
          <w:p w14:paraId="04649A52" w14:textId="77777777" w:rsidR="00316A82" w:rsidRPr="00A57BDE" w:rsidRDefault="00316A82" w:rsidP="004A4F1E">
            <w:pPr>
              <w:rPr>
                <w:ins w:id="2951" w:author="Stuart McLarnon (NESO)" w:date="2024-11-19T13:05:00Z"/>
                <w:b w:val="0"/>
                <w:bCs w:val="0"/>
                <w:lang w:val="en-US"/>
              </w:rPr>
            </w:pPr>
            <w:ins w:id="2952" w:author="Stuart McLarnon (NESO)" w:date="2024-11-19T13:05:00Z">
              <w:r w:rsidRPr="00A57BDE">
                <w:rPr>
                  <w:b w:val="0"/>
                  <w:bCs w:val="0"/>
                </w:rPr>
                <w:t>Log Time</w:t>
              </w:r>
            </w:ins>
          </w:p>
        </w:tc>
        <w:tc>
          <w:tcPr>
            <w:tcW w:w="1124" w:type="dxa"/>
          </w:tcPr>
          <w:p w14:paraId="228100A6"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53" w:author="Stuart McLarnon (NESO)" w:date="2024-11-19T13:05:00Z"/>
                <w:lang w:val="en-US"/>
              </w:rPr>
            </w:pPr>
            <w:ins w:id="2954" w:author="Stuart McLarnon (NESO)" w:date="2024-11-19T13:05:00Z">
              <w:r w:rsidRPr="00A57BDE">
                <w:t>22</w:t>
              </w:r>
            </w:ins>
          </w:p>
        </w:tc>
        <w:tc>
          <w:tcPr>
            <w:tcW w:w="752" w:type="dxa"/>
          </w:tcPr>
          <w:p w14:paraId="4A02B75F"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55" w:author="Stuart McLarnon (NESO)" w:date="2024-11-19T13:05:00Z"/>
                <w:lang w:val="en-US"/>
              </w:rPr>
            </w:pPr>
            <w:ins w:id="2956" w:author="Stuart McLarnon (NESO)" w:date="2024-11-19T13:05:00Z">
              <w:r w:rsidRPr="00A57BDE">
                <w:rPr>
                  <w:lang w:val="en-US"/>
                </w:rPr>
                <w:t xml:space="preserve">17 </w:t>
              </w:r>
            </w:ins>
          </w:p>
        </w:tc>
        <w:tc>
          <w:tcPr>
            <w:tcW w:w="4356" w:type="dxa"/>
            <w:gridSpan w:val="2"/>
          </w:tcPr>
          <w:p w14:paraId="654193E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57" w:author="Stuart McLarnon (NESO)" w:date="2024-11-19T13:05:00Z"/>
                <w:lang w:val="en-US"/>
              </w:rPr>
            </w:pPr>
            <w:ins w:id="2958" w:author="Stuart McLarnon (NESO)" w:date="2024-11-19T13:05:00Z">
              <w:r w:rsidRPr="00A57BDE">
                <w:rPr>
                  <w:lang w:val="en-US"/>
                </w:rPr>
                <w:t>Time message logged by originating process</w:t>
              </w:r>
            </w:ins>
          </w:p>
        </w:tc>
        <w:tc>
          <w:tcPr>
            <w:tcW w:w="806" w:type="dxa"/>
          </w:tcPr>
          <w:p w14:paraId="1FD3B6F9"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59" w:author="Stuart McLarnon (NESO)" w:date="2024-11-19T13:05:00Z"/>
                <w:lang w:val="en-US"/>
              </w:rPr>
            </w:pPr>
            <w:ins w:id="2960" w:author="Stuart McLarnon (NESO)" w:date="2024-11-19T13:05:00Z">
              <w:r w:rsidRPr="00A57BDE">
                <w:rPr>
                  <w:lang w:val="en-US"/>
                </w:rPr>
                <w:t>All</w:t>
              </w:r>
            </w:ins>
          </w:p>
        </w:tc>
        <w:tc>
          <w:tcPr>
            <w:tcW w:w="794" w:type="dxa"/>
          </w:tcPr>
          <w:p w14:paraId="181F2ED3"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61" w:author="Stuart McLarnon (NESO)" w:date="2024-11-19T13:05:00Z"/>
                <w:lang w:val="en-US"/>
              </w:rPr>
            </w:pPr>
          </w:p>
        </w:tc>
      </w:tr>
      <w:tr w:rsidR="00316A82" w:rsidRPr="00A57BDE" w14:paraId="23BEF04D" w14:textId="77777777" w:rsidTr="00186A2A">
        <w:trPr>
          <w:ins w:id="296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tcPr>
          <w:p w14:paraId="55F3C9B8" w14:textId="77777777" w:rsidR="00316A82" w:rsidRPr="00A57BDE" w:rsidRDefault="00316A82" w:rsidP="004A4F1E">
            <w:pPr>
              <w:rPr>
                <w:ins w:id="2963" w:author="Stuart McLarnon (NESO)" w:date="2024-11-19T13:05:00Z"/>
                <w:b w:val="0"/>
                <w:bCs w:val="0"/>
                <w:lang w:val="en-US"/>
              </w:rPr>
            </w:pPr>
            <w:ins w:id="2964" w:author="Stuart McLarnon (NESO)" w:date="2024-11-19T13:05:00Z">
              <w:r>
                <w:rPr>
                  <w:b w:val="0"/>
                  <w:bCs w:val="0"/>
                  <w:lang w:val="en-US"/>
                </w:rPr>
                <w:t>Type</w:t>
              </w:r>
            </w:ins>
          </w:p>
        </w:tc>
        <w:tc>
          <w:tcPr>
            <w:tcW w:w="1124" w:type="dxa"/>
          </w:tcPr>
          <w:p w14:paraId="048E803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65" w:author="Stuart McLarnon (NESO)" w:date="2024-11-19T13:05:00Z"/>
                <w:lang w:val="en-US"/>
              </w:rPr>
            </w:pPr>
            <w:ins w:id="2966" w:author="Stuart McLarnon (NESO)" w:date="2024-11-19T13:05:00Z">
              <w:r w:rsidRPr="00A57BDE">
                <w:t>40</w:t>
              </w:r>
            </w:ins>
          </w:p>
        </w:tc>
        <w:tc>
          <w:tcPr>
            <w:tcW w:w="752" w:type="dxa"/>
          </w:tcPr>
          <w:p w14:paraId="69D9BF28"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67" w:author="Stuart McLarnon (NESO)" w:date="2024-11-19T13:05:00Z"/>
                <w:lang w:val="en-US"/>
              </w:rPr>
            </w:pPr>
            <w:ins w:id="2968" w:author="Stuart McLarnon (NESO)" w:date="2024-11-19T13:05:00Z">
              <w:r>
                <w:rPr>
                  <w:lang w:val="en-US"/>
                </w:rPr>
                <w:t>6</w:t>
              </w:r>
            </w:ins>
          </w:p>
        </w:tc>
        <w:tc>
          <w:tcPr>
            <w:tcW w:w="4356" w:type="dxa"/>
            <w:gridSpan w:val="2"/>
          </w:tcPr>
          <w:p w14:paraId="1CD7F35B" w14:textId="5ABA6A82" w:rsidR="00316A82" w:rsidRPr="00A57BDE" w:rsidRDefault="00316A82" w:rsidP="00782A79">
            <w:pPr>
              <w:cnfStyle w:val="000000000000" w:firstRow="0" w:lastRow="0" w:firstColumn="0" w:lastColumn="0" w:oddVBand="0" w:evenVBand="0" w:oddHBand="0" w:evenHBand="0" w:firstRowFirstColumn="0" w:firstRowLastColumn="0" w:lastRowFirstColumn="0" w:lastRowLastColumn="0"/>
              <w:rPr>
                <w:ins w:id="2969" w:author="Stuart McLarnon (NESO)" w:date="2024-11-19T13:05:00Z"/>
                <w:lang w:val="en-US"/>
              </w:rPr>
            </w:pPr>
            <w:ins w:id="2970" w:author="Stuart McLarnon (NESO)" w:date="2024-11-19T13:05:00Z">
              <w:r w:rsidRPr="00126E71">
                <w:rPr>
                  <w:lang w:val="en-US"/>
                </w:rPr>
                <w:t>Specifies the type of Submission and the structure of the type dependent message part.</w:t>
              </w:r>
            </w:ins>
          </w:p>
        </w:tc>
        <w:tc>
          <w:tcPr>
            <w:tcW w:w="806" w:type="dxa"/>
          </w:tcPr>
          <w:p w14:paraId="239FBD28"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71" w:author="Stuart McLarnon (NESO)" w:date="2024-11-19T13:05:00Z"/>
                <w:lang w:val="en-US"/>
              </w:rPr>
            </w:pPr>
            <w:ins w:id="2972" w:author="Stuart McLarnon (NESO)" w:date="2024-11-19T13:05:00Z">
              <w:r w:rsidRPr="00A57BDE">
                <w:rPr>
                  <w:lang w:val="en-US"/>
                </w:rPr>
                <w:t>N, T</w:t>
              </w:r>
            </w:ins>
          </w:p>
        </w:tc>
        <w:tc>
          <w:tcPr>
            <w:tcW w:w="794" w:type="dxa"/>
          </w:tcPr>
          <w:p w14:paraId="42286BDE"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73" w:author="Stuart McLarnon (NESO)" w:date="2024-11-19T13:05:00Z"/>
                <w:lang w:val="en-US"/>
              </w:rPr>
            </w:pPr>
          </w:p>
        </w:tc>
      </w:tr>
      <w:bookmarkEnd w:id="2643"/>
      <w:tr w:rsidR="00316A82" w:rsidRPr="00A57BDE" w14:paraId="0A688E79" w14:textId="77777777" w:rsidTr="00186A2A">
        <w:trPr>
          <w:cnfStyle w:val="000000100000" w:firstRow="0" w:lastRow="0" w:firstColumn="0" w:lastColumn="0" w:oddVBand="0" w:evenVBand="0" w:oddHBand="1" w:evenHBand="0" w:firstRowFirstColumn="0" w:firstRowLastColumn="0" w:lastRowFirstColumn="0" w:lastRowLastColumn="0"/>
          <w:trHeight w:val="250"/>
          <w:ins w:id="297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Merge w:val="restart"/>
            <w:tcBorders>
              <w:bottom w:val="single" w:sz="4" w:space="0" w:color="DD18AB" w:themeColor="accent1" w:themeTint="99"/>
            </w:tcBorders>
          </w:tcPr>
          <w:p w14:paraId="6F158CD7" w14:textId="77777777" w:rsidR="00316A82" w:rsidRPr="00A57BDE" w:rsidRDefault="00316A82" w:rsidP="004A4F1E">
            <w:pPr>
              <w:rPr>
                <w:ins w:id="2975" w:author="Stuart McLarnon (NESO)" w:date="2024-11-19T13:05:00Z"/>
                <w:b w:val="0"/>
                <w:bCs w:val="0"/>
                <w:lang w:val="en-US"/>
              </w:rPr>
            </w:pPr>
            <w:ins w:id="2976" w:author="Stuart McLarnon (NESO)" w:date="2024-11-19T13:05:00Z">
              <w:r>
                <w:rPr>
                  <w:b w:val="0"/>
                  <w:bCs w:val="0"/>
                  <w:lang w:val="en-US"/>
                </w:rPr>
                <w:lastRenderedPageBreak/>
                <w:t>Type Dependent</w:t>
              </w:r>
            </w:ins>
          </w:p>
        </w:tc>
        <w:tc>
          <w:tcPr>
            <w:tcW w:w="1124" w:type="dxa"/>
            <w:vMerge w:val="restart"/>
            <w:tcBorders>
              <w:bottom w:val="single" w:sz="4" w:space="0" w:color="DD18AB" w:themeColor="accent1" w:themeTint="99"/>
            </w:tcBorders>
          </w:tcPr>
          <w:p w14:paraId="28C91043"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77" w:author="Stuart McLarnon (NESO)" w:date="2024-11-19T13:05:00Z"/>
                <w:lang w:val="en-US"/>
              </w:rPr>
            </w:pPr>
            <w:ins w:id="2978" w:author="Stuart McLarnon (NESO)" w:date="2024-11-19T13:05:00Z">
              <w:r>
                <w:rPr>
                  <w:lang w:val="en-US"/>
                </w:rPr>
                <w:t>47</w:t>
              </w:r>
            </w:ins>
          </w:p>
        </w:tc>
        <w:tc>
          <w:tcPr>
            <w:tcW w:w="752" w:type="dxa"/>
            <w:vMerge w:val="restart"/>
            <w:tcBorders>
              <w:bottom w:val="single" w:sz="4" w:space="0" w:color="DD18AB" w:themeColor="accent1" w:themeTint="99"/>
            </w:tcBorders>
          </w:tcPr>
          <w:p w14:paraId="4481B36E"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79" w:author="Stuart McLarnon (NESO)" w:date="2024-11-19T13:05:00Z"/>
                <w:lang w:val="en-US"/>
              </w:rPr>
            </w:pPr>
            <w:ins w:id="2980" w:author="Stuart McLarnon (NESO)" w:date="2024-11-19T13:05:00Z">
              <w:r>
                <w:rPr>
                  <w:lang w:val="en-US"/>
                </w:rPr>
                <w:t>Max 57</w:t>
              </w:r>
            </w:ins>
          </w:p>
        </w:tc>
        <w:tc>
          <w:tcPr>
            <w:tcW w:w="4356" w:type="dxa"/>
            <w:gridSpan w:val="2"/>
            <w:tcBorders>
              <w:bottom w:val="single" w:sz="4" w:space="0" w:color="DD18AB" w:themeColor="accent1" w:themeTint="99"/>
            </w:tcBorders>
          </w:tcPr>
          <w:p w14:paraId="3ECD5BAD"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81" w:author="Stuart McLarnon (NESO)" w:date="2024-11-19T13:05:00Z"/>
                <w:lang w:val="en-US"/>
              </w:rPr>
            </w:pPr>
            <w:ins w:id="2982" w:author="Stuart McLarnon (NESO)" w:date="2024-11-19T13:05:00Z">
              <w:r>
                <w:rPr>
                  <w:lang w:val="en-US"/>
                </w:rPr>
                <w:t>Type</w:t>
              </w:r>
            </w:ins>
          </w:p>
        </w:tc>
        <w:tc>
          <w:tcPr>
            <w:tcW w:w="1600" w:type="dxa"/>
            <w:gridSpan w:val="2"/>
            <w:vMerge w:val="restart"/>
            <w:tcBorders>
              <w:bottom w:val="single" w:sz="4" w:space="0" w:color="DD18AB" w:themeColor="accent1" w:themeTint="99"/>
            </w:tcBorders>
          </w:tcPr>
          <w:p w14:paraId="6742D81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83" w:author="Stuart McLarnon (NESO)" w:date="2024-11-19T13:05:00Z"/>
                <w:lang w:val="en-US"/>
              </w:rPr>
            </w:pPr>
          </w:p>
        </w:tc>
      </w:tr>
      <w:tr w:rsidR="00316A82" w:rsidRPr="00A57BDE" w14:paraId="692C61A4" w14:textId="77777777" w:rsidTr="00186A2A">
        <w:trPr>
          <w:trHeight w:val="730"/>
          <w:ins w:id="298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Merge/>
            <w:tcBorders>
              <w:bottom w:val="single" w:sz="4" w:space="0" w:color="DD18AB" w:themeColor="accent1" w:themeTint="99"/>
            </w:tcBorders>
          </w:tcPr>
          <w:p w14:paraId="682E808F" w14:textId="77777777" w:rsidR="00316A82" w:rsidRPr="00A57BDE" w:rsidRDefault="00316A82" w:rsidP="004A4F1E">
            <w:pPr>
              <w:rPr>
                <w:ins w:id="2985" w:author="Stuart McLarnon (NESO)" w:date="2024-11-19T13:05:00Z"/>
                <w:b w:val="0"/>
                <w:bCs w:val="0"/>
                <w:lang w:val="en-US"/>
              </w:rPr>
            </w:pPr>
          </w:p>
        </w:tc>
        <w:tc>
          <w:tcPr>
            <w:tcW w:w="1124" w:type="dxa"/>
            <w:vMerge/>
            <w:tcBorders>
              <w:bottom w:val="single" w:sz="4" w:space="0" w:color="DD18AB" w:themeColor="accent1" w:themeTint="99"/>
            </w:tcBorders>
          </w:tcPr>
          <w:p w14:paraId="5B06EE86"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86" w:author="Stuart McLarnon (NESO)" w:date="2024-11-19T13:05:00Z"/>
                <w:lang w:val="en-US"/>
              </w:rPr>
            </w:pPr>
          </w:p>
        </w:tc>
        <w:tc>
          <w:tcPr>
            <w:tcW w:w="752" w:type="dxa"/>
            <w:vMerge/>
            <w:tcBorders>
              <w:bottom w:val="single" w:sz="4" w:space="0" w:color="DD18AB" w:themeColor="accent1" w:themeTint="99"/>
            </w:tcBorders>
          </w:tcPr>
          <w:p w14:paraId="33F97F3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87" w:author="Stuart McLarnon (NESO)" w:date="2024-11-19T13:05:00Z"/>
                <w:lang w:val="en-US"/>
              </w:rPr>
            </w:pPr>
          </w:p>
        </w:tc>
        <w:tc>
          <w:tcPr>
            <w:tcW w:w="3260" w:type="dxa"/>
            <w:tcBorders>
              <w:bottom w:val="single" w:sz="4" w:space="0" w:color="DD18AB" w:themeColor="accent1" w:themeTint="99"/>
            </w:tcBorders>
          </w:tcPr>
          <w:p w14:paraId="059165F4"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88" w:author="Stuart McLarnon (NESO)" w:date="2024-11-19T13:05:00Z"/>
                <w:lang w:val="en-US"/>
              </w:rPr>
            </w:pPr>
            <w:ins w:id="2989" w:author="Stuart McLarnon (NESO)" w:date="2024-11-19T13:05:00Z">
              <w:r w:rsidRPr="00753031">
                <w:rPr>
                  <w:lang w:val="en-US"/>
                </w:rPr>
                <w:t>MEL, MIL (error code A)</w:t>
              </w:r>
            </w:ins>
          </w:p>
        </w:tc>
        <w:tc>
          <w:tcPr>
            <w:tcW w:w="1096" w:type="dxa"/>
            <w:tcBorders>
              <w:bottom w:val="single" w:sz="4" w:space="0" w:color="DD18AB" w:themeColor="accent1" w:themeTint="99"/>
            </w:tcBorders>
            <w:vAlign w:val="bottom"/>
          </w:tcPr>
          <w:p w14:paraId="3600EB6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90" w:author="Stuart McLarnon (NESO)" w:date="2024-11-19T13:05:00Z"/>
                <w:lang w:val="en-US"/>
              </w:rPr>
            </w:pPr>
            <w:ins w:id="2991" w:author="Stuart McLarnon (NESO)" w:date="2024-11-19T13:05:00Z">
              <w:r>
                <w:t>Table 23</w:t>
              </w:r>
            </w:ins>
          </w:p>
        </w:tc>
        <w:tc>
          <w:tcPr>
            <w:tcW w:w="1600" w:type="dxa"/>
            <w:gridSpan w:val="2"/>
            <w:vMerge/>
            <w:tcBorders>
              <w:bottom w:val="single" w:sz="4" w:space="0" w:color="DD18AB" w:themeColor="accent1" w:themeTint="99"/>
            </w:tcBorders>
          </w:tcPr>
          <w:p w14:paraId="5C52A26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2992" w:author="Stuart McLarnon (NESO)" w:date="2024-11-19T13:05:00Z"/>
                <w:lang w:val="en-US"/>
              </w:rPr>
            </w:pPr>
          </w:p>
        </w:tc>
      </w:tr>
      <w:tr w:rsidR="00316A82" w:rsidRPr="00A57BDE" w14:paraId="116E6FED" w14:textId="77777777" w:rsidTr="00186A2A">
        <w:trPr>
          <w:cnfStyle w:val="000000100000" w:firstRow="0" w:lastRow="0" w:firstColumn="0" w:lastColumn="0" w:oddVBand="0" w:evenVBand="0" w:oddHBand="1" w:evenHBand="0" w:firstRowFirstColumn="0" w:firstRowLastColumn="0" w:lastRowFirstColumn="0" w:lastRowLastColumn="0"/>
          <w:trHeight w:val="970"/>
          <w:ins w:id="299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Merge/>
            <w:tcBorders>
              <w:bottom w:val="single" w:sz="4" w:space="0" w:color="DD18AB" w:themeColor="accent1" w:themeTint="99"/>
            </w:tcBorders>
          </w:tcPr>
          <w:p w14:paraId="66AABAD3" w14:textId="77777777" w:rsidR="00316A82" w:rsidRPr="00A57BDE" w:rsidRDefault="00316A82" w:rsidP="004A4F1E">
            <w:pPr>
              <w:rPr>
                <w:ins w:id="2994" w:author="Stuart McLarnon (NESO)" w:date="2024-11-19T13:05:00Z"/>
                <w:b w:val="0"/>
                <w:bCs w:val="0"/>
                <w:lang w:val="en-US"/>
              </w:rPr>
            </w:pPr>
          </w:p>
        </w:tc>
        <w:tc>
          <w:tcPr>
            <w:tcW w:w="1124" w:type="dxa"/>
            <w:vMerge/>
            <w:tcBorders>
              <w:bottom w:val="single" w:sz="4" w:space="0" w:color="DD18AB" w:themeColor="accent1" w:themeTint="99"/>
            </w:tcBorders>
          </w:tcPr>
          <w:p w14:paraId="3ECE2039"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95" w:author="Stuart McLarnon (NESO)" w:date="2024-11-19T13:05:00Z"/>
                <w:lang w:val="en-US"/>
              </w:rPr>
            </w:pPr>
          </w:p>
        </w:tc>
        <w:tc>
          <w:tcPr>
            <w:tcW w:w="752" w:type="dxa"/>
            <w:vMerge/>
            <w:tcBorders>
              <w:bottom w:val="single" w:sz="4" w:space="0" w:color="DD18AB" w:themeColor="accent1" w:themeTint="99"/>
            </w:tcBorders>
          </w:tcPr>
          <w:p w14:paraId="04B6EFF2"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2996" w:author="Stuart McLarnon (NESO)" w:date="2024-11-19T13:05:00Z"/>
                <w:lang w:val="en-US"/>
              </w:rPr>
            </w:pPr>
          </w:p>
        </w:tc>
        <w:tc>
          <w:tcPr>
            <w:tcW w:w="3260" w:type="dxa"/>
            <w:tcBorders>
              <w:bottom w:val="single" w:sz="4" w:space="0" w:color="DD18AB" w:themeColor="accent1" w:themeTint="99"/>
            </w:tcBorders>
          </w:tcPr>
          <w:p w14:paraId="791FC418" w14:textId="77777777" w:rsidR="00316A82" w:rsidRPr="00753031" w:rsidRDefault="00316A82" w:rsidP="004A4F1E">
            <w:pPr>
              <w:cnfStyle w:val="000000100000" w:firstRow="0" w:lastRow="0" w:firstColumn="0" w:lastColumn="0" w:oddVBand="0" w:evenVBand="0" w:oddHBand="1" w:evenHBand="0" w:firstRowFirstColumn="0" w:firstRowLastColumn="0" w:lastRowFirstColumn="0" w:lastRowLastColumn="0"/>
              <w:rPr>
                <w:ins w:id="2997" w:author="Stuart McLarnon (NESO)" w:date="2024-11-19T13:05:00Z"/>
                <w:lang w:val="en-US"/>
              </w:rPr>
            </w:pPr>
            <w:ins w:id="2998" w:author="Stuart McLarnon (NESO)" w:date="2024-11-19T13:05:00Z">
              <w:r w:rsidRPr="00753031">
                <w:rPr>
                  <w:lang w:val="en-US"/>
                </w:rPr>
                <w:t xml:space="preserve">RURE, RURI, </w:t>
              </w:r>
            </w:ins>
          </w:p>
          <w:p w14:paraId="52B2BADD" w14:textId="77777777" w:rsidR="00316A82" w:rsidRPr="00753031" w:rsidRDefault="00316A82" w:rsidP="004A4F1E">
            <w:pPr>
              <w:cnfStyle w:val="000000100000" w:firstRow="0" w:lastRow="0" w:firstColumn="0" w:lastColumn="0" w:oddVBand="0" w:evenVBand="0" w:oddHBand="1" w:evenHBand="0" w:firstRowFirstColumn="0" w:firstRowLastColumn="0" w:lastRowFirstColumn="0" w:lastRowLastColumn="0"/>
              <w:rPr>
                <w:ins w:id="2999" w:author="Stuart McLarnon (NESO)" w:date="2024-11-19T13:05:00Z"/>
                <w:lang w:val="en-US"/>
              </w:rPr>
            </w:pPr>
            <w:ins w:id="3000" w:author="Stuart McLarnon (NESO)" w:date="2024-11-19T13:05:00Z">
              <w:r w:rsidRPr="00753031">
                <w:rPr>
                  <w:lang w:val="en-US"/>
                </w:rPr>
                <w:t xml:space="preserve">RDRE, RDRI </w:t>
              </w:r>
            </w:ins>
          </w:p>
          <w:p w14:paraId="2DB78ABA"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01" w:author="Stuart McLarnon (NESO)" w:date="2024-11-19T13:05:00Z"/>
                <w:lang w:val="en-US"/>
              </w:rPr>
            </w:pPr>
            <w:ins w:id="3002" w:author="Stuart McLarnon (NESO)" w:date="2024-11-19T13:05:00Z">
              <w:r w:rsidRPr="00753031">
                <w:rPr>
                  <w:lang w:val="en-US"/>
                </w:rPr>
                <w:t>(error code B)</w:t>
              </w:r>
            </w:ins>
          </w:p>
        </w:tc>
        <w:tc>
          <w:tcPr>
            <w:tcW w:w="1096" w:type="dxa"/>
            <w:tcBorders>
              <w:bottom w:val="single" w:sz="4" w:space="0" w:color="DD18AB" w:themeColor="accent1" w:themeTint="99"/>
            </w:tcBorders>
          </w:tcPr>
          <w:p w14:paraId="7551BE42"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03" w:author="Stuart McLarnon (NESO)" w:date="2024-11-19T13:05:00Z"/>
                <w:lang w:val="en-US"/>
              </w:rPr>
            </w:pPr>
            <w:ins w:id="3004" w:author="Stuart McLarnon (NESO)" w:date="2024-11-19T13:05:00Z">
              <w:r w:rsidRPr="0092615B">
                <w:t>Table 2</w:t>
              </w:r>
              <w:r>
                <w:t>4</w:t>
              </w:r>
            </w:ins>
          </w:p>
        </w:tc>
        <w:tc>
          <w:tcPr>
            <w:tcW w:w="1600" w:type="dxa"/>
            <w:gridSpan w:val="2"/>
            <w:vMerge/>
            <w:tcBorders>
              <w:bottom w:val="single" w:sz="4" w:space="0" w:color="DD18AB" w:themeColor="accent1" w:themeTint="99"/>
            </w:tcBorders>
          </w:tcPr>
          <w:p w14:paraId="5BFCEF1F"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05" w:author="Stuart McLarnon (NESO)" w:date="2024-11-19T13:05:00Z"/>
                <w:lang w:val="en-US"/>
              </w:rPr>
            </w:pPr>
          </w:p>
        </w:tc>
      </w:tr>
      <w:tr w:rsidR="00316A82" w:rsidRPr="00A57BDE" w14:paraId="44582A7A" w14:textId="77777777" w:rsidTr="00186A2A">
        <w:trPr>
          <w:trHeight w:val="1210"/>
          <w:ins w:id="300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Merge/>
            <w:tcBorders>
              <w:bottom w:val="single" w:sz="4" w:space="0" w:color="DD18AB" w:themeColor="accent1" w:themeTint="99"/>
            </w:tcBorders>
          </w:tcPr>
          <w:p w14:paraId="54C88DA5" w14:textId="77777777" w:rsidR="00316A82" w:rsidRPr="00A57BDE" w:rsidRDefault="00316A82" w:rsidP="004A4F1E">
            <w:pPr>
              <w:rPr>
                <w:ins w:id="3007" w:author="Stuart McLarnon (NESO)" w:date="2024-11-19T13:05:00Z"/>
                <w:b w:val="0"/>
                <w:bCs w:val="0"/>
                <w:lang w:val="en-US"/>
              </w:rPr>
            </w:pPr>
          </w:p>
        </w:tc>
        <w:tc>
          <w:tcPr>
            <w:tcW w:w="1124" w:type="dxa"/>
            <w:vMerge/>
            <w:tcBorders>
              <w:bottom w:val="single" w:sz="4" w:space="0" w:color="DD18AB" w:themeColor="accent1" w:themeTint="99"/>
            </w:tcBorders>
          </w:tcPr>
          <w:p w14:paraId="2CEED5C6"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08" w:author="Stuart McLarnon (NESO)" w:date="2024-11-19T13:05:00Z"/>
                <w:lang w:val="en-US"/>
              </w:rPr>
            </w:pPr>
          </w:p>
        </w:tc>
        <w:tc>
          <w:tcPr>
            <w:tcW w:w="752" w:type="dxa"/>
            <w:vMerge/>
            <w:tcBorders>
              <w:bottom w:val="single" w:sz="4" w:space="0" w:color="DD18AB" w:themeColor="accent1" w:themeTint="99"/>
            </w:tcBorders>
          </w:tcPr>
          <w:p w14:paraId="618BD6CF"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09" w:author="Stuart McLarnon (NESO)" w:date="2024-11-19T13:05:00Z"/>
                <w:lang w:val="en-US"/>
              </w:rPr>
            </w:pPr>
          </w:p>
        </w:tc>
        <w:tc>
          <w:tcPr>
            <w:tcW w:w="3260" w:type="dxa"/>
            <w:tcBorders>
              <w:bottom w:val="single" w:sz="4" w:space="0" w:color="DD18AB" w:themeColor="accent1" w:themeTint="99"/>
            </w:tcBorders>
          </w:tcPr>
          <w:p w14:paraId="4CBCA0C9" w14:textId="77777777" w:rsidR="00316A82" w:rsidRPr="00753031" w:rsidRDefault="00316A82" w:rsidP="004A4F1E">
            <w:pPr>
              <w:cnfStyle w:val="000000000000" w:firstRow="0" w:lastRow="0" w:firstColumn="0" w:lastColumn="0" w:oddVBand="0" w:evenVBand="0" w:oddHBand="0" w:evenHBand="0" w:firstRowFirstColumn="0" w:firstRowLastColumn="0" w:lastRowFirstColumn="0" w:lastRowLastColumn="0"/>
              <w:rPr>
                <w:ins w:id="3010" w:author="Stuart McLarnon (NESO)" w:date="2024-11-19T13:05:00Z"/>
                <w:lang w:val="en-US"/>
              </w:rPr>
            </w:pPr>
            <w:ins w:id="3011" w:author="Stuart McLarnon (NESO)" w:date="2024-11-19T13:05:00Z">
              <w:r w:rsidRPr="00753031">
                <w:rPr>
                  <w:lang w:val="en-US"/>
                </w:rPr>
                <w:t xml:space="preserve">NDZ, NTO, NTB, MZT, </w:t>
              </w:r>
            </w:ins>
          </w:p>
          <w:p w14:paraId="7B7113D6" w14:textId="77777777" w:rsidR="00316A82" w:rsidRPr="00753031" w:rsidRDefault="00316A82" w:rsidP="004A4F1E">
            <w:pPr>
              <w:cnfStyle w:val="000000000000" w:firstRow="0" w:lastRow="0" w:firstColumn="0" w:lastColumn="0" w:oddVBand="0" w:evenVBand="0" w:oddHBand="0" w:evenHBand="0" w:firstRowFirstColumn="0" w:firstRowLastColumn="0" w:lastRowFirstColumn="0" w:lastRowLastColumn="0"/>
              <w:rPr>
                <w:ins w:id="3012" w:author="Stuart McLarnon (NESO)" w:date="2024-11-19T13:05:00Z"/>
                <w:lang w:val="en-US"/>
              </w:rPr>
            </w:pPr>
            <w:ins w:id="3013" w:author="Stuart McLarnon (NESO)" w:date="2024-11-19T13:05:00Z">
              <w:r w:rsidRPr="00753031">
                <w:rPr>
                  <w:lang w:val="en-US"/>
                </w:rPr>
                <w:t xml:space="preserve">MNZT </w:t>
              </w:r>
            </w:ins>
          </w:p>
          <w:p w14:paraId="3C12EA4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14" w:author="Stuart McLarnon (NESO)" w:date="2024-11-19T13:05:00Z"/>
                <w:lang w:val="en-US"/>
              </w:rPr>
            </w:pPr>
            <w:ins w:id="3015" w:author="Stuart McLarnon (NESO)" w:date="2024-11-19T13:05:00Z">
              <w:r w:rsidRPr="00753031">
                <w:rPr>
                  <w:lang w:val="en-US"/>
                </w:rPr>
                <w:t>(error code C)</w:t>
              </w:r>
            </w:ins>
          </w:p>
        </w:tc>
        <w:tc>
          <w:tcPr>
            <w:tcW w:w="1096" w:type="dxa"/>
            <w:tcBorders>
              <w:bottom w:val="single" w:sz="4" w:space="0" w:color="DD18AB" w:themeColor="accent1" w:themeTint="99"/>
            </w:tcBorders>
          </w:tcPr>
          <w:p w14:paraId="3CB1C70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16" w:author="Stuart McLarnon (NESO)" w:date="2024-11-19T13:05:00Z"/>
                <w:lang w:val="en-US"/>
              </w:rPr>
            </w:pPr>
            <w:ins w:id="3017" w:author="Stuart McLarnon (NESO)" w:date="2024-11-19T13:05:00Z">
              <w:r w:rsidRPr="0092615B">
                <w:t>Table 2</w:t>
              </w:r>
              <w:r>
                <w:t>5</w:t>
              </w:r>
            </w:ins>
          </w:p>
        </w:tc>
        <w:tc>
          <w:tcPr>
            <w:tcW w:w="1600" w:type="dxa"/>
            <w:gridSpan w:val="2"/>
            <w:vMerge/>
            <w:tcBorders>
              <w:bottom w:val="single" w:sz="4" w:space="0" w:color="DD18AB" w:themeColor="accent1" w:themeTint="99"/>
            </w:tcBorders>
          </w:tcPr>
          <w:p w14:paraId="0B2C7A3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18" w:author="Stuart McLarnon (NESO)" w:date="2024-11-19T13:05:00Z"/>
                <w:lang w:val="en-US"/>
              </w:rPr>
            </w:pPr>
          </w:p>
        </w:tc>
      </w:tr>
      <w:tr w:rsidR="00316A82" w:rsidRPr="00A57BDE" w14:paraId="78F7BB25" w14:textId="77777777" w:rsidTr="00186A2A">
        <w:trPr>
          <w:cnfStyle w:val="000000100000" w:firstRow="0" w:lastRow="0" w:firstColumn="0" w:lastColumn="0" w:oddVBand="0" w:evenVBand="0" w:oddHBand="1" w:evenHBand="0" w:firstRowFirstColumn="0" w:firstRowLastColumn="0" w:lastRowFirstColumn="0" w:lastRowLastColumn="0"/>
          <w:ins w:id="301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Merge/>
          </w:tcPr>
          <w:p w14:paraId="05625627" w14:textId="77777777" w:rsidR="00316A82" w:rsidRPr="00A57BDE" w:rsidRDefault="00316A82" w:rsidP="004A4F1E">
            <w:pPr>
              <w:rPr>
                <w:ins w:id="3020" w:author="Stuart McLarnon (NESO)" w:date="2024-11-19T13:05:00Z"/>
                <w:b w:val="0"/>
                <w:bCs w:val="0"/>
                <w:lang w:val="en-US"/>
              </w:rPr>
            </w:pPr>
          </w:p>
        </w:tc>
        <w:tc>
          <w:tcPr>
            <w:tcW w:w="1124" w:type="dxa"/>
            <w:vMerge/>
          </w:tcPr>
          <w:p w14:paraId="288FC2C1"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21" w:author="Stuart McLarnon (NESO)" w:date="2024-11-19T13:05:00Z"/>
                <w:lang w:val="en-US"/>
              </w:rPr>
            </w:pPr>
          </w:p>
        </w:tc>
        <w:tc>
          <w:tcPr>
            <w:tcW w:w="752" w:type="dxa"/>
            <w:vMerge/>
          </w:tcPr>
          <w:p w14:paraId="2E2F1C83"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22" w:author="Stuart McLarnon (NESO)" w:date="2024-11-19T13:05:00Z"/>
                <w:lang w:val="en-US"/>
              </w:rPr>
            </w:pPr>
          </w:p>
        </w:tc>
        <w:tc>
          <w:tcPr>
            <w:tcW w:w="3260" w:type="dxa"/>
          </w:tcPr>
          <w:p w14:paraId="6065A27B" w14:textId="77777777" w:rsidR="00316A82" w:rsidRPr="00753031" w:rsidRDefault="00316A82" w:rsidP="004A4F1E">
            <w:pPr>
              <w:cnfStyle w:val="000000100000" w:firstRow="0" w:lastRow="0" w:firstColumn="0" w:lastColumn="0" w:oddVBand="0" w:evenVBand="0" w:oddHBand="1" w:evenHBand="0" w:firstRowFirstColumn="0" w:firstRowLastColumn="0" w:lastRowFirstColumn="0" w:lastRowLastColumn="0"/>
              <w:rPr>
                <w:ins w:id="3023" w:author="Stuart McLarnon (NESO)" w:date="2024-11-19T13:05:00Z"/>
                <w:lang w:val="en-US"/>
              </w:rPr>
            </w:pPr>
            <w:ins w:id="3024" w:author="Stuart McLarnon (NESO)" w:date="2024-11-19T13:05:00Z">
              <w:r w:rsidRPr="00753031">
                <w:rPr>
                  <w:lang w:val="en-US"/>
                </w:rPr>
                <w:t>SEL, SIL</w:t>
              </w:r>
            </w:ins>
          </w:p>
          <w:p w14:paraId="3617412B"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25" w:author="Stuart McLarnon (NESO)" w:date="2024-11-19T13:05:00Z"/>
                <w:lang w:val="en-US"/>
              </w:rPr>
            </w:pPr>
            <w:ins w:id="3026" w:author="Stuart McLarnon (NESO)" w:date="2024-11-19T13:05:00Z">
              <w:r w:rsidRPr="00753031">
                <w:rPr>
                  <w:lang w:val="en-US"/>
                </w:rPr>
                <w:t>(error code D)</w:t>
              </w:r>
            </w:ins>
          </w:p>
        </w:tc>
        <w:tc>
          <w:tcPr>
            <w:tcW w:w="1096" w:type="dxa"/>
          </w:tcPr>
          <w:p w14:paraId="352BEB7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27" w:author="Stuart McLarnon (NESO)" w:date="2024-11-19T13:05:00Z"/>
                <w:lang w:val="en-US"/>
              </w:rPr>
            </w:pPr>
            <w:ins w:id="3028" w:author="Stuart McLarnon (NESO)" w:date="2024-11-19T13:05:00Z">
              <w:r w:rsidRPr="0092615B">
                <w:t>Table 2</w:t>
              </w:r>
              <w:r>
                <w:t>6</w:t>
              </w:r>
            </w:ins>
          </w:p>
        </w:tc>
        <w:tc>
          <w:tcPr>
            <w:tcW w:w="1600" w:type="dxa"/>
            <w:gridSpan w:val="2"/>
            <w:vMerge/>
          </w:tcPr>
          <w:p w14:paraId="70F4C35D"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29" w:author="Stuart McLarnon (NESO)" w:date="2024-11-19T13:05:00Z"/>
                <w:lang w:val="en-US"/>
              </w:rPr>
            </w:pPr>
          </w:p>
        </w:tc>
      </w:tr>
      <w:tr w:rsidR="00316A82" w:rsidRPr="00A57BDE" w14:paraId="1F87FA8F" w14:textId="77777777" w:rsidTr="00186A2A">
        <w:trPr>
          <w:ins w:id="303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Merge/>
          </w:tcPr>
          <w:p w14:paraId="52D37E17" w14:textId="77777777" w:rsidR="00316A82" w:rsidRDefault="00316A82" w:rsidP="004A4F1E">
            <w:pPr>
              <w:rPr>
                <w:ins w:id="3031" w:author="Stuart McLarnon (NESO)" w:date="2024-11-19T13:05:00Z"/>
                <w:b w:val="0"/>
                <w:bCs w:val="0"/>
              </w:rPr>
            </w:pPr>
          </w:p>
        </w:tc>
        <w:tc>
          <w:tcPr>
            <w:tcW w:w="1124" w:type="dxa"/>
            <w:vMerge/>
          </w:tcPr>
          <w:p w14:paraId="169917BE"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3032" w:author="Stuart McLarnon (NESO)" w:date="2024-11-19T13:05:00Z"/>
              </w:rPr>
            </w:pPr>
          </w:p>
        </w:tc>
        <w:tc>
          <w:tcPr>
            <w:tcW w:w="752" w:type="dxa"/>
            <w:vMerge/>
          </w:tcPr>
          <w:p w14:paraId="0A309045"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3033" w:author="Stuart McLarnon (NESO)" w:date="2024-11-19T13:05:00Z"/>
                <w:lang w:val="en-US"/>
              </w:rPr>
            </w:pPr>
          </w:p>
        </w:tc>
        <w:tc>
          <w:tcPr>
            <w:tcW w:w="3260" w:type="dxa"/>
            <w:shd w:val="clear" w:color="auto" w:fill="auto"/>
          </w:tcPr>
          <w:p w14:paraId="041B5C0B" w14:textId="77777777" w:rsidR="00316A82" w:rsidRPr="0092615B" w:rsidRDefault="00316A82" w:rsidP="004A4F1E">
            <w:pPr>
              <w:cnfStyle w:val="000000000000" w:firstRow="0" w:lastRow="0" w:firstColumn="0" w:lastColumn="0" w:oddVBand="0" w:evenVBand="0" w:oddHBand="0" w:evenHBand="0" w:firstRowFirstColumn="0" w:firstRowLastColumn="0" w:lastRowFirstColumn="0" w:lastRowLastColumn="0"/>
              <w:rPr>
                <w:ins w:id="3034" w:author="Stuart McLarnon (NESO)" w:date="2024-11-19T13:05:00Z"/>
                <w:lang w:val="en-US"/>
              </w:rPr>
            </w:pPr>
            <w:ins w:id="3035" w:author="Stuart McLarnon (NESO)" w:date="2024-11-19T13:05:00Z">
              <w:r w:rsidRPr="0092615B">
                <w:rPr>
                  <w:lang w:val="en-US"/>
                </w:rPr>
                <w:t xml:space="preserve">MDVP </w:t>
              </w:r>
            </w:ins>
          </w:p>
          <w:p w14:paraId="28A6D595"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3036" w:author="Stuart McLarnon (NESO)" w:date="2024-11-19T13:05:00Z"/>
                <w:lang w:val="en-US"/>
              </w:rPr>
            </w:pPr>
            <w:ins w:id="3037" w:author="Stuart McLarnon (NESO)" w:date="2024-11-19T13:05:00Z">
              <w:r w:rsidRPr="0092615B">
                <w:rPr>
                  <w:lang w:val="en-US"/>
                </w:rPr>
                <w:t>(error code E)</w:t>
              </w:r>
            </w:ins>
          </w:p>
        </w:tc>
        <w:tc>
          <w:tcPr>
            <w:tcW w:w="1096" w:type="dxa"/>
            <w:shd w:val="clear" w:color="auto" w:fill="auto"/>
          </w:tcPr>
          <w:p w14:paraId="235C88D3"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3038" w:author="Stuart McLarnon (NESO)" w:date="2024-11-19T13:05:00Z"/>
              </w:rPr>
            </w:pPr>
            <w:ins w:id="3039" w:author="Stuart McLarnon (NESO)" w:date="2024-11-19T13:05:00Z">
              <w:r w:rsidRPr="0092615B">
                <w:t>Table 2</w:t>
              </w:r>
              <w:r>
                <w:t>7</w:t>
              </w:r>
            </w:ins>
          </w:p>
        </w:tc>
        <w:tc>
          <w:tcPr>
            <w:tcW w:w="1600" w:type="dxa"/>
            <w:gridSpan w:val="2"/>
            <w:vMerge/>
          </w:tcPr>
          <w:p w14:paraId="2FF9DC5F"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40" w:author="Stuart McLarnon (NESO)" w:date="2024-11-19T13:05:00Z"/>
                <w:lang w:val="en-US"/>
              </w:rPr>
            </w:pPr>
          </w:p>
        </w:tc>
      </w:tr>
      <w:tr w:rsidR="00316A82" w:rsidRPr="00A57BDE" w14:paraId="5A9061E8" w14:textId="77777777" w:rsidTr="00186A2A">
        <w:trPr>
          <w:cnfStyle w:val="000000100000" w:firstRow="0" w:lastRow="0" w:firstColumn="0" w:lastColumn="0" w:oddVBand="0" w:evenVBand="0" w:oddHBand="1" w:evenHBand="0" w:firstRowFirstColumn="0" w:firstRowLastColumn="0" w:lastRowFirstColumn="0" w:lastRowLastColumn="0"/>
          <w:ins w:id="304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3EA415D1" w14:textId="77777777" w:rsidR="00316A82" w:rsidRPr="00A57BDE" w:rsidRDefault="00316A82" w:rsidP="004A4F1E">
            <w:pPr>
              <w:rPr>
                <w:ins w:id="3042" w:author="Stuart McLarnon (NESO)" w:date="2024-11-19T13:05:00Z"/>
                <w:b w:val="0"/>
                <w:bCs w:val="0"/>
              </w:rPr>
            </w:pPr>
            <w:ins w:id="3043" w:author="Stuart McLarnon (NESO)" w:date="2024-11-19T13:05:00Z">
              <w:r w:rsidRPr="00A57BDE">
                <w:rPr>
                  <w:b w:val="0"/>
                  <w:bCs w:val="0"/>
                </w:rPr>
                <w:t>Error Code</w:t>
              </w:r>
            </w:ins>
          </w:p>
        </w:tc>
        <w:tc>
          <w:tcPr>
            <w:tcW w:w="1124" w:type="dxa"/>
          </w:tcPr>
          <w:p w14:paraId="37E5D2E9" w14:textId="77777777" w:rsidR="00316A82" w:rsidRPr="003C675D" w:rsidRDefault="00316A82" w:rsidP="004A4F1E">
            <w:pPr>
              <w:cnfStyle w:val="000000100000" w:firstRow="0" w:lastRow="0" w:firstColumn="0" w:lastColumn="0" w:oddVBand="0" w:evenVBand="0" w:oddHBand="1" w:evenHBand="0" w:firstRowFirstColumn="0" w:firstRowLastColumn="0" w:lastRowFirstColumn="0" w:lastRowLastColumn="0"/>
              <w:rPr>
                <w:ins w:id="3044" w:author="Stuart McLarnon (NESO)" w:date="2024-11-19T13:05:00Z"/>
                <w:lang w:val="en-US"/>
              </w:rPr>
            </w:pPr>
            <w:ins w:id="3045" w:author="Stuart McLarnon (NESO)" w:date="2024-11-19T13:05:00Z">
              <w:r w:rsidRPr="003C675D">
                <w:rPr>
                  <w:lang w:val="en-US"/>
                </w:rPr>
                <w:t>40</w:t>
              </w:r>
              <w:r>
                <w:rPr>
                  <w:lang w:val="en-US"/>
                </w:rPr>
                <w:t xml:space="preserve"> any</w:t>
              </w:r>
              <w:r w:rsidRPr="003C675D">
                <w:rPr>
                  <w:lang w:val="en-US"/>
                </w:rPr>
                <w:t>,</w:t>
              </w:r>
            </w:ins>
          </w:p>
          <w:p w14:paraId="06D90246" w14:textId="77777777" w:rsidR="00316A82" w:rsidRPr="003C675D" w:rsidRDefault="00316A82" w:rsidP="004A4F1E">
            <w:pPr>
              <w:cnfStyle w:val="000000100000" w:firstRow="0" w:lastRow="0" w:firstColumn="0" w:lastColumn="0" w:oddVBand="0" w:evenVBand="0" w:oddHBand="1" w:evenHBand="0" w:firstRowFirstColumn="0" w:firstRowLastColumn="0" w:lastRowFirstColumn="0" w:lastRowLastColumn="0"/>
              <w:rPr>
                <w:ins w:id="3046" w:author="Stuart McLarnon (NESO)" w:date="2024-11-19T13:05:00Z"/>
                <w:lang w:val="en-US"/>
              </w:rPr>
            </w:pPr>
            <w:ins w:id="3047" w:author="Stuart McLarnon (NESO)" w:date="2024-11-19T13:05:00Z">
              <w:r w:rsidRPr="003C675D">
                <w:rPr>
                  <w:lang w:val="en-US"/>
                </w:rPr>
                <w:t>10</w:t>
              </w:r>
              <w:r>
                <w:rPr>
                  <w:lang w:val="en-US"/>
                </w:rPr>
                <w:t>3</w:t>
              </w:r>
              <w:r w:rsidRPr="003C675D">
                <w:rPr>
                  <w:lang w:val="en-US"/>
                </w:rPr>
                <w:t xml:space="preserve"> </w:t>
              </w:r>
              <w:r>
                <w:rPr>
                  <w:lang w:val="en-US"/>
                </w:rPr>
                <w:t>(</w:t>
              </w:r>
              <w:r w:rsidRPr="003C675D">
                <w:rPr>
                  <w:lang w:val="en-US"/>
                </w:rPr>
                <w:t>A</w:t>
              </w:r>
              <w:r>
                <w:rPr>
                  <w:lang w:val="en-US"/>
                </w:rPr>
                <w:t>)</w:t>
              </w:r>
              <w:r w:rsidRPr="003C675D">
                <w:rPr>
                  <w:lang w:val="en-US"/>
                </w:rPr>
                <w:t>,</w:t>
              </w:r>
            </w:ins>
          </w:p>
          <w:p w14:paraId="4E38F1CC" w14:textId="77777777" w:rsidR="00316A82" w:rsidRPr="003C675D" w:rsidRDefault="00316A82" w:rsidP="004A4F1E">
            <w:pPr>
              <w:cnfStyle w:val="000000100000" w:firstRow="0" w:lastRow="0" w:firstColumn="0" w:lastColumn="0" w:oddVBand="0" w:evenVBand="0" w:oddHBand="1" w:evenHBand="0" w:firstRowFirstColumn="0" w:firstRowLastColumn="0" w:lastRowFirstColumn="0" w:lastRowLastColumn="0"/>
              <w:rPr>
                <w:ins w:id="3048" w:author="Stuart McLarnon (NESO)" w:date="2024-11-19T13:05:00Z"/>
                <w:lang w:val="en-US"/>
              </w:rPr>
            </w:pPr>
            <w:ins w:id="3049" w:author="Stuart McLarnon (NESO)" w:date="2024-11-19T13:05:00Z">
              <w:r>
                <w:rPr>
                  <w:lang w:val="en-US"/>
                </w:rPr>
                <w:t>79</w:t>
              </w:r>
              <w:r w:rsidRPr="003C675D">
                <w:rPr>
                  <w:lang w:val="en-US"/>
                </w:rPr>
                <w:t xml:space="preserve"> </w:t>
              </w:r>
              <w:r>
                <w:rPr>
                  <w:lang w:val="en-US"/>
                </w:rPr>
                <w:t>(</w:t>
              </w:r>
              <w:r w:rsidRPr="003C675D">
                <w:rPr>
                  <w:lang w:val="en-US"/>
                </w:rPr>
                <w:t>B</w:t>
              </w:r>
              <w:r>
                <w:rPr>
                  <w:lang w:val="en-US"/>
                </w:rPr>
                <w:t>)</w:t>
              </w:r>
              <w:r w:rsidRPr="003C675D">
                <w:rPr>
                  <w:lang w:val="en-US"/>
                </w:rPr>
                <w:t>,</w:t>
              </w:r>
            </w:ins>
          </w:p>
          <w:p w14:paraId="79A10C0D" w14:textId="77777777" w:rsidR="00316A82" w:rsidRPr="003C675D" w:rsidRDefault="00316A82" w:rsidP="004A4F1E">
            <w:pPr>
              <w:cnfStyle w:val="000000100000" w:firstRow="0" w:lastRow="0" w:firstColumn="0" w:lastColumn="0" w:oddVBand="0" w:evenVBand="0" w:oddHBand="1" w:evenHBand="0" w:firstRowFirstColumn="0" w:firstRowLastColumn="0" w:lastRowFirstColumn="0" w:lastRowLastColumn="0"/>
              <w:rPr>
                <w:ins w:id="3050" w:author="Stuart McLarnon (NESO)" w:date="2024-11-19T13:05:00Z"/>
                <w:lang w:val="en-US"/>
              </w:rPr>
            </w:pPr>
            <w:ins w:id="3051" w:author="Stuart McLarnon (NESO)" w:date="2024-11-19T13:05:00Z">
              <w:r>
                <w:rPr>
                  <w:lang w:val="en-US"/>
                </w:rPr>
                <w:t>51</w:t>
              </w:r>
              <w:r w:rsidRPr="003C675D">
                <w:rPr>
                  <w:lang w:val="en-US"/>
                </w:rPr>
                <w:t xml:space="preserve"> </w:t>
              </w:r>
              <w:r>
                <w:rPr>
                  <w:lang w:val="en-US"/>
                </w:rPr>
                <w:t>(</w:t>
              </w:r>
              <w:r w:rsidRPr="003C675D">
                <w:rPr>
                  <w:lang w:val="en-US"/>
                </w:rPr>
                <w:t>C</w:t>
              </w:r>
              <w:r>
                <w:rPr>
                  <w:lang w:val="en-US"/>
                </w:rPr>
                <w:t>)</w:t>
              </w:r>
              <w:r w:rsidRPr="003C675D">
                <w:rPr>
                  <w:lang w:val="en-US"/>
                </w:rPr>
                <w:t>,</w:t>
              </w:r>
            </w:ins>
          </w:p>
          <w:p w14:paraId="325852F9"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ins w:id="3052" w:author="Stuart McLarnon (NESO)" w:date="2024-11-19T13:05:00Z"/>
                <w:lang w:val="en-US"/>
              </w:rPr>
            </w:pPr>
            <w:ins w:id="3053" w:author="Stuart McLarnon (NESO)" w:date="2024-11-19T13:05:00Z">
              <w:r>
                <w:rPr>
                  <w:lang w:val="en-US"/>
                </w:rPr>
                <w:t>57</w:t>
              </w:r>
              <w:r w:rsidRPr="003C675D">
                <w:rPr>
                  <w:lang w:val="en-US"/>
                </w:rPr>
                <w:t xml:space="preserve"> </w:t>
              </w:r>
              <w:r>
                <w:rPr>
                  <w:lang w:val="en-US"/>
                </w:rPr>
                <w:t>(</w:t>
              </w:r>
              <w:r w:rsidRPr="003C675D">
                <w:rPr>
                  <w:lang w:val="en-US"/>
                </w:rPr>
                <w:t>D</w:t>
              </w:r>
              <w:r>
                <w:rPr>
                  <w:lang w:val="en-US"/>
                </w:rPr>
                <w:t>),</w:t>
              </w:r>
            </w:ins>
          </w:p>
          <w:p w14:paraId="0173E4DD"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54" w:author="Stuart McLarnon (NESO)" w:date="2024-11-19T13:05:00Z"/>
                <w:lang w:val="en-US"/>
              </w:rPr>
            </w:pPr>
            <w:ins w:id="3055" w:author="Stuart McLarnon (NESO)" w:date="2024-11-19T13:05:00Z">
              <w:r>
                <w:rPr>
                  <w:lang w:val="en-US"/>
                </w:rPr>
                <w:t>61 (E)</w:t>
              </w:r>
            </w:ins>
          </w:p>
        </w:tc>
        <w:tc>
          <w:tcPr>
            <w:tcW w:w="752" w:type="dxa"/>
          </w:tcPr>
          <w:p w14:paraId="561FB3EC"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56" w:author="Stuart McLarnon (NESO)" w:date="2024-11-19T13:05:00Z"/>
                <w:lang w:val="en-US"/>
              </w:rPr>
            </w:pPr>
            <w:ins w:id="3057" w:author="Stuart McLarnon (NESO)" w:date="2024-11-19T13:05:00Z">
              <w:r w:rsidRPr="00A57BDE">
                <w:rPr>
                  <w:lang w:val="en-US"/>
                </w:rPr>
                <w:t>4</w:t>
              </w:r>
            </w:ins>
          </w:p>
        </w:tc>
        <w:tc>
          <w:tcPr>
            <w:tcW w:w="4356" w:type="dxa"/>
            <w:gridSpan w:val="2"/>
          </w:tcPr>
          <w:p w14:paraId="19464313"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58" w:author="Stuart McLarnon (NESO)" w:date="2024-11-19T13:05:00Z"/>
              </w:rPr>
            </w:pPr>
            <w:ins w:id="3059" w:author="Stuart McLarnon (NESO)" w:date="2024-11-19T13:05:00Z">
              <w:r>
                <w:t>Not used.</w:t>
              </w:r>
            </w:ins>
          </w:p>
        </w:tc>
        <w:tc>
          <w:tcPr>
            <w:tcW w:w="806" w:type="dxa"/>
          </w:tcPr>
          <w:p w14:paraId="3787E2C8"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60" w:author="Stuart McLarnon (NESO)" w:date="2024-11-19T13:05:00Z"/>
                <w:lang w:val="en-US"/>
              </w:rPr>
            </w:pPr>
            <w:ins w:id="3061" w:author="Stuart McLarnon (NESO)" w:date="2024-11-19T13:05:00Z">
              <w:r w:rsidRPr="00A57BDE">
                <w:rPr>
                  <w:lang w:val="en-US"/>
                </w:rPr>
                <w:t>Any</w:t>
              </w:r>
            </w:ins>
          </w:p>
        </w:tc>
        <w:tc>
          <w:tcPr>
            <w:tcW w:w="794" w:type="dxa"/>
          </w:tcPr>
          <w:p w14:paraId="7313D2F1"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062" w:author="Stuart McLarnon (NESO)" w:date="2024-11-19T13:05:00Z"/>
                <w:lang w:val="en-US"/>
              </w:rPr>
            </w:pPr>
            <w:ins w:id="3063" w:author="Stuart McLarnon (NESO)" w:date="2024-11-19T13:05:00Z">
              <w:r w:rsidRPr="00A57BDE">
                <w:rPr>
                  <w:lang w:val="en-US"/>
                </w:rPr>
                <w:t>E, X</w:t>
              </w:r>
            </w:ins>
          </w:p>
        </w:tc>
      </w:tr>
      <w:tr w:rsidR="00316A82" w:rsidRPr="00A57BDE" w14:paraId="5C1C5EB9" w14:textId="77777777" w:rsidTr="00186A2A">
        <w:trPr>
          <w:ins w:id="306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7008F2F2" w14:textId="77777777" w:rsidR="00316A82" w:rsidRPr="00A57BDE" w:rsidRDefault="00316A82" w:rsidP="004A4F1E">
            <w:pPr>
              <w:rPr>
                <w:ins w:id="3065" w:author="Stuart McLarnon (NESO)" w:date="2024-11-19T13:05:00Z"/>
                <w:b w:val="0"/>
                <w:bCs w:val="0"/>
              </w:rPr>
            </w:pPr>
            <w:ins w:id="3066" w:author="Stuart McLarnon (NESO)" w:date="2024-11-19T13:05:00Z">
              <w:r w:rsidRPr="00A57BDE">
                <w:rPr>
                  <w:b w:val="0"/>
                  <w:bCs w:val="0"/>
                </w:rPr>
                <w:t>Terminator</w:t>
              </w:r>
            </w:ins>
          </w:p>
        </w:tc>
        <w:tc>
          <w:tcPr>
            <w:tcW w:w="1124" w:type="dxa"/>
          </w:tcPr>
          <w:p w14:paraId="225D1CCF" w14:textId="77777777" w:rsidR="00316A82" w:rsidRPr="003C675D" w:rsidRDefault="00316A82" w:rsidP="004A4F1E">
            <w:pPr>
              <w:cnfStyle w:val="000000000000" w:firstRow="0" w:lastRow="0" w:firstColumn="0" w:lastColumn="0" w:oddVBand="0" w:evenVBand="0" w:oddHBand="0" w:evenHBand="0" w:firstRowFirstColumn="0" w:firstRowLastColumn="0" w:lastRowFirstColumn="0" w:lastRowLastColumn="0"/>
              <w:rPr>
                <w:ins w:id="3067" w:author="Stuart McLarnon (NESO)" w:date="2024-11-19T13:05:00Z"/>
                <w:lang w:val="en-US"/>
              </w:rPr>
            </w:pPr>
            <w:ins w:id="3068" w:author="Stuart McLarnon (NESO)" w:date="2024-11-19T13:05:00Z">
              <w:r w:rsidRPr="003C675D">
                <w:rPr>
                  <w:lang w:val="en-US"/>
                </w:rPr>
                <w:t>39, 44,</w:t>
              </w:r>
            </w:ins>
          </w:p>
          <w:p w14:paraId="69270471" w14:textId="77777777" w:rsidR="00316A82" w:rsidRPr="003C675D" w:rsidRDefault="00316A82" w:rsidP="004A4F1E">
            <w:pPr>
              <w:cnfStyle w:val="000000000000" w:firstRow="0" w:lastRow="0" w:firstColumn="0" w:lastColumn="0" w:oddVBand="0" w:evenVBand="0" w:oddHBand="0" w:evenHBand="0" w:firstRowFirstColumn="0" w:firstRowLastColumn="0" w:lastRowFirstColumn="0" w:lastRowLastColumn="0"/>
              <w:rPr>
                <w:ins w:id="3069" w:author="Stuart McLarnon (NESO)" w:date="2024-11-19T13:05:00Z"/>
                <w:lang w:val="en-US"/>
              </w:rPr>
            </w:pPr>
            <w:ins w:id="3070" w:author="Stuart McLarnon (NESO)" w:date="2024-11-19T13:05:00Z">
              <w:r w:rsidRPr="003C675D">
                <w:rPr>
                  <w:lang w:val="en-US"/>
                </w:rPr>
                <w:t>10</w:t>
              </w:r>
              <w:r>
                <w:rPr>
                  <w:lang w:val="en-US"/>
                </w:rPr>
                <w:t>2</w:t>
              </w:r>
              <w:r w:rsidRPr="003C675D">
                <w:rPr>
                  <w:lang w:val="en-US"/>
                </w:rPr>
                <w:t>, 1</w:t>
              </w:r>
              <w:r>
                <w:rPr>
                  <w:lang w:val="en-US"/>
                </w:rPr>
                <w:t>07</w:t>
              </w:r>
              <w:r w:rsidRPr="003C675D">
                <w:rPr>
                  <w:lang w:val="en-US"/>
                </w:rPr>
                <w:t>,</w:t>
              </w:r>
            </w:ins>
          </w:p>
          <w:p w14:paraId="18E25BB0" w14:textId="77777777" w:rsidR="00316A82" w:rsidRPr="003C675D" w:rsidRDefault="00316A82" w:rsidP="004A4F1E">
            <w:pPr>
              <w:cnfStyle w:val="000000000000" w:firstRow="0" w:lastRow="0" w:firstColumn="0" w:lastColumn="0" w:oddVBand="0" w:evenVBand="0" w:oddHBand="0" w:evenHBand="0" w:firstRowFirstColumn="0" w:firstRowLastColumn="0" w:lastRowFirstColumn="0" w:lastRowLastColumn="0"/>
              <w:rPr>
                <w:ins w:id="3071" w:author="Stuart McLarnon (NESO)" w:date="2024-11-19T13:05:00Z"/>
                <w:lang w:val="en-US"/>
              </w:rPr>
            </w:pPr>
            <w:ins w:id="3072" w:author="Stuart McLarnon (NESO)" w:date="2024-11-19T13:05:00Z">
              <w:r>
                <w:rPr>
                  <w:lang w:val="en-US"/>
                </w:rPr>
                <w:t>78</w:t>
              </w:r>
              <w:r w:rsidRPr="003C675D">
                <w:rPr>
                  <w:lang w:val="en-US"/>
                </w:rPr>
                <w:t xml:space="preserve">, </w:t>
              </w:r>
              <w:r>
                <w:rPr>
                  <w:lang w:val="en-US"/>
                </w:rPr>
                <w:t>83</w:t>
              </w:r>
              <w:r w:rsidRPr="003C675D">
                <w:rPr>
                  <w:lang w:val="en-US"/>
                </w:rPr>
                <w:t>,</w:t>
              </w:r>
            </w:ins>
          </w:p>
          <w:p w14:paraId="3EE43359" w14:textId="77777777" w:rsidR="00316A82" w:rsidRPr="003C675D" w:rsidRDefault="00316A82" w:rsidP="004A4F1E">
            <w:pPr>
              <w:cnfStyle w:val="000000000000" w:firstRow="0" w:lastRow="0" w:firstColumn="0" w:lastColumn="0" w:oddVBand="0" w:evenVBand="0" w:oddHBand="0" w:evenHBand="0" w:firstRowFirstColumn="0" w:firstRowLastColumn="0" w:lastRowFirstColumn="0" w:lastRowLastColumn="0"/>
              <w:rPr>
                <w:ins w:id="3073" w:author="Stuart McLarnon (NESO)" w:date="2024-11-19T13:05:00Z"/>
                <w:lang w:val="en-US"/>
              </w:rPr>
            </w:pPr>
            <w:ins w:id="3074" w:author="Stuart McLarnon (NESO)" w:date="2024-11-19T13:05:00Z">
              <w:r>
                <w:rPr>
                  <w:lang w:val="en-US"/>
                </w:rPr>
                <w:t>50</w:t>
              </w:r>
              <w:r w:rsidRPr="003C675D">
                <w:rPr>
                  <w:lang w:val="en-US"/>
                </w:rPr>
                <w:t xml:space="preserve">, </w:t>
              </w:r>
              <w:r>
                <w:rPr>
                  <w:lang w:val="en-US"/>
                </w:rPr>
                <w:t>55,</w:t>
              </w:r>
            </w:ins>
          </w:p>
          <w:p w14:paraId="5392B0F3"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ins w:id="3075" w:author="Stuart McLarnon (NESO)" w:date="2024-11-19T13:05:00Z"/>
                <w:lang w:val="en-US"/>
              </w:rPr>
            </w:pPr>
            <w:ins w:id="3076" w:author="Stuart McLarnon (NESO)" w:date="2024-11-19T13:05:00Z">
              <w:r>
                <w:rPr>
                  <w:lang w:val="en-US"/>
                </w:rPr>
                <w:t>56, 61,</w:t>
              </w:r>
            </w:ins>
          </w:p>
          <w:p w14:paraId="3D9B4F64"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77" w:author="Stuart McLarnon (NESO)" w:date="2024-11-19T13:05:00Z"/>
                <w:lang w:val="en-US"/>
              </w:rPr>
            </w:pPr>
            <w:ins w:id="3078" w:author="Stuart McLarnon (NESO)" w:date="2024-11-19T13:05:00Z">
              <w:r>
                <w:rPr>
                  <w:lang w:val="en-US"/>
                </w:rPr>
                <w:t>60, 65</w:t>
              </w:r>
            </w:ins>
          </w:p>
        </w:tc>
        <w:tc>
          <w:tcPr>
            <w:tcW w:w="752" w:type="dxa"/>
          </w:tcPr>
          <w:p w14:paraId="0A41858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79" w:author="Stuart McLarnon (NESO)" w:date="2024-11-19T13:05:00Z"/>
                <w:lang w:val="en-US"/>
              </w:rPr>
            </w:pPr>
            <w:ins w:id="3080" w:author="Stuart McLarnon (NESO)" w:date="2024-11-19T13:05:00Z">
              <w:r w:rsidRPr="00A57BDE">
                <w:rPr>
                  <w:lang w:val="en-US"/>
                </w:rPr>
                <w:t>1</w:t>
              </w:r>
            </w:ins>
          </w:p>
        </w:tc>
        <w:tc>
          <w:tcPr>
            <w:tcW w:w="4356" w:type="dxa"/>
            <w:gridSpan w:val="2"/>
          </w:tcPr>
          <w:p w14:paraId="0EAB2EA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81" w:author="Stuart McLarnon (NESO)" w:date="2024-11-19T13:05:00Z"/>
              </w:rPr>
            </w:pPr>
            <w:ins w:id="3082" w:author="Stuart McLarnon (NESO)" w:date="2024-11-19T13:05:00Z">
              <w:r w:rsidRPr="00A57BDE">
                <w:t>Part terminator character "^"</w:t>
              </w:r>
            </w:ins>
          </w:p>
        </w:tc>
        <w:tc>
          <w:tcPr>
            <w:tcW w:w="806" w:type="dxa"/>
          </w:tcPr>
          <w:p w14:paraId="5828B9FE"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83" w:author="Stuart McLarnon (NESO)" w:date="2024-11-19T13:05:00Z"/>
                <w:lang w:val="en-US"/>
              </w:rPr>
            </w:pPr>
            <w:ins w:id="3084" w:author="Stuart McLarnon (NESO)" w:date="2024-11-19T13:05:00Z">
              <w:r w:rsidRPr="00A57BDE">
                <w:rPr>
                  <w:lang w:val="en-US"/>
                </w:rPr>
                <w:t>All</w:t>
              </w:r>
            </w:ins>
          </w:p>
        </w:tc>
        <w:tc>
          <w:tcPr>
            <w:tcW w:w="794" w:type="dxa"/>
          </w:tcPr>
          <w:p w14:paraId="2D74278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085" w:author="Stuart McLarnon (NESO)" w:date="2024-11-19T13:05:00Z"/>
                <w:lang w:val="en-US"/>
              </w:rPr>
            </w:pPr>
          </w:p>
        </w:tc>
      </w:tr>
    </w:tbl>
    <w:p w14:paraId="476AB766" w14:textId="77777777" w:rsidR="00316A82" w:rsidRDefault="00316A82" w:rsidP="00316A82">
      <w:pPr>
        <w:rPr>
          <w:ins w:id="3086" w:author="Stuart McLarnon (NESO)" w:date="2024-11-19T13:05:00Z"/>
        </w:rPr>
      </w:pPr>
    </w:p>
    <w:p w14:paraId="640A95E0" w14:textId="466ECD7B" w:rsidR="00316A82" w:rsidRDefault="00316A82" w:rsidP="00186A2A">
      <w:pPr>
        <w:pStyle w:val="Caption"/>
        <w:keepNext/>
        <w:ind w:left="1276"/>
        <w:rPr>
          <w:ins w:id="3087" w:author="Stuart McLarnon (NESO)" w:date="2024-11-19T13:05:00Z"/>
        </w:rPr>
      </w:pPr>
      <w:ins w:id="3088" w:author="Stuart McLarnon (NESO)" w:date="2024-11-19T13:05:00Z">
        <w:r>
          <w:t xml:space="preserve">Table </w:t>
        </w:r>
        <w:r>
          <w:fldChar w:fldCharType="begin"/>
        </w:r>
        <w:r>
          <w:instrText xml:space="preserve"> SEQ Table \* ARABIC </w:instrText>
        </w:r>
        <w:r>
          <w:fldChar w:fldCharType="separate"/>
        </w:r>
        <w:r w:rsidR="00563C81">
          <w:rPr>
            <w:noProof/>
          </w:rPr>
          <w:t>23</w:t>
        </w:r>
        <w:r>
          <w:rPr>
            <w:noProof/>
          </w:rPr>
          <w:fldChar w:fldCharType="end"/>
        </w:r>
        <w:r>
          <w:t xml:space="preserve">: </w:t>
        </w:r>
        <w:r w:rsidRPr="00DC156B">
          <w:t>Message Data Part Variations for MEL/MIL Submission Messages</w:t>
        </w:r>
      </w:ins>
    </w:p>
    <w:tbl>
      <w:tblPr>
        <w:tblStyle w:val="ListTable2-Accent1"/>
        <w:tblW w:w="0" w:type="auto"/>
        <w:tblInd w:w="1134" w:type="dxa"/>
        <w:tblLook w:val="04A0" w:firstRow="1" w:lastRow="0" w:firstColumn="1" w:lastColumn="0" w:noHBand="0" w:noVBand="1"/>
      </w:tblPr>
      <w:tblGrid>
        <w:gridCol w:w="1611"/>
        <w:gridCol w:w="1650"/>
        <w:gridCol w:w="1134"/>
        <w:gridCol w:w="4631"/>
      </w:tblGrid>
      <w:tr w:rsidR="00316A82" w:rsidRPr="00A57BDE" w14:paraId="7B0C5704" w14:textId="77777777" w:rsidTr="00186A2A">
        <w:trPr>
          <w:cnfStyle w:val="100000000000" w:firstRow="1" w:lastRow="0" w:firstColumn="0" w:lastColumn="0" w:oddVBand="0" w:evenVBand="0" w:oddHBand="0" w:evenHBand="0" w:firstRowFirstColumn="0" w:firstRowLastColumn="0" w:lastRowFirstColumn="0" w:lastRowLastColumn="0"/>
          <w:trHeight w:val="530"/>
          <w:ins w:id="308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11" w:type="dxa"/>
          </w:tcPr>
          <w:p w14:paraId="052499B4" w14:textId="77777777" w:rsidR="00316A82" w:rsidRPr="00A57BDE" w:rsidRDefault="00316A82" w:rsidP="004A4F1E">
            <w:pPr>
              <w:rPr>
                <w:ins w:id="3090" w:author="Stuart McLarnon (NESO)" w:date="2024-11-19T13:05:00Z"/>
                <w:lang w:val="en-US"/>
              </w:rPr>
            </w:pPr>
            <w:ins w:id="3091" w:author="Stuart McLarnon (NESO)" w:date="2024-11-19T13:05:00Z">
              <w:r w:rsidRPr="00A57BDE">
                <w:rPr>
                  <w:lang w:val="en-US"/>
                </w:rPr>
                <w:t>Field Name</w:t>
              </w:r>
            </w:ins>
          </w:p>
        </w:tc>
        <w:tc>
          <w:tcPr>
            <w:tcW w:w="1650" w:type="dxa"/>
          </w:tcPr>
          <w:p w14:paraId="6829545F"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092" w:author="Stuart McLarnon (NESO)" w:date="2024-11-19T13:05:00Z"/>
                <w:lang w:val="en-US"/>
              </w:rPr>
            </w:pPr>
            <w:ins w:id="3093" w:author="Stuart McLarnon (NESO)" w:date="2024-11-19T13:05:00Z">
              <w:r w:rsidRPr="00A57BDE">
                <w:rPr>
                  <w:lang w:val="en-US"/>
                </w:rPr>
                <w:t>Start Position</w:t>
              </w:r>
            </w:ins>
          </w:p>
        </w:tc>
        <w:tc>
          <w:tcPr>
            <w:tcW w:w="1134" w:type="dxa"/>
          </w:tcPr>
          <w:p w14:paraId="1496B361"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094" w:author="Stuart McLarnon (NESO)" w:date="2024-11-19T13:05:00Z"/>
                <w:lang w:val="en-US"/>
              </w:rPr>
            </w:pPr>
            <w:ins w:id="3095" w:author="Stuart McLarnon (NESO)" w:date="2024-11-19T13:05:00Z">
              <w:r w:rsidRPr="00A57BDE">
                <w:rPr>
                  <w:lang w:val="en-US"/>
                </w:rPr>
                <w:t>Field Size</w:t>
              </w:r>
            </w:ins>
          </w:p>
        </w:tc>
        <w:tc>
          <w:tcPr>
            <w:tcW w:w="4631" w:type="dxa"/>
          </w:tcPr>
          <w:p w14:paraId="746C552B"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096" w:author="Stuart McLarnon (NESO)" w:date="2024-11-19T13:05:00Z"/>
                <w:lang w:val="en-US"/>
              </w:rPr>
            </w:pPr>
            <w:ins w:id="3097" w:author="Stuart McLarnon (NESO)" w:date="2024-11-19T13:05:00Z">
              <w:r w:rsidRPr="00A57BDE">
                <w:rPr>
                  <w:lang w:val="en-US"/>
                </w:rPr>
                <w:t>Description</w:t>
              </w:r>
            </w:ins>
          </w:p>
        </w:tc>
      </w:tr>
      <w:tr w:rsidR="00316A82" w:rsidRPr="00A57BDE" w14:paraId="134D60AE" w14:textId="77777777" w:rsidTr="00186A2A">
        <w:trPr>
          <w:cnfStyle w:val="000000100000" w:firstRow="0" w:lastRow="0" w:firstColumn="0" w:lastColumn="0" w:oddVBand="0" w:evenVBand="0" w:oddHBand="1" w:evenHBand="0" w:firstRowFirstColumn="0" w:firstRowLastColumn="0" w:lastRowFirstColumn="0" w:lastRowLastColumn="0"/>
          <w:trHeight w:val="258"/>
          <w:ins w:id="309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11" w:type="dxa"/>
          </w:tcPr>
          <w:p w14:paraId="23733329" w14:textId="77777777" w:rsidR="00316A82" w:rsidRPr="00A57BDE" w:rsidRDefault="00316A82" w:rsidP="004A4F1E">
            <w:pPr>
              <w:rPr>
                <w:ins w:id="3099" w:author="Stuart McLarnon (NESO)" w:date="2024-11-19T13:05:00Z"/>
                <w:b w:val="0"/>
                <w:bCs w:val="0"/>
                <w:lang w:val="en-US"/>
              </w:rPr>
            </w:pPr>
            <w:ins w:id="3100" w:author="Stuart McLarnon (NESO)" w:date="2024-11-19T13:05:00Z">
              <w:r>
                <w:rPr>
                  <w:b w:val="0"/>
                  <w:bCs w:val="0"/>
                  <w:lang w:val="en-US"/>
                </w:rPr>
                <w:t>Type</w:t>
              </w:r>
            </w:ins>
          </w:p>
        </w:tc>
        <w:tc>
          <w:tcPr>
            <w:tcW w:w="1650" w:type="dxa"/>
          </w:tcPr>
          <w:p w14:paraId="157E655E"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01" w:author="Stuart McLarnon (NESO)" w:date="2024-11-19T13:05:00Z"/>
                <w:lang w:val="en-US"/>
              </w:rPr>
            </w:pPr>
            <w:ins w:id="3102" w:author="Stuart McLarnon (NESO)" w:date="2024-11-19T13:05:00Z">
              <w:r>
                <w:rPr>
                  <w:lang w:val="en-US"/>
                </w:rPr>
                <w:t>40</w:t>
              </w:r>
            </w:ins>
          </w:p>
        </w:tc>
        <w:tc>
          <w:tcPr>
            <w:tcW w:w="1134" w:type="dxa"/>
          </w:tcPr>
          <w:p w14:paraId="2D0386D7"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03" w:author="Stuart McLarnon (NESO)" w:date="2024-11-19T13:05:00Z"/>
                <w:lang w:val="en-US"/>
              </w:rPr>
            </w:pPr>
            <w:ins w:id="3104" w:author="Stuart McLarnon (NESO)" w:date="2024-11-19T13:05:00Z">
              <w:r>
                <w:rPr>
                  <w:lang w:val="en-US"/>
                </w:rPr>
                <w:t>6</w:t>
              </w:r>
            </w:ins>
          </w:p>
        </w:tc>
        <w:tc>
          <w:tcPr>
            <w:tcW w:w="4631" w:type="dxa"/>
          </w:tcPr>
          <w:p w14:paraId="7B58A8B7"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05" w:author="Stuart McLarnon (NESO)" w:date="2024-11-19T13:05:00Z"/>
                <w:lang w:val="en-US"/>
              </w:rPr>
            </w:pPr>
            <w:ins w:id="3106" w:author="Stuart McLarnon (NESO)" w:date="2024-11-19T13:05:00Z">
              <w:r w:rsidRPr="00F00832">
                <w:rPr>
                  <w:lang w:val="en-US"/>
                </w:rPr>
                <w:t>“MEL” or “MIL” keyword</w:t>
              </w:r>
            </w:ins>
          </w:p>
        </w:tc>
      </w:tr>
      <w:tr w:rsidR="00316A82" w:rsidRPr="00A57BDE" w14:paraId="590BB6FF" w14:textId="77777777" w:rsidTr="00186A2A">
        <w:trPr>
          <w:trHeight w:val="273"/>
          <w:ins w:id="3107"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11" w:type="dxa"/>
          </w:tcPr>
          <w:p w14:paraId="1A82B1C7" w14:textId="77777777" w:rsidR="00316A82" w:rsidRPr="00A57BDE" w:rsidRDefault="00316A82" w:rsidP="004A4F1E">
            <w:pPr>
              <w:rPr>
                <w:ins w:id="3108" w:author="Stuart McLarnon (NESO)" w:date="2024-11-19T13:05:00Z"/>
                <w:b w:val="0"/>
                <w:bCs w:val="0"/>
                <w:lang w:val="en-US"/>
              </w:rPr>
            </w:pPr>
            <w:ins w:id="3109" w:author="Stuart McLarnon (NESO)" w:date="2024-11-19T13:05:00Z">
              <w:r>
                <w:rPr>
                  <w:b w:val="0"/>
                  <w:bCs w:val="0"/>
                  <w:lang w:val="en-US"/>
                </w:rPr>
                <w:t>Time from</w:t>
              </w:r>
            </w:ins>
          </w:p>
        </w:tc>
        <w:tc>
          <w:tcPr>
            <w:tcW w:w="1650" w:type="dxa"/>
          </w:tcPr>
          <w:p w14:paraId="22EAEC7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110" w:author="Stuart McLarnon (NESO)" w:date="2024-11-19T13:05:00Z"/>
                <w:lang w:val="en-US"/>
              </w:rPr>
            </w:pPr>
            <w:ins w:id="3111" w:author="Stuart McLarnon (NESO)" w:date="2024-11-19T13:05:00Z">
              <w:r>
                <w:rPr>
                  <w:lang w:val="en-US"/>
                </w:rPr>
                <w:t>47</w:t>
              </w:r>
            </w:ins>
          </w:p>
        </w:tc>
        <w:tc>
          <w:tcPr>
            <w:tcW w:w="1134" w:type="dxa"/>
          </w:tcPr>
          <w:p w14:paraId="297E94E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112" w:author="Stuart McLarnon (NESO)" w:date="2024-11-19T13:05:00Z"/>
                <w:lang w:val="en-US"/>
              </w:rPr>
            </w:pPr>
            <w:ins w:id="3113" w:author="Stuart McLarnon (NESO)" w:date="2024-11-19T13:05:00Z">
              <w:r w:rsidRPr="00A57BDE">
                <w:rPr>
                  <w:lang w:val="en-US"/>
                </w:rPr>
                <w:t>1</w:t>
              </w:r>
              <w:r>
                <w:rPr>
                  <w:lang w:val="en-US"/>
                </w:rPr>
                <w:t>7</w:t>
              </w:r>
            </w:ins>
          </w:p>
        </w:tc>
        <w:tc>
          <w:tcPr>
            <w:tcW w:w="4631" w:type="dxa"/>
          </w:tcPr>
          <w:p w14:paraId="78225B0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114" w:author="Stuart McLarnon (NESO)" w:date="2024-11-19T13:05:00Z"/>
                <w:lang w:val="en-US"/>
              </w:rPr>
            </w:pPr>
            <w:ins w:id="3115" w:author="Stuart McLarnon (NESO)" w:date="2024-11-19T13:05:00Z">
              <w:r>
                <w:rPr>
                  <w:lang w:val="en-US"/>
                </w:rPr>
                <w:t>Start time</w:t>
              </w:r>
            </w:ins>
          </w:p>
        </w:tc>
      </w:tr>
      <w:tr w:rsidR="00316A82" w:rsidRPr="00A57BDE" w14:paraId="52282637" w14:textId="77777777" w:rsidTr="00186A2A">
        <w:trPr>
          <w:cnfStyle w:val="000000100000" w:firstRow="0" w:lastRow="0" w:firstColumn="0" w:lastColumn="0" w:oddVBand="0" w:evenVBand="0" w:oddHBand="1" w:evenHBand="0" w:firstRowFirstColumn="0" w:firstRowLastColumn="0" w:lastRowFirstColumn="0" w:lastRowLastColumn="0"/>
          <w:trHeight w:val="258"/>
          <w:ins w:id="311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11" w:type="dxa"/>
          </w:tcPr>
          <w:p w14:paraId="3178342C" w14:textId="77777777" w:rsidR="00316A82" w:rsidRPr="00A57BDE" w:rsidRDefault="00316A82" w:rsidP="004A4F1E">
            <w:pPr>
              <w:rPr>
                <w:ins w:id="3117" w:author="Stuart McLarnon (NESO)" w:date="2024-11-19T13:05:00Z"/>
                <w:b w:val="0"/>
                <w:bCs w:val="0"/>
                <w:lang w:val="en-US"/>
              </w:rPr>
            </w:pPr>
            <w:ins w:id="3118" w:author="Stuart McLarnon (NESO)" w:date="2024-11-19T13:05:00Z">
              <w:r>
                <w:rPr>
                  <w:b w:val="0"/>
                  <w:bCs w:val="0"/>
                  <w:lang w:val="en-US"/>
                </w:rPr>
                <w:t>MW from</w:t>
              </w:r>
            </w:ins>
          </w:p>
        </w:tc>
        <w:tc>
          <w:tcPr>
            <w:tcW w:w="1650" w:type="dxa"/>
          </w:tcPr>
          <w:p w14:paraId="6B764629"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19" w:author="Stuart McLarnon (NESO)" w:date="2024-11-19T13:05:00Z"/>
                <w:lang w:val="en-US"/>
              </w:rPr>
            </w:pPr>
            <w:ins w:id="3120" w:author="Stuart McLarnon (NESO)" w:date="2024-11-19T13:05:00Z">
              <w:r>
                <w:rPr>
                  <w:lang w:val="en-US"/>
                </w:rPr>
                <w:t>65</w:t>
              </w:r>
            </w:ins>
          </w:p>
        </w:tc>
        <w:tc>
          <w:tcPr>
            <w:tcW w:w="1134" w:type="dxa"/>
          </w:tcPr>
          <w:p w14:paraId="336E8C5B"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21" w:author="Stuart McLarnon (NESO)" w:date="2024-11-19T13:05:00Z"/>
                <w:lang w:val="en-US"/>
              </w:rPr>
            </w:pPr>
            <w:ins w:id="3122" w:author="Stuart McLarnon (NESO)" w:date="2024-11-19T13:05:00Z">
              <w:r>
                <w:rPr>
                  <w:lang w:val="en-US"/>
                </w:rPr>
                <w:t>9</w:t>
              </w:r>
              <w:r w:rsidRPr="00A57BDE">
                <w:rPr>
                  <w:lang w:val="en-US"/>
                </w:rPr>
                <w:t xml:space="preserve"> </w:t>
              </w:r>
            </w:ins>
          </w:p>
        </w:tc>
        <w:tc>
          <w:tcPr>
            <w:tcW w:w="4631" w:type="dxa"/>
          </w:tcPr>
          <w:p w14:paraId="330B4378"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23" w:author="Stuart McLarnon (NESO)" w:date="2024-11-19T13:05:00Z"/>
                <w:lang w:val="en-US"/>
              </w:rPr>
            </w:pPr>
            <w:ins w:id="3124" w:author="Stuart McLarnon (NESO)" w:date="2024-11-19T13:05:00Z">
              <w:r w:rsidRPr="00F00832">
                <w:rPr>
                  <w:lang w:val="en-US"/>
                </w:rPr>
                <w:t>MW at time from (</w:t>
              </w:r>
              <w:r>
                <w:rPr>
                  <w:rFonts w:cs="Poppins"/>
                  <w:lang w:val="en-US"/>
                </w:rPr>
                <w:t>±</w:t>
              </w:r>
              <w:r w:rsidRPr="00F00832">
                <w:rPr>
                  <w:lang w:val="en-US"/>
                </w:rPr>
                <w:t>nnnnnnnn)</w:t>
              </w:r>
            </w:ins>
          </w:p>
        </w:tc>
      </w:tr>
      <w:tr w:rsidR="00316A82" w:rsidRPr="00A57BDE" w14:paraId="5678EA88" w14:textId="77777777" w:rsidTr="00186A2A">
        <w:trPr>
          <w:trHeight w:val="273"/>
          <w:ins w:id="312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11" w:type="dxa"/>
          </w:tcPr>
          <w:p w14:paraId="694EDABA" w14:textId="77777777" w:rsidR="00316A82" w:rsidRPr="00A57BDE" w:rsidRDefault="00316A82" w:rsidP="004A4F1E">
            <w:pPr>
              <w:rPr>
                <w:ins w:id="3126" w:author="Stuart McLarnon (NESO)" w:date="2024-11-19T13:05:00Z"/>
                <w:b w:val="0"/>
                <w:bCs w:val="0"/>
                <w:lang w:val="en-US"/>
              </w:rPr>
            </w:pPr>
            <w:ins w:id="3127" w:author="Stuart McLarnon (NESO)" w:date="2024-11-19T13:05:00Z">
              <w:r>
                <w:rPr>
                  <w:b w:val="0"/>
                  <w:bCs w:val="0"/>
                  <w:lang w:val="en-US"/>
                </w:rPr>
                <w:t>Time to</w:t>
              </w:r>
            </w:ins>
          </w:p>
        </w:tc>
        <w:tc>
          <w:tcPr>
            <w:tcW w:w="1650" w:type="dxa"/>
          </w:tcPr>
          <w:p w14:paraId="112A0E1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128" w:author="Stuart McLarnon (NESO)" w:date="2024-11-19T13:05:00Z"/>
                <w:lang w:val="en-US"/>
              </w:rPr>
            </w:pPr>
            <w:ins w:id="3129" w:author="Stuart McLarnon (NESO)" w:date="2024-11-19T13:05:00Z">
              <w:r>
                <w:rPr>
                  <w:lang w:val="en-US"/>
                </w:rPr>
                <w:t>75</w:t>
              </w:r>
            </w:ins>
          </w:p>
        </w:tc>
        <w:tc>
          <w:tcPr>
            <w:tcW w:w="1134" w:type="dxa"/>
          </w:tcPr>
          <w:p w14:paraId="156BD0F1"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130" w:author="Stuart McLarnon (NESO)" w:date="2024-11-19T13:05:00Z"/>
                <w:lang w:val="en-US"/>
              </w:rPr>
            </w:pPr>
            <w:ins w:id="3131" w:author="Stuart McLarnon (NESO)" w:date="2024-11-19T13:05:00Z">
              <w:r>
                <w:rPr>
                  <w:lang w:val="en-US"/>
                </w:rPr>
                <w:t>17</w:t>
              </w:r>
            </w:ins>
          </w:p>
        </w:tc>
        <w:tc>
          <w:tcPr>
            <w:tcW w:w="4631" w:type="dxa"/>
          </w:tcPr>
          <w:p w14:paraId="643B6AB1"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132" w:author="Stuart McLarnon (NESO)" w:date="2024-11-19T13:05:00Z"/>
                <w:lang w:val="en-US"/>
              </w:rPr>
            </w:pPr>
            <w:ins w:id="3133" w:author="Stuart McLarnon (NESO)" w:date="2024-11-19T13:05:00Z">
              <w:r>
                <w:rPr>
                  <w:lang w:val="en-US"/>
                </w:rPr>
                <w:t>End time</w:t>
              </w:r>
            </w:ins>
          </w:p>
        </w:tc>
      </w:tr>
      <w:tr w:rsidR="00316A82" w:rsidRPr="00A57BDE" w14:paraId="24D36FBF" w14:textId="77777777" w:rsidTr="00186A2A">
        <w:trPr>
          <w:cnfStyle w:val="000000100000" w:firstRow="0" w:lastRow="0" w:firstColumn="0" w:lastColumn="0" w:oddVBand="0" w:evenVBand="0" w:oddHBand="1" w:evenHBand="0" w:firstRowFirstColumn="0" w:firstRowLastColumn="0" w:lastRowFirstColumn="0" w:lastRowLastColumn="0"/>
          <w:trHeight w:val="258"/>
          <w:ins w:id="313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11" w:type="dxa"/>
          </w:tcPr>
          <w:p w14:paraId="77CA4243" w14:textId="77777777" w:rsidR="00316A82" w:rsidRDefault="00316A82" w:rsidP="004A4F1E">
            <w:pPr>
              <w:rPr>
                <w:ins w:id="3135" w:author="Stuart McLarnon (NESO)" w:date="2024-11-19T13:05:00Z"/>
                <w:b w:val="0"/>
                <w:bCs w:val="0"/>
                <w:lang w:val="en-US"/>
              </w:rPr>
            </w:pPr>
            <w:ins w:id="3136" w:author="Stuart McLarnon (NESO)" w:date="2024-11-19T13:05:00Z">
              <w:r>
                <w:rPr>
                  <w:b w:val="0"/>
                  <w:bCs w:val="0"/>
                  <w:lang w:val="en-US"/>
                </w:rPr>
                <w:t>MW to</w:t>
              </w:r>
            </w:ins>
          </w:p>
        </w:tc>
        <w:tc>
          <w:tcPr>
            <w:tcW w:w="1650" w:type="dxa"/>
          </w:tcPr>
          <w:p w14:paraId="255D02E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37" w:author="Stuart McLarnon (NESO)" w:date="2024-11-19T13:05:00Z"/>
              </w:rPr>
            </w:pPr>
            <w:ins w:id="3138" w:author="Stuart McLarnon (NESO)" w:date="2024-11-19T13:05:00Z">
              <w:r>
                <w:t>93</w:t>
              </w:r>
            </w:ins>
          </w:p>
        </w:tc>
        <w:tc>
          <w:tcPr>
            <w:tcW w:w="1134" w:type="dxa"/>
          </w:tcPr>
          <w:p w14:paraId="7C44DD16"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ins w:id="3139" w:author="Stuart McLarnon (NESO)" w:date="2024-11-19T13:05:00Z"/>
                <w:lang w:val="en-US"/>
              </w:rPr>
            </w:pPr>
            <w:ins w:id="3140" w:author="Stuart McLarnon (NESO)" w:date="2024-11-19T13:05:00Z">
              <w:r>
                <w:rPr>
                  <w:lang w:val="en-US"/>
                </w:rPr>
                <w:t>9</w:t>
              </w:r>
            </w:ins>
          </w:p>
        </w:tc>
        <w:tc>
          <w:tcPr>
            <w:tcW w:w="4631" w:type="dxa"/>
          </w:tcPr>
          <w:p w14:paraId="78E28349" w14:textId="77777777" w:rsidR="00316A82" w:rsidRPr="00126E71" w:rsidRDefault="00316A82" w:rsidP="004A4F1E">
            <w:pPr>
              <w:cnfStyle w:val="000000100000" w:firstRow="0" w:lastRow="0" w:firstColumn="0" w:lastColumn="0" w:oddVBand="0" w:evenVBand="0" w:oddHBand="1" w:evenHBand="0" w:firstRowFirstColumn="0" w:firstRowLastColumn="0" w:lastRowFirstColumn="0" w:lastRowLastColumn="0"/>
              <w:rPr>
                <w:ins w:id="3141" w:author="Stuart McLarnon (NESO)" w:date="2024-11-19T13:05:00Z"/>
                <w:lang w:val="en-US"/>
              </w:rPr>
            </w:pPr>
            <w:ins w:id="3142" w:author="Stuart McLarnon (NESO)" w:date="2024-11-19T13:05:00Z">
              <w:r w:rsidRPr="003C3E6E">
                <w:rPr>
                  <w:lang w:val="en-US"/>
                </w:rPr>
                <w:t xml:space="preserve">MW at time </w:t>
              </w:r>
              <w:r>
                <w:rPr>
                  <w:lang w:val="en-US"/>
                </w:rPr>
                <w:t>to</w:t>
              </w:r>
              <w:r w:rsidRPr="003C3E6E">
                <w:rPr>
                  <w:lang w:val="en-US"/>
                </w:rPr>
                <w:t xml:space="preserve"> (±nnnnnnnn)</w:t>
              </w:r>
            </w:ins>
          </w:p>
        </w:tc>
      </w:tr>
    </w:tbl>
    <w:p w14:paraId="5E72BF56" w14:textId="77777777" w:rsidR="00316A82" w:rsidRDefault="00316A82" w:rsidP="00316A82"/>
    <w:p w14:paraId="28B49338" w14:textId="5C5AD0C5" w:rsidR="00316A82" w:rsidRDefault="00316A82" w:rsidP="00186A2A">
      <w:pPr>
        <w:ind w:left="1134"/>
      </w:pPr>
      <w:r>
        <w:t>Submission messages for RUR/RDR parameters contain fields that are optional. Unused fields are treated as null values. Null values are specified by filling the field with ‘*’ characters. The three valid combinations of parameters and nulls are identified in Table 24.</w:t>
      </w:r>
    </w:p>
    <w:p w14:paraId="3280A5EF" w14:textId="4B47FAF0" w:rsidR="00316A82" w:rsidRDefault="00316A82" w:rsidP="00186A2A">
      <w:pPr>
        <w:pStyle w:val="Caption"/>
        <w:keepNext/>
        <w:ind w:left="1134"/>
      </w:pPr>
      <w:r>
        <w:t xml:space="preserve">Table </w:t>
      </w:r>
      <w:del w:id="3143" w:author="Stuart McLarnon (NESO)" w:date="2024-11-19T13:05:00Z">
        <w:r>
          <w:rPr>
            <w:rFonts w:ascii="Arial" w:eastAsia="Arial" w:hAnsi="Arial"/>
            <w:b/>
            <w:color w:val="717174"/>
            <w:lang w:val="en-US"/>
          </w:rPr>
          <w:delText xml:space="preserve">24 </w:delText>
        </w:r>
        <w:r>
          <w:rPr>
            <w:rFonts w:ascii="Arial" w:eastAsia="Arial" w:hAnsi="Arial"/>
            <w:color w:val="717174"/>
            <w:lang w:val="en-US"/>
          </w:rPr>
          <w:delText>-</w:delText>
        </w:r>
      </w:del>
      <w:ins w:id="3144" w:author="Stuart McLarnon (NESO)" w:date="2024-11-19T13:05:00Z">
        <w:r>
          <w:fldChar w:fldCharType="begin"/>
        </w:r>
        <w:r>
          <w:instrText xml:space="preserve"> SEQ Table \* ARABIC </w:instrText>
        </w:r>
        <w:r>
          <w:fldChar w:fldCharType="separate"/>
        </w:r>
        <w:r w:rsidR="00563C81">
          <w:rPr>
            <w:noProof/>
          </w:rPr>
          <w:t>24</w:t>
        </w:r>
        <w:r>
          <w:rPr>
            <w:noProof/>
          </w:rPr>
          <w:fldChar w:fldCharType="end"/>
        </w:r>
        <w:r>
          <w:t>:</w:t>
        </w:r>
      </w:ins>
      <w:r>
        <w:t xml:space="preserve"> M</w:t>
      </w:r>
      <w:r w:rsidRPr="00847B35">
        <w:t>essage Data Part variations for RUR/RDR Export/Import Submissions</w:t>
      </w:r>
    </w:p>
    <w:p w14:paraId="018E8214" w14:textId="77777777" w:rsidR="00E1101E" w:rsidRDefault="00000000">
      <w:pPr>
        <w:spacing w:before="52" w:line="20" w:lineRule="exact"/>
        <w:rPr>
          <w:del w:id="3145" w:author="Stuart McLarnon (NESO)" w:date="2024-11-19T13:05:00Z"/>
        </w:rPr>
      </w:pPr>
      <w:del w:id="3146" w:author="Stuart McLarnon (NESO)" w:date="2024-11-19T13:05:00Z">
        <w:r>
          <w:pict w14:anchorId="2372AE1E">
            <v:line id="_x0000_s2349" style="position:absolute;z-index:252012544;mso-position-horizontal-relative:page;mso-position-vertical-relative:page" from="53.75pt,167.75pt" to="490.6pt,167.75pt" strokecolor="#ffbe21" strokeweight=".7pt">
              <w10:wrap anchorx="page" anchory="page"/>
            </v:line>
          </w:pict>
        </w:r>
      </w:del>
    </w:p>
    <w:tbl>
      <w:tblPr>
        <w:tblStyle w:val="ListTable2-Accent1"/>
        <w:tblW w:w="0" w:type="auto"/>
        <w:tblInd w:w="993" w:type="dxa"/>
        <w:tblLook w:val="04A0" w:firstRow="1" w:lastRow="0" w:firstColumn="1" w:lastColumn="0" w:noHBand="0" w:noVBand="1"/>
      </w:tblPr>
      <w:tblGrid>
        <w:gridCol w:w="1219"/>
        <w:gridCol w:w="1324"/>
        <w:gridCol w:w="907"/>
        <w:gridCol w:w="3133"/>
        <w:gridCol w:w="1422"/>
        <w:gridCol w:w="858"/>
        <w:gridCol w:w="815"/>
        <w:gridCol w:w="799"/>
      </w:tblGrid>
      <w:tr w:rsidR="00316A82" w:rsidRPr="00A57BDE" w14:paraId="1160AF2A" w14:textId="11DFC67E" w:rsidTr="00186A2A">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219" w:type="dxa"/>
          </w:tcPr>
          <w:p w14:paraId="0C6A8C75" w14:textId="77777777" w:rsidR="00316A82" w:rsidRPr="00A57BDE" w:rsidRDefault="00316A82" w:rsidP="004A4F1E">
            <w:pPr>
              <w:rPr>
                <w:lang w:val="en-US"/>
              </w:rPr>
            </w:pPr>
            <w:r w:rsidRPr="00A57BDE">
              <w:rPr>
                <w:lang w:val="en-US"/>
              </w:rPr>
              <w:t>Field Name</w:t>
            </w:r>
          </w:p>
        </w:tc>
        <w:tc>
          <w:tcPr>
            <w:tcW w:w="1324" w:type="dxa"/>
          </w:tcPr>
          <w:p w14:paraId="6E9B14AE"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Start Position</w:t>
            </w:r>
          </w:p>
        </w:tc>
        <w:tc>
          <w:tcPr>
            <w:tcW w:w="907" w:type="dxa"/>
          </w:tcPr>
          <w:p w14:paraId="4E754F8C"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Field Size</w:t>
            </w:r>
          </w:p>
        </w:tc>
        <w:tc>
          <w:tcPr>
            <w:tcW w:w="3133" w:type="dxa"/>
          </w:tcPr>
          <w:p w14:paraId="05797CEA"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Description</w:t>
            </w:r>
          </w:p>
        </w:tc>
        <w:tc>
          <w:tcPr>
            <w:tcW w:w="3095" w:type="dxa"/>
            <w:gridSpan w:val="3"/>
          </w:tcPr>
          <w:p w14:paraId="20B9C253"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p>
        </w:tc>
        <w:tc>
          <w:tcPr>
            <w:tcW w:w="799" w:type="dxa"/>
            <w:tcBorders>
              <w:top w:val="none" w:sz="0" w:space="0" w:color="000000"/>
              <w:left w:val="none" w:sz="0" w:space="0" w:color="000000"/>
              <w:bottom w:val="single" w:sz="4" w:space="0" w:color="000000"/>
              <w:right w:val="none" w:sz="0" w:space="0" w:color="000000"/>
            </w:tcBorders>
            <w:cellDel w:id="3147" w:author="Stuart McLarnon (NESO)" w:date="2024-11-19T13:05:00Z"/>
          </w:tcPr>
          <w:p w14:paraId="360DC656" w14:textId="77777777" w:rsidR="00E1101E" w:rsidRDefault="00E1101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rial" w:eastAsia="Arial" w:hAnsi="Arial" w:cs="Times New Roman"/>
                <w:color w:val="000000"/>
                <w:kern w:val="0"/>
                <w:sz w:val="24"/>
                <w:lang w:val="en-US"/>
                <w14:ligatures w14:val="none"/>
              </w:rPr>
            </w:pPr>
          </w:p>
        </w:tc>
      </w:tr>
      <w:tr w:rsidR="00316A82" w:rsidRPr="00A57BDE" w14:paraId="0FF1E11D" w14:textId="77777777" w:rsidTr="00186A2A">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1219" w:type="dxa"/>
          </w:tcPr>
          <w:p w14:paraId="452C9CE6" w14:textId="77777777" w:rsidR="00316A82" w:rsidRPr="00A57BDE" w:rsidRDefault="00316A82" w:rsidP="004A4F1E">
            <w:pPr>
              <w:rPr>
                <w:b w:val="0"/>
                <w:bCs w:val="0"/>
                <w:lang w:val="en-US"/>
              </w:rPr>
            </w:pPr>
            <w:r>
              <w:rPr>
                <w:b w:val="0"/>
                <w:bCs w:val="0"/>
                <w:lang w:val="en-US"/>
              </w:rPr>
              <w:t>Type</w:t>
            </w:r>
          </w:p>
        </w:tc>
        <w:tc>
          <w:tcPr>
            <w:tcW w:w="1324" w:type="dxa"/>
          </w:tcPr>
          <w:p w14:paraId="5B8BF7B3"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40</w:t>
            </w:r>
          </w:p>
        </w:tc>
        <w:tc>
          <w:tcPr>
            <w:tcW w:w="907" w:type="dxa"/>
          </w:tcPr>
          <w:p w14:paraId="23AA6732"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6</w:t>
            </w:r>
          </w:p>
        </w:tc>
        <w:tc>
          <w:tcPr>
            <w:tcW w:w="3133" w:type="dxa"/>
          </w:tcPr>
          <w:p w14:paraId="5B45A27C"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sidRPr="00993FDB">
              <w:rPr>
                <w:lang w:val="en-US"/>
              </w:rPr>
              <w:t>“RURE”, “RURI”, “RDRE”, or “RDRI” keywords</w:t>
            </w:r>
          </w:p>
        </w:tc>
        <w:tc>
          <w:tcPr>
            <w:tcW w:w="3894" w:type="dxa"/>
            <w:gridSpan w:val="4"/>
          </w:tcPr>
          <w:p w14:paraId="1977472A" w14:textId="77777777" w:rsidR="00316A82" w:rsidRPr="00F00832"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t>Valid Combinations</w:t>
            </w:r>
          </w:p>
        </w:tc>
      </w:tr>
      <w:tr w:rsidR="00316A82" w:rsidRPr="00A57BDE" w14:paraId="0EE55496" w14:textId="77777777" w:rsidTr="00186A2A">
        <w:trPr>
          <w:trHeight w:val="273"/>
        </w:trPr>
        <w:tc>
          <w:tcPr>
            <w:cnfStyle w:val="001000000000" w:firstRow="0" w:lastRow="0" w:firstColumn="1" w:lastColumn="0" w:oddVBand="0" w:evenVBand="0" w:oddHBand="0" w:evenHBand="0" w:firstRowFirstColumn="0" w:firstRowLastColumn="0" w:lastRowFirstColumn="0" w:lastRowLastColumn="0"/>
            <w:tcW w:w="1219" w:type="dxa"/>
          </w:tcPr>
          <w:p w14:paraId="4D55DA9E" w14:textId="77777777" w:rsidR="00316A82" w:rsidRPr="00A57BDE" w:rsidRDefault="00316A82" w:rsidP="004A4F1E">
            <w:pPr>
              <w:rPr>
                <w:b w:val="0"/>
                <w:bCs w:val="0"/>
                <w:lang w:val="en-US"/>
              </w:rPr>
            </w:pPr>
            <w:r>
              <w:rPr>
                <w:b w:val="0"/>
                <w:bCs w:val="0"/>
                <w:lang w:val="en-US"/>
              </w:rPr>
              <w:t>Rate 1</w:t>
            </w:r>
          </w:p>
        </w:tc>
        <w:tc>
          <w:tcPr>
            <w:tcW w:w="1324" w:type="dxa"/>
          </w:tcPr>
          <w:p w14:paraId="71B0CB5E"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47</w:t>
            </w:r>
          </w:p>
        </w:tc>
        <w:tc>
          <w:tcPr>
            <w:tcW w:w="907" w:type="dxa"/>
          </w:tcPr>
          <w:p w14:paraId="2676CB8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6</w:t>
            </w:r>
          </w:p>
        </w:tc>
        <w:tc>
          <w:tcPr>
            <w:tcW w:w="3133" w:type="dxa"/>
          </w:tcPr>
          <w:p w14:paraId="366B204F"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t>First Rate</w:t>
            </w:r>
          </w:p>
        </w:tc>
        <w:tc>
          <w:tcPr>
            <w:tcW w:w="1422" w:type="dxa"/>
            <w:shd w:val="clear" w:color="auto" w:fill="auto"/>
          </w:tcPr>
          <w:p w14:paraId="46C352DC" w14:textId="1D320410" w:rsidR="00316A82"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3148" w:author="Stuart McLarnon (NESO)" w:date="2024-11-19T13:05:00Z">
              <w:r>
                <w:rPr>
                  <w:rFonts w:ascii="Verdana" w:eastAsia="Verdana" w:hAnsi="Verdana"/>
                  <w:b/>
                  <w:color w:val="626361"/>
                  <w:sz w:val="17"/>
                  <w:lang w:val="en-US"/>
                </w:rPr>
                <w:delText>T T</w:delText>
              </w:r>
            </w:del>
            <w:ins w:id="3149" w:author="Stuart McLarnon (NESO)" w:date="2024-11-19T13:05:00Z">
              <w:r w:rsidR="00316A82">
                <w:sym w:font="Symbol" w:char="F054"/>
              </w:r>
            </w:ins>
          </w:p>
        </w:tc>
        <w:tc>
          <w:tcPr>
            <w:tcW w:w="858" w:type="dxa"/>
            <w:shd w:val="clear" w:color="auto" w:fill="auto"/>
          </w:tcPr>
          <w:p w14:paraId="4E4EABCC" w14:textId="22D29DA0" w:rsidR="00316A82"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3150" w:author="Stuart McLarnon (NESO)" w:date="2024-11-19T13:05:00Z">
              <w:r>
                <w:rPr>
                  <w:rFonts w:ascii="Verdana" w:eastAsia="Verdana" w:hAnsi="Verdana"/>
                  <w:b/>
                  <w:color w:val="626361"/>
                  <w:sz w:val="17"/>
                  <w:lang w:val="en-US"/>
                </w:rPr>
                <w:delText>T</w:delText>
              </w:r>
            </w:del>
            <w:ins w:id="3151" w:author="Stuart McLarnon (NESO)" w:date="2024-11-19T13:05:00Z">
              <w:r w:rsidR="00316A82" w:rsidRPr="004C676C">
                <w:sym w:font="Symbol" w:char="F054"/>
              </w:r>
            </w:ins>
          </w:p>
        </w:tc>
        <w:tc>
          <w:tcPr>
            <w:tcW w:w="1614" w:type="dxa"/>
            <w:gridSpan w:val="2"/>
            <w:shd w:val="clear" w:color="auto" w:fill="auto"/>
            <w:cellIns w:id="3152" w:author="Stuart McLarnon (NESO)" w:date="2024-11-19T13:05:00Z"/>
          </w:tcPr>
          <w:p w14:paraId="3B217DD6"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lang w:val="en-US"/>
              </w:rPr>
            </w:pPr>
            <w:ins w:id="3153" w:author="Stuart McLarnon (NESO)" w:date="2024-11-19T13:05:00Z">
              <w:r w:rsidRPr="004C676C">
                <w:sym w:font="Symbol" w:char="F054"/>
              </w:r>
            </w:ins>
          </w:p>
        </w:tc>
      </w:tr>
      <w:tr w:rsidR="00316A82" w:rsidRPr="00A57BDE" w14:paraId="41BBFE56" w14:textId="77777777" w:rsidTr="00186A2A">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1219" w:type="dxa"/>
          </w:tcPr>
          <w:p w14:paraId="0EEAA9CE" w14:textId="77777777" w:rsidR="00316A82" w:rsidRPr="00A57BDE" w:rsidRDefault="00316A82" w:rsidP="004A4F1E">
            <w:pPr>
              <w:rPr>
                <w:b w:val="0"/>
                <w:bCs w:val="0"/>
                <w:lang w:val="en-US"/>
              </w:rPr>
            </w:pPr>
            <w:r>
              <w:rPr>
                <w:b w:val="0"/>
                <w:bCs w:val="0"/>
                <w:lang w:val="en-US"/>
              </w:rPr>
              <w:t>Elbow 2</w:t>
            </w:r>
          </w:p>
        </w:tc>
        <w:tc>
          <w:tcPr>
            <w:tcW w:w="1324" w:type="dxa"/>
          </w:tcPr>
          <w:p w14:paraId="5B80F6DC"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54</w:t>
            </w:r>
          </w:p>
        </w:tc>
        <w:tc>
          <w:tcPr>
            <w:tcW w:w="907" w:type="dxa"/>
          </w:tcPr>
          <w:p w14:paraId="7D8B4A82"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5</w:t>
            </w:r>
          </w:p>
        </w:tc>
        <w:tc>
          <w:tcPr>
            <w:tcW w:w="3133" w:type="dxa"/>
          </w:tcPr>
          <w:p w14:paraId="63B64F57"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t>Optional Second Elbow</w:t>
            </w:r>
            <w:r w:rsidRPr="00F00832">
              <w:rPr>
                <w:lang w:val="en-US"/>
              </w:rPr>
              <w:t xml:space="preserve"> (</w:t>
            </w:r>
            <w:r>
              <w:rPr>
                <w:rFonts w:cs="Poppins"/>
                <w:lang w:val="en-US"/>
              </w:rPr>
              <w:t>±</w:t>
            </w:r>
            <w:r w:rsidRPr="00F00832">
              <w:rPr>
                <w:lang w:val="en-US"/>
              </w:rPr>
              <w:t>nnnn)</w:t>
            </w:r>
          </w:p>
        </w:tc>
        <w:tc>
          <w:tcPr>
            <w:tcW w:w="1422" w:type="dxa"/>
          </w:tcPr>
          <w:p w14:paraId="640EAF05" w14:textId="04F5C55E" w:rsidR="00316A82" w:rsidRPr="00F00832"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3154" w:author="Stuart McLarnon (NESO)" w:date="2024-11-19T13:05:00Z">
              <w:r>
                <w:rPr>
                  <w:rFonts w:ascii="Verdana" w:eastAsia="Verdana" w:hAnsi="Verdana"/>
                  <w:b/>
                  <w:color w:val="626361"/>
                  <w:sz w:val="17"/>
                  <w:lang w:val="en-US"/>
                </w:rPr>
                <w:delText>T T</w:delText>
              </w:r>
            </w:del>
            <w:ins w:id="3155" w:author="Stuart McLarnon (NESO)" w:date="2024-11-19T13:05:00Z">
              <w:r w:rsidR="00316A82" w:rsidRPr="004C676C">
                <w:sym w:font="Symbol" w:char="F054"/>
              </w:r>
            </w:ins>
          </w:p>
        </w:tc>
        <w:tc>
          <w:tcPr>
            <w:tcW w:w="858" w:type="dxa"/>
          </w:tcPr>
          <w:p w14:paraId="225D3AAB" w14:textId="63A14A23" w:rsidR="00316A82" w:rsidRPr="00F00832"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3156" w:author="Stuart McLarnon (NESO)" w:date="2024-11-19T13:05:00Z">
              <w:r>
                <w:rPr>
                  <w:rFonts w:ascii="Arial" w:eastAsia="Arial" w:hAnsi="Arial"/>
                  <w:color w:val="626361"/>
                  <w:sz w:val="20"/>
                  <w:lang w:val="en-US"/>
                </w:rPr>
                <w:delText>*****</w:delText>
              </w:r>
            </w:del>
            <w:ins w:id="3157" w:author="Stuart McLarnon (NESO)" w:date="2024-11-19T13:05:00Z">
              <w:r w:rsidR="00316A82" w:rsidRPr="004C676C">
                <w:sym w:font="Symbol" w:char="F054"/>
              </w:r>
            </w:ins>
          </w:p>
        </w:tc>
        <w:tc>
          <w:tcPr>
            <w:tcW w:w="1614" w:type="dxa"/>
            <w:gridSpan w:val="2"/>
            <w:cellIns w:id="3158" w:author="Stuart McLarnon (NESO)" w:date="2024-11-19T13:05:00Z"/>
          </w:tcPr>
          <w:p w14:paraId="6DA08284" w14:textId="77777777" w:rsidR="00316A82" w:rsidRPr="00F00832" w:rsidRDefault="00316A82" w:rsidP="004A4F1E">
            <w:pPr>
              <w:cnfStyle w:val="000000100000" w:firstRow="0" w:lastRow="0" w:firstColumn="0" w:lastColumn="0" w:oddVBand="0" w:evenVBand="0" w:oddHBand="1" w:evenHBand="0" w:firstRowFirstColumn="0" w:firstRowLastColumn="0" w:lastRowFirstColumn="0" w:lastRowLastColumn="0"/>
              <w:rPr>
                <w:lang w:val="en-US"/>
              </w:rPr>
            </w:pPr>
            <w:ins w:id="3159" w:author="Stuart McLarnon (NESO)" w:date="2024-11-19T13:05:00Z">
              <w:r>
                <w:t>*****</w:t>
              </w:r>
            </w:ins>
          </w:p>
        </w:tc>
      </w:tr>
      <w:tr w:rsidR="00316A82" w:rsidRPr="00A57BDE" w14:paraId="2485D7A2" w14:textId="77777777" w:rsidTr="00186A2A">
        <w:trPr>
          <w:trHeight w:val="273"/>
        </w:trPr>
        <w:tc>
          <w:tcPr>
            <w:cnfStyle w:val="001000000000" w:firstRow="0" w:lastRow="0" w:firstColumn="1" w:lastColumn="0" w:oddVBand="0" w:evenVBand="0" w:oddHBand="0" w:evenHBand="0" w:firstRowFirstColumn="0" w:firstRowLastColumn="0" w:lastRowFirstColumn="0" w:lastRowLastColumn="0"/>
            <w:tcW w:w="1219" w:type="dxa"/>
          </w:tcPr>
          <w:p w14:paraId="6418F0CC" w14:textId="77777777" w:rsidR="00316A82" w:rsidRPr="00A57BDE" w:rsidRDefault="00316A82" w:rsidP="004A4F1E">
            <w:pPr>
              <w:rPr>
                <w:b w:val="0"/>
                <w:bCs w:val="0"/>
                <w:lang w:val="en-US"/>
              </w:rPr>
            </w:pPr>
            <w:r>
              <w:rPr>
                <w:b w:val="0"/>
                <w:bCs w:val="0"/>
                <w:lang w:val="en-US"/>
              </w:rPr>
              <w:t>Rate 2</w:t>
            </w:r>
          </w:p>
        </w:tc>
        <w:tc>
          <w:tcPr>
            <w:tcW w:w="1324" w:type="dxa"/>
          </w:tcPr>
          <w:p w14:paraId="2BDAADDC"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60</w:t>
            </w:r>
          </w:p>
        </w:tc>
        <w:tc>
          <w:tcPr>
            <w:tcW w:w="907" w:type="dxa"/>
          </w:tcPr>
          <w:p w14:paraId="7F4C8C0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6</w:t>
            </w:r>
          </w:p>
        </w:tc>
        <w:tc>
          <w:tcPr>
            <w:tcW w:w="3133" w:type="dxa"/>
          </w:tcPr>
          <w:p w14:paraId="36A5418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t>Optional Second Rate</w:t>
            </w:r>
          </w:p>
        </w:tc>
        <w:tc>
          <w:tcPr>
            <w:tcW w:w="1422" w:type="dxa"/>
            <w:shd w:val="clear" w:color="auto" w:fill="auto"/>
          </w:tcPr>
          <w:p w14:paraId="7CCFFFCE" w14:textId="3DA61A40" w:rsidR="00316A82"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3160" w:author="Stuart McLarnon (NESO)" w:date="2024-11-19T13:05:00Z">
              <w:r>
                <w:rPr>
                  <w:rFonts w:ascii="Verdana" w:eastAsia="Verdana" w:hAnsi="Verdana"/>
                  <w:b/>
                  <w:color w:val="626361"/>
                  <w:sz w:val="17"/>
                  <w:lang w:val="en-US"/>
                </w:rPr>
                <w:delText>T T</w:delText>
              </w:r>
            </w:del>
            <w:ins w:id="3161" w:author="Stuart McLarnon (NESO)" w:date="2024-11-19T13:05:00Z">
              <w:r w:rsidR="00316A82" w:rsidRPr="004C676C">
                <w:sym w:font="Symbol" w:char="F054"/>
              </w:r>
            </w:ins>
          </w:p>
        </w:tc>
        <w:tc>
          <w:tcPr>
            <w:tcW w:w="858" w:type="dxa"/>
            <w:shd w:val="clear" w:color="auto" w:fill="auto"/>
          </w:tcPr>
          <w:p w14:paraId="52957646" w14:textId="2849D48E" w:rsidR="00316A82"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3162" w:author="Stuart McLarnon (NESO)" w:date="2024-11-19T13:05:00Z">
              <w:r>
                <w:rPr>
                  <w:rFonts w:ascii="Arial" w:eastAsia="Arial" w:hAnsi="Arial"/>
                  <w:color w:val="626361"/>
                  <w:sz w:val="20"/>
                  <w:lang w:val="en-US"/>
                </w:rPr>
                <w:delText>******</w:delText>
              </w:r>
            </w:del>
            <w:ins w:id="3163" w:author="Stuart McLarnon (NESO)" w:date="2024-11-19T13:05:00Z">
              <w:r w:rsidR="00316A82" w:rsidRPr="004C676C">
                <w:sym w:font="Symbol" w:char="F054"/>
              </w:r>
            </w:ins>
          </w:p>
        </w:tc>
        <w:tc>
          <w:tcPr>
            <w:tcW w:w="1614" w:type="dxa"/>
            <w:gridSpan w:val="2"/>
            <w:shd w:val="clear" w:color="auto" w:fill="auto"/>
            <w:cellIns w:id="3164" w:author="Stuart McLarnon (NESO)" w:date="2024-11-19T13:05:00Z"/>
          </w:tcPr>
          <w:p w14:paraId="4AE73FC2"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lang w:val="en-US"/>
              </w:rPr>
            </w:pPr>
            <w:ins w:id="3165" w:author="Stuart McLarnon (NESO)" w:date="2024-11-19T13:05:00Z">
              <w:r>
                <w:t>******</w:t>
              </w:r>
            </w:ins>
          </w:p>
        </w:tc>
      </w:tr>
      <w:tr w:rsidR="00316A82" w:rsidRPr="00A57BDE" w14:paraId="3F8F21ED" w14:textId="77777777" w:rsidTr="00186A2A">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1219" w:type="dxa"/>
          </w:tcPr>
          <w:p w14:paraId="3DAE39BE" w14:textId="77777777" w:rsidR="00316A82" w:rsidRDefault="00316A82" w:rsidP="004A4F1E">
            <w:pPr>
              <w:rPr>
                <w:b w:val="0"/>
                <w:bCs w:val="0"/>
                <w:lang w:val="en-US"/>
              </w:rPr>
            </w:pPr>
            <w:r w:rsidRPr="001A3D7B">
              <w:rPr>
                <w:b w:val="0"/>
                <w:bCs w:val="0"/>
                <w:lang w:val="en-US"/>
              </w:rPr>
              <w:t xml:space="preserve">Elbow </w:t>
            </w:r>
            <w:r>
              <w:rPr>
                <w:b w:val="0"/>
                <w:bCs w:val="0"/>
                <w:lang w:val="en-US"/>
              </w:rPr>
              <w:t>3</w:t>
            </w:r>
          </w:p>
        </w:tc>
        <w:tc>
          <w:tcPr>
            <w:tcW w:w="1324" w:type="dxa"/>
          </w:tcPr>
          <w:p w14:paraId="5FEA0A55"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pPr>
            <w:r>
              <w:t>67</w:t>
            </w:r>
          </w:p>
        </w:tc>
        <w:tc>
          <w:tcPr>
            <w:tcW w:w="907" w:type="dxa"/>
          </w:tcPr>
          <w:p w14:paraId="309B56B1"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5</w:t>
            </w:r>
          </w:p>
        </w:tc>
        <w:tc>
          <w:tcPr>
            <w:tcW w:w="3133" w:type="dxa"/>
          </w:tcPr>
          <w:p w14:paraId="525988C9" w14:textId="77777777" w:rsidR="00316A82" w:rsidRPr="00126E71"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sidRPr="002A44BB">
              <w:t xml:space="preserve">Optional </w:t>
            </w:r>
            <w:r>
              <w:t>Third</w:t>
            </w:r>
            <w:r w:rsidRPr="002A44BB">
              <w:t xml:space="preserve"> Elbow</w:t>
            </w:r>
            <w:r w:rsidRPr="002A44BB">
              <w:rPr>
                <w:lang w:val="en-US"/>
              </w:rPr>
              <w:t xml:space="preserve"> (±nnnn)</w:t>
            </w:r>
          </w:p>
        </w:tc>
        <w:tc>
          <w:tcPr>
            <w:tcW w:w="1422" w:type="dxa"/>
          </w:tcPr>
          <w:p w14:paraId="4FE1619B" w14:textId="336C141E" w:rsidR="00316A82" w:rsidRPr="003C3E6E"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3166" w:author="Stuart McLarnon (NESO)" w:date="2024-11-19T13:05:00Z">
              <w:r>
                <w:rPr>
                  <w:rFonts w:ascii="Verdana" w:eastAsia="Verdana" w:hAnsi="Verdana"/>
                  <w:b/>
                  <w:color w:val="626361"/>
                  <w:sz w:val="17"/>
                  <w:lang w:val="en-US"/>
                </w:rPr>
                <w:delText>T</w:delText>
              </w:r>
              <w:r>
                <w:rPr>
                  <w:rFonts w:ascii="Verdana" w:eastAsia="Verdana" w:hAnsi="Verdana"/>
                  <w:b/>
                  <w:color w:val="626361"/>
                  <w:sz w:val="17"/>
                  <w:lang w:val="en-US"/>
                </w:rPr>
                <w:tab/>
              </w:r>
              <w:r>
                <w:rPr>
                  <w:rFonts w:ascii="Arial" w:eastAsia="Arial" w:hAnsi="Arial"/>
                  <w:color w:val="626361"/>
                  <w:sz w:val="20"/>
                  <w:lang w:val="en-US"/>
                </w:rPr>
                <w:delText>*****</w:delText>
              </w:r>
            </w:del>
            <w:ins w:id="3167" w:author="Stuart McLarnon (NESO)" w:date="2024-11-19T13:05:00Z">
              <w:r w:rsidR="00316A82" w:rsidRPr="004C676C">
                <w:sym w:font="Symbol" w:char="F054"/>
              </w:r>
            </w:ins>
          </w:p>
        </w:tc>
        <w:tc>
          <w:tcPr>
            <w:tcW w:w="858" w:type="dxa"/>
          </w:tcPr>
          <w:p w14:paraId="146A684E" w14:textId="77777777" w:rsidR="00316A82" w:rsidRPr="003C3E6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t>*****</w:t>
            </w:r>
          </w:p>
        </w:tc>
        <w:tc>
          <w:tcPr>
            <w:tcW w:w="1614" w:type="dxa"/>
            <w:gridSpan w:val="2"/>
            <w:cellIns w:id="3168" w:author="Stuart McLarnon (NESO)" w:date="2024-11-19T13:05:00Z"/>
          </w:tcPr>
          <w:p w14:paraId="51302884" w14:textId="77777777" w:rsidR="00316A82" w:rsidRPr="003C3E6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ins w:id="3169" w:author="Stuart McLarnon (NESO)" w:date="2024-11-19T13:05:00Z">
              <w:r>
                <w:t>*****</w:t>
              </w:r>
            </w:ins>
          </w:p>
        </w:tc>
      </w:tr>
      <w:tr w:rsidR="00316A82" w:rsidRPr="00A57BDE" w14:paraId="50D01452" w14:textId="77777777" w:rsidTr="00186A2A">
        <w:trPr>
          <w:trHeight w:val="258"/>
        </w:trPr>
        <w:tc>
          <w:tcPr>
            <w:cnfStyle w:val="001000000000" w:firstRow="0" w:lastRow="0" w:firstColumn="1" w:lastColumn="0" w:oddVBand="0" w:evenVBand="0" w:oddHBand="0" w:evenHBand="0" w:firstRowFirstColumn="0" w:firstRowLastColumn="0" w:lastRowFirstColumn="0" w:lastRowLastColumn="0"/>
            <w:tcW w:w="1219" w:type="dxa"/>
          </w:tcPr>
          <w:p w14:paraId="71154FFF" w14:textId="77777777" w:rsidR="00316A82" w:rsidRDefault="00316A82" w:rsidP="004A4F1E">
            <w:pPr>
              <w:rPr>
                <w:b w:val="0"/>
                <w:bCs w:val="0"/>
                <w:lang w:val="en-US"/>
              </w:rPr>
            </w:pPr>
            <w:r w:rsidRPr="001A3D7B">
              <w:rPr>
                <w:b w:val="0"/>
                <w:bCs w:val="0"/>
                <w:lang w:val="en-US"/>
              </w:rPr>
              <w:t xml:space="preserve">Rate </w:t>
            </w:r>
            <w:r>
              <w:rPr>
                <w:b w:val="0"/>
                <w:bCs w:val="0"/>
                <w:lang w:val="en-US"/>
              </w:rPr>
              <w:t>3</w:t>
            </w:r>
          </w:p>
        </w:tc>
        <w:tc>
          <w:tcPr>
            <w:tcW w:w="1324" w:type="dxa"/>
          </w:tcPr>
          <w:p w14:paraId="59AACDBD"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pPr>
            <w:r>
              <w:t>73</w:t>
            </w:r>
          </w:p>
        </w:tc>
        <w:tc>
          <w:tcPr>
            <w:tcW w:w="907" w:type="dxa"/>
          </w:tcPr>
          <w:p w14:paraId="08A3BF47" w14:textId="77777777" w:rsidR="00316A82"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6</w:t>
            </w:r>
          </w:p>
        </w:tc>
        <w:tc>
          <w:tcPr>
            <w:tcW w:w="3133" w:type="dxa"/>
          </w:tcPr>
          <w:p w14:paraId="0CEDC4B0" w14:textId="77777777" w:rsidR="00316A82" w:rsidRPr="003C3E6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t>Optional Third Rate</w:t>
            </w:r>
          </w:p>
        </w:tc>
        <w:tc>
          <w:tcPr>
            <w:tcW w:w="1422" w:type="dxa"/>
          </w:tcPr>
          <w:p w14:paraId="189F48C4" w14:textId="544C9625" w:rsidR="00316A82" w:rsidRPr="003C3E6E" w:rsidRDefault="00000000" w:rsidP="004A4F1E">
            <w:pPr>
              <w:cnfStyle w:val="000000000000" w:firstRow="0" w:lastRow="0" w:firstColumn="0" w:lastColumn="0" w:oddVBand="0" w:evenVBand="0" w:oddHBand="0" w:evenHBand="0" w:firstRowFirstColumn="0" w:firstRowLastColumn="0" w:lastRowFirstColumn="0" w:lastRowLastColumn="0"/>
              <w:rPr>
                <w:lang w:val="en-US"/>
              </w:rPr>
            </w:pPr>
            <w:del w:id="3170" w:author="Stuart McLarnon (NESO)" w:date="2024-11-19T13:05:00Z">
              <w:r>
                <w:rPr>
                  <w:rFonts w:ascii="Verdana" w:eastAsia="Verdana" w:hAnsi="Verdana"/>
                  <w:b/>
                  <w:color w:val="626361"/>
                  <w:sz w:val="17"/>
                  <w:lang w:val="en-US"/>
                </w:rPr>
                <w:delText>T</w:delText>
              </w:r>
              <w:r>
                <w:rPr>
                  <w:rFonts w:ascii="Verdana" w:eastAsia="Verdana" w:hAnsi="Verdana"/>
                  <w:b/>
                  <w:color w:val="626361"/>
                  <w:sz w:val="17"/>
                  <w:lang w:val="en-US"/>
                </w:rPr>
                <w:tab/>
              </w:r>
              <w:r>
                <w:rPr>
                  <w:rFonts w:ascii="Arial" w:eastAsia="Arial" w:hAnsi="Arial"/>
                  <w:color w:val="626361"/>
                  <w:sz w:val="20"/>
                  <w:lang w:val="en-US"/>
                </w:rPr>
                <w:delText>******</w:delText>
              </w:r>
            </w:del>
            <w:ins w:id="3171" w:author="Stuart McLarnon (NESO)" w:date="2024-11-19T13:05:00Z">
              <w:r w:rsidR="00316A82" w:rsidRPr="004C676C">
                <w:sym w:font="Symbol" w:char="F054"/>
              </w:r>
            </w:ins>
          </w:p>
        </w:tc>
        <w:tc>
          <w:tcPr>
            <w:tcW w:w="858" w:type="dxa"/>
          </w:tcPr>
          <w:p w14:paraId="31B73CDA" w14:textId="77777777" w:rsidR="00316A82" w:rsidRPr="003C3E6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t>******</w:t>
            </w:r>
          </w:p>
        </w:tc>
        <w:tc>
          <w:tcPr>
            <w:tcW w:w="1614" w:type="dxa"/>
            <w:gridSpan w:val="2"/>
            <w:cellIns w:id="3172" w:author="Stuart McLarnon (NESO)" w:date="2024-11-19T13:05:00Z"/>
          </w:tcPr>
          <w:p w14:paraId="5DA65321" w14:textId="77777777" w:rsidR="00316A82" w:rsidRPr="003C3E6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ins w:id="3173" w:author="Stuart McLarnon (NESO)" w:date="2024-11-19T13:05:00Z">
              <w:r>
                <w:t>******</w:t>
              </w:r>
            </w:ins>
          </w:p>
        </w:tc>
      </w:tr>
    </w:tbl>
    <w:p w14:paraId="59A866E1" w14:textId="77777777" w:rsidR="00316A82" w:rsidRDefault="00316A82" w:rsidP="00316A82"/>
    <w:p w14:paraId="2C7F9E74" w14:textId="1928DBB7" w:rsidR="00316A82" w:rsidRDefault="00316A82" w:rsidP="00186A2A">
      <w:pPr>
        <w:pStyle w:val="Caption"/>
        <w:keepNext/>
        <w:ind w:left="1134"/>
      </w:pPr>
      <w:r>
        <w:lastRenderedPageBreak/>
        <w:t xml:space="preserve">Table </w:t>
      </w:r>
      <w:del w:id="3174" w:author="Stuart McLarnon (NESO)" w:date="2024-11-19T13:05:00Z">
        <w:r>
          <w:rPr>
            <w:rFonts w:ascii="Arial" w:eastAsia="Arial" w:hAnsi="Arial"/>
            <w:b/>
            <w:color w:val="717174"/>
            <w:lang w:val="en-US"/>
          </w:rPr>
          <w:delText xml:space="preserve">25 </w:delText>
        </w:r>
        <w:r>
          <w:rPr>
            <w:rFonts w:ascii="Arial" w:eastAsia="Arial" w:hAnsi="Arial"/>
            <w:color w:val="717174"/>
            <w:lang w:val="en-US"/>
          </w:rPr>
          <w:delText>-</w:delText>
        </w:r>
      </w:del>
      <w:ins w:id="3175" w:author="Stuart McLarnon (NESO)" w:date="2024-11-19T13:05:00Z">
        <w:r>
          <w:fldChar w:fldCharType="begin"/>
        </w:r>
        <w:r>
          <w:instrText xml:space="preserve"> SEQ Table \* ARABIC </w:instrText>
        </w:r>
        <w:r>
          <w:fldChar w:fldCharType="separate"/>
        </w:r>
        <w:r w:rsidR="00563C81">
          <w:rPr>
            <w:noProof/>
          </w:rPr>
          <w:t>25</w:t>
        </w:r>
        <w:r>
          <w:rPr>
            <w:noProof/>
          </w:rPr>
          <w:fldChar w:fldCharType="end"/>
        </w:r>
        <w:r>
          <w:t xml:space="preserve">: </w:t>
        </w:r>
      </w:ins>
      <w:r w:rsidRPr="009A04C4">
        <w:t xml:space="preserve"> Message Data Part variations for Single Time Value Parameter Submissions</w:t>
      </w:r>
    </w:p>
    <w:p w14:paraId="61B6D91C" w14:textId="77777777" w:rsidR="00E1101E" w:rsidRDefault="00000000">
      <w:pPr>
        <w:spacing w:before="111" w:after="74" w:line="231" w:lineRule="exact"/>
        <w:ind w:left="1080"/>
        <w:textAlignment w:val="baseline"/>
        <w:rPr>
          <w:del w:id="3176" w:author="Stuart McLarnon (NESO)" w:date="2024-11-19T13:05:00Z"/>
          <w:rFonts w:ascii="Arial" w:eastAsia="Arial" w:hAnsi="Arial"/>
          <w:b/>
          <w:color w:val="626361"/>
          <w:spacing w:val="7"/>
          <w:sz w:val="20"/>
        </w:rPr>
      </w:pPr>
      <w:del w:id="3177" w:author="Stuart McLarnon (NESO)" w:date="2024-11-19T13:05:00Z">
        <w:r>
          <w:rPr>
            <w:rFonts w:ascii="Times New Roman" w:eastAsia="PMingLiU" w:hAnsi="Times New Roman"/>
          </w:rPr>
          <w:pict w14:anchorId="4F81BFE4">
            <v:line id="_x0000_s2350" style="position:absolute;left:0;text-align:left;z-index:252014592;mso-position-horizontal-relative:page;mso-position-vertical-relative:page" from="53.75pt,377.75pt" to="479.35pt,377.75pt" strokecolor="#ffbe21" strokeweight=".7pt">
              <w10:wrap anchorx="page" anchory="page"/>
            </v:line>
          </w:pict>
        </w:r>
        <w:r>
          <w:rPr>
            <w:rFonts w:ascii="Arial" w:eastAsia="Arial" w:hAnsi="Arial"/>
            <w:b/>
            <w:color w:val="626361"/>
            <w:spacing w:val="7"/>
            <w:sz w:val="20"/>
            <w:lang w:val="en-US"/>
          </w:rPr>
          <w:delText>Field Name Start Position Field Size Description</w:delText>
        </w:r>
      </w:del>
    </w:p>
    <w:p w14:paraId="3EB3EAAD" w14:textId="77777777" w:rsidR="00E1101E" w:rsidRDefault="00000000">
      <w:pPr>
        <w:tabs>
          <w:tab w:val="left" w:pos="2952"/>
          <w:tab w:val="left" w:pos="4248"/>
          <w:tab w:val="left" w:pos="4968"/>
        </w:tabs>
        <w:spacing w:before="106" w:after="64" w:line="231" w:lineRule="exact"/>
        <w:ind w:left="1080"/>
        <w:textAlignment w:val="baseline"/>
        <w:rPr>
          <w:del w:id="3178" w:author="Stuart McLarnon (NESO)" w:date="2024-11-19T13:05:00Z"/>
          <w:rFonts w:ascii="Arial" w:eastAsia="Arial" w:hAnsi="Arial"/>
          <w:color w:val="626361"/>
          <w:spacing w:val="-1"/>
          <w:sz w:val="20"/>
        </w:rPr>
      </w:pPr>
      <w:del w:id="3179" w:author="Stuart McLarnon (NESO)" w:date="2024-11-19T13:05:00Z">
        <w:r>
          <w:rPr>
            <w:rFonts w:ascii="Times New Roman" w:eastAsia="PMingLiU" w:hAnsi="Times New Roman"/>
          </w:rPr>
          <w:pict w14:anchorId="3FAB6173">
            <v:line id="_x0000_s2351" style="position:absolute;left:0;text-align:left;z-index:252015616;mso-position-horizontal-relative:page;mso-position-vertical-relative:page" from="53.75pt,398.65pt" to="479.35pt,398.65pt" strokecolor="#d9d9d9" strokeweight=".7pt">
              <w10:wrap anchorx="page" anchory="page"/>
            </v:line>
          </w:pict>
        </w:r>
        <w:r>
          <w:rPr>
            <w:rFonts w:ascii="Arial" w:eastAsia="Arial" w:hAnsi="Arial"/>
            <w:color w:val="626361"/>
            <w:spacing w:val="-1"/>
            <w:sz w:val="20"/>
            <w:lang w:val="en-US"/>
          </w:rPr>
          <w:delText>Type</w:delText>
        </w:r>
        <w:r>
          <w:rPr>
            <w:rFonts w:ascii="Arial" w:eastAsia="Arial" w:hAnsi="Arial"/>
            <w:color w:val="626361"/>
            <w:spacing w:val="-1"/>
            <w:sz w:val="20"/>
            <w:lang w:val="en-US"/>
          </w:rPr>
          <w:tab/>
          <w:delText>40</w:delText>
        </w:r>
        <w:r>
          <w:rPr>
            <w:rFonts w:ascii="Arial" w:eastAsia="Arial" w:hAnsi="Arial"/>
            <w:color w:val="626361"/>
            <w:spacing w:val="-1"/>
            <w:sz w:val="20"/>
            <w:lang w:val="en-US"/>
          </w:rPr>
          <w:tab/>
          <w:delText>6</w:delText>
        </w:r>
        <w:r>
          <w:rPr>
            <w:rFonts w:ascii="Arial" w:eastAsia="Arial" w:hAnsi="Arial"/>
            <w:color w:val="626361"/>
            <w:spacing w:val="-1"/>
            <w:sz w:val="20"/>
            <w:lang w:val="en-US"/>
          </w:rPr>
          <w:tab/>
          <w:delText>“NDZ”, “NTO”, “NTB”, “MZT” or “MNZT keyword</w:delText>
        </w:r>
      </w:del>
    </w:p>
    <w:p w14:paraId="173ED115" w14:textId="77777777" w:rsidR="00E1101E" w:rsidRDefault="00000000">
      <w:pPr>
        <w:tabs>
          <w:tab w:val="left" w:pos="2952"/>
          <w:tab w:val="left" w:pos="4248"/>
          <w:tab w:val="left" w:pos="4968"/>
        </w:tabs>
        <w:spacing w:before="106" w:after="69" w:line="231" w:lineRule="exact"/>
        <w:ind w:left="1080"/>
        <w:textAlignment w:val="baseline"/>
        <w:rPr>
          <w:del w:id="3180" w:author="Stuart McLarnon (NESO)" w:date="2024-11-19T13:05:00Z"/>
          <w:rFonts w:ascii="Arial" w:eastAsia="Arial" w:hAnsi="Arial"/>
          <w:color w:val="626361"/>
          <w:spacing w:val="-1"/>
          <w:sz w:val="20"/>
        </w:rPr>
      </w:pPr>
      <w:del w:id="3181" w:author="Stuart McLarnon (NESO)" w:date="2024-11-19T13:05:00Z">
        <w:r>
          <w:rPr>
            <w:rFonts w:ascii="Times New Roman" w:eastAsia="PMingLiU" w:hAnsi="Times New Roman"/>
          </w:rPr>
          <w:pict w14:anchorId="2CC64787">
            <v:line id="_x0000_s2352" style="position:absolute;left:0;text-align:left;z-index:252016640;mso-position-horizontal-relative:page;mso-position-vertical-relative:page" from="53.75pt,419.3pt" to="479.35pt,419.3pt" strokecolor="#d9d9d9" strokeweight=".7pt">
              <w10:wrap anchorx="page" anchory="page"/>
            </v:line>
          </w:pict>
        </w:r>
        <w:r>
          <w:rPr>
            <w:rFonts w:ascii="Arial" w:eastAsia="Arial" w:hAnsi="Arial"/>
            <w:color w:val="626361"/>
            <w:spacing w:val="-1"/>
            <w:sz w:val="20"/>
            <w:lang w:val="en-US"/>
          </w:rPr>
          <w:delText>Time value</w:delText>
        </w:r>
        <w:r>
          <w:rPr>
            <w:rFonts w:ascii="Arial" w:eastAsia="Arial" w:hAnsi="Arial"/>
            <w:color w:val="626361"/>
            <w:spacing w:val="-1"/>
            <w:sz w:val="20"/>
            <w:lang w:val="en-US"/>
          </w:rPr>
          <w:tab/>
          <w:delText>47</w:delText>
        </w:r>
        <w:r>
          <w:rPr>
            <w:rFonts w:ascii="Arial" w:eastAsia="Arial" w:hAnsi="Arial"/>
            <w:color w:val="626361"/>
            <w:spacing w:val="-1"/>
            <w:sz w:val="20"/>
            <w:lang w:val="en-US"/>
          </w:rPr>
          <w:tab/>
          <w:delText>3</w:delText>
        </w:r>
        <w:r>
          <w:rPr>
            <w:rFonts w:ascii="Arial" w:eastAsia="Arial" w:hAnsi="Arial"/>
            <w:color w:val="626361"/>
            <w:spacing w:val="-1"/>
            <w:sz w:val="20"/>
            <w:lang w:val="en-US"/>
          </w:rPr>
          <w:tab/>
          <w:delText>Number of minutes</w:delText>
        </w:r>
      </w:del>
    </w:p>
    <w:p w14:paraId="71A3BDBF" w14:textId="77777777" w:rsidR="00316A82" w:rsidRPr="00A57BDE" w:rsidRDefault="00000000" w:rsidP="004A4F1E">
      <w:pPr>
        <w:rPr>
          <w:del w:id="3182" w:author="Stuart McLarnon (NESO)" w:date="2024-11-19T13:05:00Z"/>
          <w:b/>
          <w:bCs/>
          <w:lang w:val="en-US"/>
        </w:rPr>
      </w:pPr>
      <w:del w:id="3183" w:author="Stuart McLarnon (NESO)" w:date="2024-11-19T13:05:00Z">
        <w:r>
          <w:rPr>
            <w:rFonts w:ascii="Times New Roman" w:eastAsia="PMingLiU" w:hAnsi="Times New Roman"/>
          </w:rPr>
          <w:pict w14:anchorId="4DB2DC36">
            <v:line id="_x0000_s2353" style="position:absolute;z-index:252017664;mso-position-horizontal-relative:page;mso-position-vertical-relative:page" from="53.05pt,439.9pt" to="479.35pt,439.9pt" strokecolor="#ffbe21" strokeweight=".7pt">
              <w10:wrap anchorx="page" anchory="page"/>
            </v:line>
          </w:pict>
        </w:r>
      </w:del>
    </w:p>
    <w:tbl>
      <w:tblPr>
        <w:tblStyle w:val="ListTable2-Accent1"/>
        <w:tblW w:w="9043" w:type="dxa"/>
        <w:tblInd w:w="993" w:type="dxa"/>
        <w:tblLook w:val="04A0" w:firstRow="1" w:lastRow="0" w:firstColumn="1" w:lastColumn="0" w:noHBand="0" w:noVBand="1"/>
      </w:tblPr>
      <w:tblGrid>
        <w:gridCol w:w="1674"/>
        <w:gridCol w:w="1819"/>
        <w:gridCol w:w="1246"/>
        <w:gridCol w:w="4304"/>
      </w:tblGrid>
      <w:tr w:rsidR="00316A82" w:rsidRPr="00A57BDE" w14:paraId="1550554C" w14:textId="77777777" w:rsidTr="00186A2A">
        <w:trPr>
          <w:cnfStyle w:val="100000000000" w:firstRow="1" w:lastRow="0" w:firstColumn="0" w:lastColumn="0" w:oddVBand="0" w:evenVBand="0" w:oddHBand="0" w:evenHBand="0" w:firstRowFirstColumn="0" w:firstRowLastColumn="0" w:lastRowFirstColumn="0" w:lastRowLastColumn="0"/>
          <w:trHeight w:val="534"/>
          <w:ins w:id="318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36EEA461" w14:textId="5A6862D0" w:rsidR="00316A82" w:rsidRPr="00A57BDE" w:rsidRDefault="00316A82" w:rsidP="004A4F1E">
            <w:pPr>
              <w:rPr>
                <w:ins w:id="3185" w:author="Stuart McLarnon (NESO)" w:date="2024-11-19T13:05:00Z"/>
                <w:lang w:val="en-US"/>
              </w:rPr>
            </w:pPr>
            <w:ins w:id="3186" w:author="Stuart McLarnon (NESO)" w:date="2024-11-19T13:05:00Z">
              <w:r w:rsidRPr="00A57BDE">
                <w:rPr>
                  <w:lang w:val="en-US"/>
                </w:rPr>
                <w:t>Field Name</w:t>
              </w:r>
            </w:ins>
          </w:p>
        </w:tc>
        <w:tc>
          <w:tcPr>
            <w:tcW w:w="1819" w:type="dxa"/>
          </w:tcPr>
          <w:p w14:paraId="7C24E7B7"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187" w:author="Stuart McLarnon (NESO)" w:date="2024-11-19T13:05:00Z"/>
                <w:lang w:val="en-US"/>
              </w:rPr>
            </w:pPr>
            <w:ins w:id="3188" w:author="Stuart McLarnon (NESO)" w:date="2024-11-19T13:05:00Z">
              <w:r w:rsidRPr="00A57BDE">
                <w:rPr>
                  <w:lang w:val="en-US"/>
                </w:rPr>
                <w:t>Start Position</w:t>
              </w:r>
            </w:ins>
          </w:p>
        </w:tc>
        <w:tc>
          <w:tcPr>
            <w:tcW w:w="1246" w:type="dxa"/>
          </w:tcPr>
          <w:p w14:paraId="2EDA4673"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189" w:author="Stuart McLarnon (NESO)" w:date="2024-11-19T13:05:00Z"/>
                <w:lang w:val="en-US"/>
              </w:rPr>
            </w:pPr>
            <w:ins w:id="3190" w:author="Stuart McLarnon (NESO)" w:date="2024-11-19T13:05:00Z">
              <w:r w:rsidRPr="00A57BDE">
                <w:rPr>
                  <w:lang w:val="en-US"/>
                </w:rPr>
                <w:t>Field Size</w:t>
              </w:r>
            </w:ins>
          </w:p>
        </w:tc>
        <w:tc>
          <w:tcPr>
            <w:tcW w:w="4304" w:type="dxa"/>
          </w:tcPr>
          <w:p w14:paraId="06CD8412"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191" w:author="Stuart McLarnon (NESO)" w:date="2024-11-19T13:05:00Z"/>
                <w:lang w:val="en-US"/>
              </w:rPr>
            </w:pPr>
            <w:ins w:id="3192" w:author="Stuart McLarnon (NESO)" w:date="2024-11-19T13:05:00Z">
              <w:r w:rsidRPr="00A57BDE">
                <w:rPr>
                  <w:lang w:val="en-US"/>
                </w:rPr>
                <w:t>Description</w:t>
              </w:r>
            </w:ins>
          </w:p>
        </w:tc>
      </w:tr>
      <w:tr w:rsidR="00316A82" w:rsidRPr="00A57BDE" w14:paraId="7C6AA378" w14:textId="77777777" w:rsidTr="00186A2A">
        <w:trPr>
          <w:cnfStyle w:val="000000100000" w:firstRow="0" w:lastRow="0" w:firstColumn="0" w:lastColumn="0" w:oddVBand="0" w:evenVBand="0" w:oddHBand="1" w:evenHBand="0" w:firstRowFirstColumn="0" w:firstRowLastColumn="0" w:lastRowFirstColumn="0" w:lastRowLastColumn="0"/>
          <w:trHeight w:val="260"/>
          <w:ins w:id="319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45E50546" w14:textId="77777777" w:rsidR="00316A82" w:rsidRPr="00A57BDE" w:rsidRDefault="00316A82" w:rsidP="004A4F1E">
            <w:pPr>
              <w:rPr>
                <w:ins w:id="3194" w:author="Stuart McLarnon (NESO)" w:date="2024-11-19T13:05:00Z"/>
                <w:b w:val="0"/>
                <w:bCs w:val="0"/>
                <w:lang w:val="en-US"/>
              </w:rPr>
            </w:pPr>
            <w:ins w:id="3195" w:author="Stuart McLarnon (NESO)" w:date="2024-11-19T13:05:00Z">
              <w:r>
                <w:rPr>
                  <w:b w:val="0"/>
                  <w:bCs w:val="0"/>
                  <w:lang w:val="en-US"/>
                </w:rPr>
                <w:t>Type</w:t>
              </w:r>
            </w:ins>
          </w:p>
        </w:tc>
        <w:tc>
          <w:tcPr>
            <w:tcW w:w="1819" w:type="dxa"/>
          </w:tcPr>
          <w:p w14:paraId="7E081EE6"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96" w:author="Stuart McLarnon (NESO)" w:date="2024-11-19T13:05:00Z"/>
                <w:lang w:val="en-US"/>
              </w:rPr>
            </w:pPr>
            <w:ins w:id="3197" w:author="Stuart McLarnon (NESO)" w:date="2024-11-19T13:05:00Z">
              <w:r>
                <w:rPr>
                  <w:lang w:val="en-US"/>
                </w:rPr>
                <w:t>40</w:t>
              </w:r>
            </w:ins>
          </w:p>
        </w:tc>
        <w:tc>
          <w:tcPr>
            <w:tcW w:w="1246" w:type="dxa"/>
          </w:tcPr>
          <w:p w14:paraId="189660E8"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198" w:author="Stuart McLarnon (NESO)" w:date="2024-11-19T13:05:00Z"/>
                <w:lang w:val="en-US"/>
              </w:rPr>
            </w:pPr>
            <w:ins w:id="3199" w:author="Stuart McLarnon (NESO)" w:date="2024-11-19T13:05:00Z">
              <w:r>
                <w:rPr>
                  <w:lang w:val="en-US"/>
                </w:rPr>
                <w:t>6</w:t>
              </w:r>
            </w:ins>
          </w:p>
        </w:tc>
        <w:tc>
          <w:tcPr>
            <w:tcW w:w="4304" w:type="dxa"/>
          </w:tcPr>
          <w:p w14:paraId="5C1067CA" w14:textId="5BB495BE"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200" w:author="Stuart McLarnon (NESO)" w:date="2024-11-19T13:05:00Z"/>
                <w:lang w:val="en-US"/>
              </w:rPr>
            </w:pPr>
            <w:ins w:id="3201" w:author="Stuart McLarnon (NESO)" w:date="2024-11-19T13:05:00Z">
              <w:r>
                <w:t>“NDZ”, “NTO”, “NTB”, “MZT” or “MNZT keyword</w:t>
              </w:r>
              <w:r w:rsidR="004D1DD0">
                <w:t>”</w:t>
              </w:r>
            </w:ins>
          </w:p>
        </w:tc>
      </w:tr>
      <w:tr w:rsidR="00316A82" w:rsidRPr="00A57BDE" w14:paraId="07282B87" w14:textId="77777777" w:rsidTr="00186A2A">
        <w:trPr>
          <w:trHeight w:val="275"/>
          <w:ins w:id="320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220E32CC" w14:textId="77777777" w:rsidR="00316A82" w:rsidRPr="00A57BDE" w:rsidRDefault="00316A82" w:rsidP="004A4F1E">
            <w:pPr>
              <w:rPr>
                <w:ins w:id="3203" w:author="Stuart McLarnon (NESO)" w:date="2024-11-19T13:05:00Z"/>
                <w:b w:val="0"/>
                <w:bCs w:val="0"/>
                <w:lang w:val="en-US"/>
              </w:rPr>
            </w:pPr>
            <w:ins w:id="3204" w:author="Stuart McLarnon (NESO)" w:date="2024-11-19T13:05:00Z">
              <w:r>
                <w:rPr>
                  <w:b w:val="0"/>
                  <w:bCs w:val="0"/>
                  <w:lang w:val="en-US"/>
                </w:rPr>
                <w:t>Time Value</w:t>
              </w:r>
            </w:ins>
          </w:p>
        </w:tc>
        <w:tc>
          <w:tcPr>
            <w:tcW w:w="1819" w:type="dxa"/>
          </w:tcPr>
          <w:p w14:paraId="15BF8DDC"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205" w:author="Stuart McLarnon (NESO)" w:date="2024-11-19T13:05:00Z"/>
                <w:lang w:val="en-US"/>
              </w:rPr>
            </w:pPr>
            <w:ins w:id="3206" w:author="Stuart McLarnon (NESO)" w:date="2024-11-19T13:05:00Z">
              <w:r>
                <w:rPr>
                  <w:lang w:val="en-US"/>
                </w:rPr>
                <w:t>47</w:t>
              </w:r>
            </w:ins>
          </w:p>
        </w:tc>
        <w:tc>
          <w:tcPr>
            <w:tcW w:w="1246" w:type="dxa"/>
          </w:tcPr>
          <w:p w14:paraId="70B1EAEA"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207" w:author="Stuart McLarnon (NESO)" w:date="2024-11-19T13:05:00Z"/>
                <w:lang w:val="en-US"/>
              </w:rPr>
            </w:pPr>
            <w:ins w:id="3208" w:author="Stuart McLarnon (NESO)" w:date="2024-11-19T13:05:00Z">
              <w:r>
                <w:rPr>
                  <w:lang w:val="en-US"/>
                </w:rPr>
                <w:t>3</w:t>
              </w:r>
            </w:ins>
          </w:p>
        </w:tc>
        <w:tc>
          <w:tcPr>
            <w:tcW w:w="4304" w:type="dxa"/>
          </w:tcPr>
          <w:p w14:paraId="748E037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209" w:author="Stuart McLarnon (NESO)" w:date="2024-11-19T13:05:00Z"/>
                <w:lang w:val="en-US"/>
              </w:rPr>
            </w:pPr>
            <w:ins w:id="3210" w:author="Stuart McLarnon (NESO)" w:date="2024-11-19T13:05:00Z">
              <w:r>
                <w:t>Number of minutes</w:t>
              </w:r>
            </w:ins>
          </w:p>
        </w:tc>
      </w:tr>
    </w:tbl>
    <w:p w14:paraId="2B1A832E" w14:textId="68BD8B25" w:rsidR="00C00228" w:rsidRDefault="00C00228" w:rsidP="00316A82">
      <w:pPr>
        <w:rPr>
          <w:ins w:id="3211" w:author="Stuart McLarnon (NESO)" w:date="2024-11-19T13:05:00Z"/>
        </w:rPr>
      </w:pPr>
    </w:p>
    <w:p w14:paraId="4A9005D9" w14:textId="77777777" w:rsidR="00C00228" w:rsidRDefault="00C00228">
      <w:pPr>
        <w:spacing w:after="120" w:line="240" w:lineRule="auto"/>
        <w:rPr>
          <w:ins w:id="3212" w:author="Stuart McLarnon (NESO)" w:date="2024-11-19T13:05:00Z"/>
        </w:rPr>
      </w:pPr>
      <w:ins w:id="3213" w:author="Stuart McLarnon (NESO)" w:date="2024-11-19T13:05:00Z">
        <w:r>
          <w:br w:type="page"/>
        </w:r>
      </w:ins>
    </w:p>
    <w:p w14:paraId="33274AD6" w14:textId="31B32FB7" w:rsidR="00316A82" w:rsidRDefault="00316A82" w:rsidP="00186A2A">
      <w:pPr>
        <w:pStyle w:val="Caption"/>
        <w:keepNext/>
        <w:ind w:left="1134"/>
      </w:pPr>
      <w:r>
        <w:lastRenderedPageBreak/>
        <w:t xml:space="preserve">Table </w:t>
      </w:r>
      <w:del w:id="3214" w:author="Stuart McLarnon (NESO)" w:date="2024-11-19T13:05:00Z">
        <w:r>
          <w:rPr>
            <w:rFonts w:ascii="Arial" w:eastAsia="Arial" w:hAnsi="Arial"/>
            <w:b/>
            <w:color w:val="717174"/>
            <w:lang w:val="en-US"/>
          </w:rPr>
          <w:delText xml:space="preserve">26 </w:delText>
        </w:r>
        <w:r>
          <w:rPr>
            <w:rFonts w:ascii="Arial" w:eastAsia="Arial" w:hAnsi="Arial"/>
            <w:color w:val="717174"/>
            <w:lang w:val="en-US"/>
          </w:rPr>
          <w:delText>-</w:delText>
        </w:r>
      </w:del>
      <w:ins w:id="3215" w:author="Stuart McLarnon (NESO)" w:date="2024-11-19T13:05:00Z">
        <w:r>
          <w:fldChar w:fldCharType="begin"/>
        </w:r>
        <w:r>
          <w:instrText xml:space="preserve"> SEQ Table \* ARABIC </w:instrText>
        </w:r>
        <w:r>
          <w:fldChar w:fldCharType="separate"/>
        </w:r>
        <w:r w:rsidR="00563C81">
          <w:rPr>
            <w:noProof/>
          </w:rPr>
          <w:t>26</w:t>
        </w:r>
        <w:r>
          <w:rPr>
            <w:noProof/>
          </w:rPr>
          <w:fldChar w:fldCharType="end"/>
        </w:r>
        <w:r>
          <w:t>:</w:t>
        </w:r>
      </w:ins>
      <w:r>
        <w:t xml:space="preserve"> </w:t>
      </w:r>
      <w:r w:rsidRPr="000C5F2F">
        <w:t>Message Data Part Variations for SEL/SIL Submission Messages</w:t>
      </w:r>
    </w:p>
    <w:p w14:paraId="59491F3A" w14:textId="77777777" w:rsidR="00E1101E" w:rsidRDefault="00000000">
      <w:pPr>
        <w:spacing w:before="107" w:after="68" w:line="231" w:lineRule="exact"/>
        <w:ind w:left="1080"/>
        <w:textAlignment w:val="baseline"/>
        <w:rPr>
          <w:del w:id="3216" w:author="Stuart McLarnon (NESO)" w:date="2024-11-19T13:05:00Z"/>
          <w:rFonts w:ascii="Arial" w:eastAsia="Arial" w:hAnsi="Arial"/>
          <w:b/>
          <w:color w:val="626361"/>
          <w:spacing w:val="7"/>
          <w:sz w:val="20"/>
        </w:rPr>
      </w:pPr>
      <w:del w:id="3217" w:author="Stuart McLarnon (NESO)" w:date="2024-11-19T13:05:00Z">
        <w:r>
          <w:rPr>
            <w:rFonts w:ascii="Times New Roman" w:eastAsia="PMingLiU" w:hAnsi="Times New Roman"/>
          </w:rPr>
          <w:pict w14:anchorId="423A458A">
            <v:line id="_x0000_s2354" style="position:absolute;left:0;text-align:left;z-index:252019712;mso-position-horizontal-relative:page;mso-position-vertical-relative:page" from="53.75pt,478.3pt" to="479.35pt,478.3pt" strokecolor="#ffbe21" strokeweight=".7pt">
              <w10:wrap anchorx="page" anchory="page"/>
            </v:line>
          </w:pict>
        </w:r>
        <w:r>
          <w:rPr>
            <w:rFonts w:ascii="Arial" w:eastAsia="Arial" w:hAnsi="Arial"/>
            <w:b/>
            <w:color w:val="626361"/>
            <w:spacing w:val="7"/>
            <w:sz w:val="20"/>
            <w:lang w:val="en-US"/>
          </w:rPr>
          <w:delText>Field Name Start Position Field Size Description</w:delText>
        </w:r>
      </w:del>
    </w:p>
    <w:p w14:paraId="653FDE9E" w14:textId="77777777" w:rsidR="00E1101E" w:rsidRDefault="00000000">
      <w:pPr>
        <w:tabs>
          <w:tab w:val="left" w:pos="2952"/>
          <w:tab w:val="left" w:pos="4248"/>
          <w:tab w:val="left" w:pos="4968"/>
        </w:tabs>
        <w:spacing w:before="111" w:after="69" w:line="231" w:lineRule="exact"/>
        <w:ind w:left="1080"/>
        <w:textAlignment w:val="baseline"/>
        <w:rPr>
          <w:del w:id="3218" w:author="Stuart McLarnon (NESO)" w:date="2024-11-19T13:05:00Z"/>
          <w:rFonts w:ascii="Arial" w:eastAsia="Arial" w:hAnsi="Arial"/>
          <w:color w:val="626361"/>
          <w:spacing w:val="-2"/>
          <w:sz w:val="20"/>
        </w:rPr>
      </w:pPr>
      <w:del w:id="3219" w:author="Stuart McLarnon (NESO)" w:date="2024-11-19T13:05:00Z">
        <w:r>
          <w:rPr>
            <w:rFonts w:ascii="Times New Roman" w:eastAsia="PMingLiU" w:hAnsi="Times New Roman"/>
          </w:rPr>
          <w:pict w14:anchorId="508A929A">
            <v:line id="_x0000_s2355" style="position:absolute;left:0;text-align:left;z-index:252020736;mso-position-horizontal-relative:page;mso-position-vertical-relative:page" from="53.75pt,498.95pt" to="479.35pt,498.95pt" strokecolor="#d9d9d9" strokeweight=".7pt">
              <w10:wrap anchorx="page" anchory="page"/>
            </v:line>
          </w:pict>
        </w:r>
        <w:r>
          <w:rPr>
            <w:rFonts w:ascii="Arial" w:eastAsia="Arial" w:hAnsi="Arial"/>
            <w:color w:val="626361"/>
            <w:spacing w:val="-2"/>
            <w:sz w:val="20"/>
            <w:lang w:val="en-US"/>
          </w:rPr>
          <w:delText>Type</w:delText>
        </w:r>
        <w:r>
          <w:rPr>
            <w:rFonts w:ascii="Arial" w:eastAsia="Arial" w:hAnsi="Arial"/>
            <w:color w:val="626361"/>
            <w:spacing w:val="-2"/>
            <w:sz w:val="20"/>
            <w:lang w:val="en-US"/>
          </w:rPr>
          <w:tab/>
          <w:delText>40</w:delText>
        </w:r>
        <w:r>
          <w:rPr>
            <w:rFonts w:ascii="Arial" w:eastAsia="Arial" w:hAnsi="Arial"/>
            <w:color w:val="626361"/>
            <w:spacing w:val="-2"/>
            <w:sz w:val="20"/>
            <w:lang w:val="en-US"/>
          </w:rPr>
          <w:tab/>
          <w:delText>6</w:delText>
        </w:r>
        <w:r>
          <w:rPr>
            <w:rFonts w:ascii="Arial" w:eastAsia="Arial" w:hAnsi="Arial"/>
            <w:color w:val="626361"/>
            <w:spacing w:val="-2"/>
            <w:sz w:val="20"/>
            <w:lang w:val="en-US"/>
          </w:rPr>
          <w:tab/>
          <w:delText>“SEL” or “SIL” keyword</w:delText>
        </w:r>
      </w:del>
    </w:p>
    <w:p w14:paraId="5E4C387A" w14:textId="77777777" w:rsidR="00E1101E" w:rsidRDefault="00000000">
      <w:pPr>
        <w:tabs>
          <w:tab w:val="left" w:pos="2952"/>
          <w:tab w:val="left" w:pos="4248"/>
          <w:tab w:val="left" w:pos="4968"/>
        </w:tabs>
        <w:spacing w:before="111" w:after="74" w:line="231" w:lineRule="exact"/>
        <w:ind w:left="1080"/>
        <w:textAlignment w:val="baseline"/>
        <w:rPr>
          <w:del w:id="3220" w:author="Stuart McLarnon (NESO)" w:date="2024-11-19T13:05:00Z"/>
          <w:rFonts w:ascii="Arial" w:eastAsia="Arial" w:hAnsi="Arial"/>
          <w:color w:val="626361"/>
          <w:spacing w:val="-3"/>
          <w:sz w:val="20"/>
        </w:rPr>
      </w:pPr>
      <w:del w:id="3221" w:author="Stuart McLarnon (NESO)" w:date="2024-11-19T13:05:00Z">
        <w:r>
          <w:rPr>
            <w:rFonts w:ascii="Times New Roman" w:eastAsia="PMingLiU" w:hAnsi="Times New Roman"/>
          </w:rPr>
          <w:pict w14:anchorId="6F27051E">
            <v:line id="_x0000_s2356" style="position:absolute;left:0;text-align:left;z-index:252021760;mso-position-horizontal-relative:page;mso-position-vertical-relative:page" from="53.75pt,519.6pt" to="479.35pt,519.6pt" strokecolor="#d9d9d9" strokeweight=".7pt">
              <w10:wrap anchorx="page" anchory="page"/>
            </v:line>
          </w:pict>
        </w:r>
        <w:r>
          <w:rPr>
            <w:rFonts w:ascii="Arial" w:eastAsia="Arial" w:hAnsi="Arial"/>
            <w:color w:val="626361"/>
            <w:spacing w:val="-3"/>
            <w:sz w:val="20"/>
            <w:lang w:val="en-US"/>
          </w:rPr>
          <w:delText>Value</w:delText>
        </w:r>
        <w:r>
          <w:rPr>
            <w:rFonts w:ascii="Arial" w:eastAsia="Arial" w:hAnsi="Arial"/>
            <w:color w:val="626361"/>
            <w:spacing w:val="-3"/>
            <w:sz w:val="20"/>
            <w:lang w:val="en-US"/>
          </w:rPr>
          <w:tab/>
          <w:delText>47</w:delText>
        </w:r>
        <w:r>
          <w:rPr>
            <w:rFonts w:ascii="Arial" w:eastAsia="Arial" w:hAnsi="Arial"/>
            <w:color w:val="626361"/>
            <w:spacing w:val="-3"/>
            <w:sz w:val="20"/>
            <w:lang w:val="en-US"/>
          </w:rPr>
          <w:tab/>
          <w:delText>9</w:delText>
        </w:r>
        <w:r>
          <w:rPr>
            <w:rFonts w:ascii="Arial" w:eastAsia="Arial" w:hAnsi="Arial"/>
            <w:color w:val="626361"/>
            <w:spacing w:val="-3"/>
            <w:sz w:val="20"/>
            <w:lang w:val="en-US"/>
          </w:rPr>
          <w:tab/>
          <w:delText>MW level</w:delText>
        </w:r>
      </w:del>
    </w:p>
    <w:p w14:paraId="44FFC435" w14:textId="77777777" w:rsidR="00316A82" w:rsidRPr="00A57BDE" w:rsidRDefault="00000000" w:rsidP="004A4F1E">
      <w:pPr>
        <w:rPr>
          <w:del w:id="3222" w:author="Stuart McLarnon (NESO)" w:date="2024-11-19T13:05:00Z"/>
          <w:b/>
          <w:bCs/>
          <w:lang w:val="en-US"/>
        </w:rPr>
      </w:pPr>
      <w:del w:id="3223" w:author="Stuart McLarnon (NESO)" w:date="2024-11-19T13:05:00Z">
        <w:r>
          <w:rPr>
            <w:rFonts w:ascii="Times New Roman" w:eastAsia="PMingLiU" w:hAnsi="Times New Roman"/>
          </w:rPr>
          <w:pict w14:anchorId="46FC54AC">
            <v:line id="_x0000_s2357" style="position:absolute;z-index:252022784;mso-position-horizontal-relative:page;mso-position-vertical-relative:page" from="53.05pt,540.5pt" to="479.35pt,540.5pt" strokecolor="#ffbe21" strokeweight=".7pt">
              <w10:wrap anchorx="page" anchory="page"/>
            </v:line>
          </w:pict>
        </w:r>
      </w:del>
    </w:p>
    <w:tbl>
      <w:tblPr>
        <w:tblStyle w:val="ListTable2-Accent1"/>
        <w:tblW w:w="9043" w:type="dxa"/>
        <w:tblInd w:w="1134" w:type="dxa"/>
        <w:tblLook w:val="04A0" w:firstRow="1" w:lastRow="0" w:firstColumn="1" w:lastColumn="0" w:noHBand="0" w:noVBand="1"/>
      </w:tblPr>
      <w:tblGrid>
        <w:gridCol w:w="1674"/>
        <w:gridCol w:w="1819"/>
        <w:gridCol w:w="1246"/>
        <w:gridCol w:w="4304"/>
      </w:tblGrid>
      <w:tr w:rsidR="00316A82" w:rsidRPr="00A57BDE" w14:paraId="1D5054EC" w14:textId="77777777" w:rsidTr="00186A2A">
        <w:trPr>
          <w:cnfStyle w:val="100000000000" w:firstRow="1" w:lastRow="0" w:firstColumn="0" w:lastColumn="0" w:oddVBand="0" w:evenVBand="0" w:oddHBand="0" w:evenHBand="0" w:firstRowFirstColumn="0" w:firstRowLastColumn="0" w:lastRowFirstColumn="0" w:lastRowLastColumn="0"/>
          <w:trHeight w:val="534"/>
          <w:ins w:id="322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056EC664" w14:textId="2BCF265F" w:rsidR="00316A82" w:rsidRPr="00A57BDE" w:rsidRDefault="00316A82" w:rsidP="004A4F1E">
            <w:pPr>
              <w:rPr>
                <w:ins w:id="3225" w:author="Stuart McLarnon (NESO)" w:date="2024-11-19T13:05:00Z"/>
                <w:lang w:val="en-US"/>
              </w:rPr>
            </w:pPr>
            <w:ins w:id="3226" w:author="Stuart McLarnon (NESO)" w:date="2024-11-19T13:05:00Z">
              <w:r w:rsidRPr="00A57BDE">
                <w:rPr>
                  <w:lang w:val="en-US"/>
                </w:rPr>
                <w:t>Field Name</w:t>
              </w:r>
            </w:ins>
          </w:p>
        </w:tc>
        <w:tc>
          <w:tcPr>
            <w:tcW w:w="1819" w:type="dxa"/>
          </w:tcPr>
          <w:p w14:paraId="05BDAB38"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227" w:author="Stuart McLarnon (NESO)" w:date="2024-11-19T13:05:00Z"/>
                <w:lang w:val="en-US"/>
              </w:rPr>
            </w:pPr>
            <w:ins w:id="3228" w:author="Stuart McLarnon (NESO)" w:date="2024-11-19T13:05:00Z">
              <w:r w:rsidRPr="00A57BDE">
                <w:rPr>
                  <w:lang w:val="en-US"/>
                </w:rPr>
                <w:t>Start Position</w:t>
              </w:r>
            </w:ins>
          </w:p>
        </w:tc>
        <w:tc>
          <w:tcPr>
            <w:tcW w:w="1246" w:type="dxa"/>
          </w:tcPr>
          <w:p w14:paraId="585E425B"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229" w:author="Stuart McLarnon (NESO)" w:date="2024-11-19T13:05:00Z"/>
                <w:lang w:val="en-US"/>
              </w:rPr>
            </w:pPr>
            <w:ins w:id="3230" w:author="Stuart McLarnon (NESO)" w:date="2024-11-19T13:05:00Z">
              <w:r w:rsidRPr="00A57BDE">
                <w:rPr>
                  <w:lang w:val="en-US"/>
                </w:rPr>
                <w:t>Field Size</w:t>
              </w:r>
            </w:ins>
          </w:p>
        </w:tc>
        <w:tc>
          <w:tcPr>
            <w:tcW w:w="4304" w:type="dxa"/>
          </w:tcPr>
          <w:p w14:paraId="3324940C"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231" w:author="Stuart McLarnon (NESO)" w:date="2024-11-19T13:05:00Z"/>
                <w:lang w:val="en-US"/>
              </w:rPr>
            </w:pPr>
            <w:ins w:id="3232" w:author="Stuart McLarnon (NESO)" w:date="2024-11-19T13:05:00Z">
              <w:r w:rsidRPr="00A57BDE">
                <w:rPr>
                  <w:lang w:val="en-US"/>
                </w:rPr>
                <w:t>Description</w:t>
              </w:r>
            </w:ins>
          </w:p>
        </w:tc>
      </w:tr>
      <w:tr w:rsidR="00316A82" w:rsidRPr="00A57BDE" w14:paraId="5F0380DD" w14:textId="77777777" w:rsidTr="00186A2A">
        <w:trPr>
          <w:cnfStyle w:val="000000100000" w:firstRow="0" w:lastRow="0" w:firstColumn="0" w:lastColumn="0" w:oddVBand="0" w:evenVBand="0" w:oddHBand="1" w:evenHBand="0" w:firstRowFirstColumn="0" w:firstRowLastColumn="0" w:lastRowFirstColumn="0" w:lastRowLastColumn="0"/>
          <w:trHeight w:val="260"/>
          <w:ins w:id="323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2DD69CEE" w14:textId="77777777" w:rsidR="00316A82" w:rsidRPr="00A57BDE" w:rsidRDefault="00316A82" w:rsidP="004A4F1E">
            <w:pPr>
              <w:rPr>
                <w:ins w:id="3234" w:author="Stuart McLarnon (NESO)" w:date="2024-11-19T13:05:00Z"/>
                <w:b w:val="0"/>
                <w:bCs w:val="0"/>
                <w:lang w:val="en-US"/>
              </w:rPr>
            </w:pPr>
            <w:ins w:id="3235" w:author="Stuart McLarnon (NESO)" w:date="2024-11-19T13:05:00Z">
              <w:r>
                <w:rPr>
                  <w:b w:val="0"/>
                  <w:bCs w:val="0"/>
                  <w:lang w:val="en-US"/>
                </w:rPr>
                <w:t>Type</w:t>
              </w:r>
            </w:ins>
          </w:p>
        </w:tc>
        <w:tc>
          <w:tcPr>
            <w:tcW w:w="1819" w:type="dxa"/>
          </w:tcPr>
          <w:p w14:paraId="1D4F1CF9"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236" w:author="Stuart McLarnon (NESO)" w:date="2024-11-19T13:05:00Z"/>
                <w:lang w:val="en-US"/>
              </w:rPr>
            </w:pPr>
            <w:ins w:id="3237" w:author="Stuart McLarnon (NESO)" w:date="2024-11-19T13:05:00Z">
              <w:r>
                <w:rPr>
                  <w:lang w:val="en-US"/>
                </w:rPr>
                <w:t>40</w:t>
              </w:r>
            </w:ins>
          </w:p>
        </w:tc>
        <w:tc>
          <w:tcPr>
            <w:tcW w:w="1246" w:type="dxa"/>
          </w:tcPr>
          <w:p w14:paraId="7F172D02"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238" w:author="Stuart McLarnon (NESO)" w:date="2024-11-19T13:05:00Z"/>
                <w:lang w:val="en-US"/>
              </w:rPr>
            </w:pPr>
            <w:ins w:id="3239" w:author="Stuart McLarnon (NESO)" w:date="2024-11-19T13:05:00Z">
              <w:r>
                <w:rPr>
                  <w:lang w:val="en-US"/>
                </w:rPr>
                <w:t>6</w:t>
              </w:r>
            </w:ins>
          </w:p>
        </w:tc>
        <w:tc>
          <w:tcPr>
            <w:tcW w:w="4304" w:type="dxa"/>
          </w:tcPr>
          <w:p w14:paraId="37269A8A"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ins w:id="3240" w:author="Stuart McLarnon (NESO)" w:date="2024-11-19T13:05:00Z"/>
                <w:lang w:val="en-US"/>
              </w:rPr>
            </w:pPr>
            <w:ins w:id="3241" w:author="Stuart McLarnon (NESO)" w:date="2024-11-19T13:05:00Z">
              <w:r>
                <w:t>“SEL” or “SIL” keyword</w:t>
              </w:r>
            </w:ins>
          </w:p>
        </w:tc>
      </w:tr>
      <w:tr w:rsidR="00316A82" w:rsidRPr="00A57BDE" w14:paraId="0624C7EC" w14:textId="77777777" w:rsidTr="00186A2A">
        <w:trPr>
          <w:trHeight w:val="275"/>
          <w:ins w:id="3242"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24738B3C" w14:textId="77777777" w:rsidR="00316A82" w:rsidRPr="00A57BDE" w:rsidRDefault="00316A82" w:rsidP="004A4F1E">
            <w:pPr>
              <w:rPr>
                <w:ins w:id="3243" w:author="Stuart McLarnon (NESO)" w:date="2024-11-19T13:05:00Z"/>
                <w:b w:val="0"/>
                <w:bCs w:val="0"/>
                <w:lang w:val="en-US"/>
              </w:rPr>
            </w:pPr>
            <w:ins w:id="3244" w:author="Stuart McLarnon (NESO)" w:date="2024-11-19T13:05:00Z">
              <w:r>
                <w:rPr>
                  <w:b w:val="0"/>
                  <w:bCs w:val="0"/>
                  <w:lang w:val="en-US"/>
                </w:rPr>
                <w:t>Time Value</w:t>
              </w:r>
            </w:ins>
          </w:p>
        </w:tc>
        <w:tc>
          <w:tcPr>
            <w:tcW w:w="1819" w:type="dxa"/>
          </w:tcPr>
          <w:p w14:paraId="7FB13451"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245" w:author="Stuart McLarnon (NESO)" w:date="2024-11-19T13:05:00Z"/>
                <w:lang w:val="en-US"/>
              </w:rPr>
            </w:pPr>
            <w:ins w:id="3246" w:author="Stuart McLarnon (NESO)" w:date="2024-11-19T13:05:00Z">
              <w:r>
                <w:rPr>
                  <w:lang w:val="en-US"/>
                </w:rPr>
                <w:t>47</w:t>
              </w:r>
            </w:ins>
          </w:p>
        </w:tc>
        <w:tc>
          <w:tcPr>
            <w:tcW w:w="1246" w:type="dxa"/>
          </w:tcPr>
          <w:p w14:paraId="4C30F81E"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247" w:author="Stuart McLarnon (NESO)" w:date="2024-11-19T13:05:00Z"/>
                <w:lang w:val="en-US"/>
              </w:rPr>
            </w:pPr>
            <w:ins w:id="3248" w:author="Stuart McLarnon (NESO)" w:date="2024-11-19T13:05:00Z">
              <w:r>
                <w:rPr>
                  <w:lang w:val="en-US"/>
                </w:rPr>
                <w:t>9</w:t>
              </w:r>
            </w:ins>
          </w:p>
        </w:tc>
        <w:tc>
          <w:tcPr>
            <w:tcW w:w="4304" w:type="dxa"/>
          </w:tcPr>
          <w:p w14:paraId="0DAB77EF"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249" w:author="Stuart McLarnon (NESO)" w:date="2024-11-19T13:05:00Z"/>
                <w:lang w:val="en-US"/>
              </w:rPr>
            </w:pPr>
            <w:ins w:id="3250" w:author="Stuart McLarnon (NESO)" w:date="2024-11-19T13:05:00Z">
              <w:r>
                <w:t>MW level</w:t>
              </w:r>
            </w:ins>
          </w:p>
        </w:tc>
      </w:tr>
    </w:tbl>
    <w:p w14:paraId="4C164FC6" w14:textId="77777777" w:rsidR="00316A82" w:rsidRDefault="00316A82" w:rsidP="00316A82">
      <w:pPr>
        <w:rPr>
          <w:ins w:id="3251" w:author="Stuart McLarnon (NESO)" w:date="2024-11-19T13:05:00Z"/>
        </w:rPr>
      </w:pPr>
    </w:p>
    <w:p w14:paraId="0EFF2AC3" w14:textId="2316F9DA" w:rsidR="00316A82" w:rsidRPr="00EF7B98" w:rsidRDefault="00316A82" w:rsidP="00186A2A">
      <w:pPr>
        <w:pStyle w:val="Caption"/>
        <w:keepNext/>
        <w:ind w:left="1134"/>
      </w:pPr>
      <w:r>
        <w:t xml:space="preserve">Table </w:t>
      </w:r>
      <w:del w:id="3252" w:author="Stuart McLarnon (NESO)" w:date="2024-11-19T13:05:00Z">
        <w:r>
          <w:rPr>
            <w:rFonts w:ascii="Arial" w:eastAsia="Arial" w:hAnsi="Arial"/>
            <w:b/>
            <w:color w:val="717174"/>
            <w:lang w:val="en-US"/>
          </w:rPr>
          <w:delText xml:space="preserve">27 </w:delText>
        </w:r>
        <w:r>
          <w:rPr>
            <w:rFonts w:ascii="Arial" w:eastAsia="Arial" w:hAnsi="Arial"/>
            <w:color w:val="717174"/>
            <w:lang w:val="en-US"/>
          </w:rPr>
          <w:delText>-</w:delText>
        </w:r>
      </w:del>
      <w:ins w:id="3253" w:author="Stuart McLarnon (NESO)" w:date="2024-11-19T13:05:00Z">
        <w:r>
          <w:fldChar w:fldCharType="begin"/>
        </w:r>
        <w:r>
          <w:instrText xml:space="preserve"> SEQ Table \* ARABIC </w:instrText>
        </w:r>
        <w:r>
          <w:fldChar w:fldCharType="separate"/>
        </w:r>
        <w:r w:rsidR="00563C81">
          <w:rPr>
            <w:noProof/>
          </w:rPr>
          <w:t>27</w:t>
        </w:r>
        <w:r>
          <w:rPr>
            <w:noProof/>
          </w:rPr>
          <w:fldChar w:fldCharType="end"/>
        </w:r>
        <w:r>
          <w:t>:</w:t>
        </w:r>
      </w:ins>
      <w:r>
        <w:t xml:space="preserve"> </w:t>
      </w:r>
      <w:r w:rsidRPr="002F143F">
        <w:t>Message Data Part for variations for Maximum Delivery Submission Messages</w:t>
      </w:r>
    </w:p>
    <w:p w14:paraId="00DE9A60" w14:textId="77777777" w:rsidR="00E1101E" w:rsidRDefault="00000000">
      <w:pPr>
        <w:spacing w:before="52" w:line="20" w:lineRule="exact"/>
        <w:rPr>
          <w:del w:id="3254" w:author="Stuart McLarnon (NESO)" w:date="2024-11-19T13:05:00Z"/>
        </w:rPr>
      </w:pPr>
      <w:del w:id="3255" w:author="Stuart McLarnon (NESO)" w:date="2024-11-19T13:05:00Z">
        <w:r>
          <w:pict w14:anchorId="437BD672">
            <v:line id="_x0000_s2358" style="position:absolute;z-index:252024832;mso-position-horizontal-relative:page;mso-position-vertical-relative:page" from="53.75pt,578.65pt" to="479.35pt,578.65pt" strokecolor="#ffbe21" strokeweight=".7pt">
              <w10:wrap anchorx="page" anchory="page"/>
            </v:line>
          </w:pict>
        </w:r>
      </w:del>
    </w:p>
    <w:tbl>
      <w:tblPr>
        <w:tblStyle w:val="ListTable2-Accent1"/>
        <w:tblW w:w="9043" w:type="dxa"/>
        <w:tblInd w:w="993" w:type="dxa"/>
        <w:tblLook w:val="04A0" w:firstRow="1" w:lastRow="0" w:firstColumn="1" w:lastColumn="0" w:noHBand="0" w:noVBand="1"/>
      </w:tblPr>
      <w:tblGrid>
        <w:gridCol w:w="1674"/>
        <w:gridCol w:w="1819"/>
        <w:gridCol w:w="1246"/>
        <w:gridCol w:w="4304"/>
      </w:tblGrid>
      <w:tr w:rsidR="00316A82" w:rsidRPr="00A57BDE" w14:paraId="421423A9" w14:textId="77777777" w:rsidTr="00186A2A">
        <w:trPr>
          <w:cnfStyle w:val="100000000000" w:firstRow="1" w:lastRow="0" w:firstColumn="0" w:lastColumn="0" w:oddVBand="0" w:evenVBand="0" w:oddHBand="0"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1674" w:type="dxa"/>
          </w:tcPr>
          <w:p w14:paraId="6E18276B" w14:textId="77777777" w:rsidR="00316A82" w:rsidRPr="00A57BDE" w:rsidRDefault="00316A82" w:rsidP="004A4F1E">
            <w:pPr>
              <w:rPr>
                <w:lang w:val="en-US"/>
              </w:rPr>
            </w:pPr>
            <w:r w:rsidRPr="00A57BDE">
              <w:rPr>
                <w:lang w:val="en-US"/>
              </w:rPr>
              <w:t>Field Name</w:t>
            </w:r>
          </w:p>
        </w:tc>
        <w:tc>
          <w:tcPr>
            <w:tcW w:w="1819" w:type="dxa"/>
          </w:tcPr>
          <w:p w14:paraId="2FAD36FF"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Start Position</w:t>
            </w:r>
          </w:p>
        </w:tc>
        <w:tc>
          <w:tcPr>
            <w:tcW w:w="1246" w:type="dxa"/>
          </w:tcPr>
          <w:p w14:paraId="2323A9AF"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Field Size</w:t>
            </w:r>
          </w:p>
        </w:tc>
        <w:tc>
          <w:tcPr>
            <w:tcW w:w="4304" w:type="dxa"/>
          </w:tcPr>
          <w:p w14:paraId="2A315845"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Description</w:t>
            </w:r>
          </w:p>
        </w:tc>
      </w:tr>
      <w:tr w:rsidR="00316A82" w:rsidRPr="00A57BDE" w14:paraId="41CFA814" w14:textId="77777777" w:rsidTr="00186A2A">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674" w:type="dxa"/>
          </w:tcPr>
          <w:p w14:paraId="19A8E702" w14:textId="77777777" w:rsidR="00316A82" w:rsidRPr="00A57BDE" w:rsidRDefault="00316A82" w:rsidP="004A4F1E">
            <w:pPr>
              <w:rPr>
                <w:b w:val="0"/>
                <w:bCs w:val="0"/>
                <w:lang w:val="en-US"/>
              </w:rPr>
            </w:pPr>
            <w:r>
              <w:rPr>
                <w:b w:val="0"/>
                <w:bCs w:val="0"/>
                <w:lang w:val="en-US"/>
              </w:rPr>
              <w:t>Type</w:t>
            </w:r>
          </w:p>
        </w:tc>
        <w:tc>
          <w:tcPr>
            <w:tcW w:w="1819" w:type="dxa"/>
          </w:tcPr>
          <w:p w14:paraId="7FB2FEAE"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40</w:t>
            </w:r>
          </w:p>
        </w:tc>
        <w:tc>
          <w:tcPr>
            <w:tcW w:w="1246" w:type="dxa"/>
          </w:tcPr>
          <w:p w14:paraId="10E159F1"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6</w:t>
            </w:r>
          </w:p>
        </w:tc>
        <w:tc>
          <w:tcPr>
            <w:tcW w:w="4304" w:type="dxa"/>
          </w:tcPr>
          <w:p w14:paraId="3044286D"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t>“MDVP” keyword</w:t>
            </w:r>
          </w:p>
        </w:tc>
      </w:tr>
      <w:tr w:rsidR="00316A82" w:rsidRPr="00A57BDE" w14:paraId="799B73DE" w14:textId="77777777" w:rsidTr="00186A2A">
        <w:trPr>
          <w:trHeight w:val="275"/>
        </w:trPr>
        <w:tc>
          <w:tcPr>
            <w:cnfStyle w:val="001000000000" w:firstRow="0" w:lastRow="0" w:firstColumn="1" w:lastColumn="0" w:oddVBand="0" w:evenVBand="0" w:oddHBand="0" w:evenHBand="0" w:firstRowFirstColumn="0" w:firstRowLastColumn="0" w:lastRowFirstColumn="0" w:lastRowLastColumn="0"/>
            <w:tcW w:w="1674" w:type="dxa"/>
          </w:tcPr>
          <w:p w14:paraId="566FCFDF" w14:textId="77777777" w:rsidR="00316A82" w:rsidRPr="00EF7B98" w:rsidRDefault="00316A82" w:rsidP="004A4F1E">
            <w:pPr>
              <w:rPr>
                <w:lang w:val="en-US"/>
              </w:rPr>
            </w:pPr>
            <w:r>
              <w:rPr>
                <w:b w:val="0"/>
                <w:bCs w:val="0"/>
                <w:lang w:val="en-US"/>
              </w:rPr>
              <w:t>MDV</w:t>
            </w:r>
          </w:p>
        </w:tc>
        <w:tc>
          <w:tcPr>
            <w:tcW w:w="1819" w:type="dxa"/>
          </w:tcPr>
          <w:p w14:paraId="1A86783A"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47</w:t>
            </w:r>
          </w:p>
        </w:tc>
        <w:tc>
          <w:tcPr>
            <w:tcW w:w="1246" w:type="dxa"/>
          </w:tcPr>
          <w:p w14:paraId="33BF173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11</w:t>
            </w:r>
          </w:p>
        </w:tc>
        <w:tc>
          <w:tcPr>
            <w:tcW w:w="4304" w:type="dxa"/>
          </w:tcPr>
          <w:p w14:paraId="44EAAA7E"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t>Max Delivery Volume (MW hours)</w:t>
            </w:r>
          </w:p>
        </w:tc>
      </w:tr>
      <w:tr w:rsidR="00316A82" w:rsidRPr="00A57BDE" w14:paraId="1C569184" w14:textId="77777777" w:rsidTr="00186A2A">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674" w:type="dxa"/>
          </w:tcPr>
          <w:p w14:paraId="5BB91285" w14:textId="77777777" w:rsidR="00316A82" w:rsidRDefault="00316A82" w:rsidP="004A4F1E">
            <w:pPr>
              <w:rPr>
                <w:b w:val="0"/>
                <w:bCs w:val="0"/>
                <w:lang w:val="en-US"/>
              </w:rPr>
            </w:pPr>
            <w:r>
              <w:rPr>
                <w:b w:val="0"/>
                <w:bCs w:val="0"/>
                <w:lang w:val="en-US"/>
              </w:rPr>
              <w:t>MDP</w:t>
            </w:r>
          </w:p>
        </w:tc>
        <w:tc>
          <w:tcPr>
            <w:tcW w:w="1819" w:type="dxa"/>
          </w:tcPr>
          <w:p w14:paraId="6608505B"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59</w:t>
            </w:r>
          </w:p>
        </w:tc>
        <w:tc>
          <w:tcPr>
            <w:tcW w:w="1246" w:type="dxa"/>
          </w:tcPr>
          <w:p w14:paraId="67FF9D4E"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3</w:t>
            </w:r>
          </w:p>
        </w:tc>
        <w:tc>
          <w:tcPr>
            <w:tcW w:w="4304" w:type="dxa"/>
          </w:tcPr>
          <w:p w14:paraId="5442A8E7"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pPr>
            <w:r>
              <w:t>Max. Delivery Period (minutes)</w:t>
            </w:r>
          </w:p>
        </w:tc>
      </w:tr>
    </w:tbl>
    <w:p w14:paraId="40194880" w14:textId="77777777" w:rsidR="00316A82" w:rsidRDefault="00316A82" w:rsidP="00316A82"/>
    <w:p w14:paraId="6A398A71" w14:textId="341C41C0" w:rsidR="00316A82" w:rsidRDefault="00316A82" w:rsidP="00186A2A">
      <w:pPr>
        <w:pStyle w:val="Heading3"/>
        <w:ind w:left="1134"/>
      </w:pPr>
      <w:bookmarkStart w:id="3256" w:name="_Toc182497866"/>
      <w:r>
        <w:t>2.7.1</w:t>
      </w:r>
      <w:ins w:id="3257" w:author="Stuart McLarnon (NESO)" w:date="2024-11-19T13:05:00Z">
        <w:r>
          <w:t>.</w:t>
        </w:r>
        <w:r w:rsidR="00F14B84">
          <w:tab/>
        </w:r>
      </w:ins>
      <w:r>
        <w:t>Submission Error codes</w:t>
      </w:r>
      <w:bookmarkEnd w:id="3256"/>
    </w:p>
    <w:p w14:paraId="0CA6F02B" w14:textId="77777777" w:rsidR="00E1101E" w:rsidRDefault="00316A82" w:rsidP="00186A2A">
      <w:pPr>
        <w:spacing w:before="114" w:line="230" w:lineRule="exact"/>
        <w:ind w:left="1134" w:right="1296"/>
        <w:textAlignment w:val="baseline"/>
        <w:rPr>
          <w:del w:id="3258" w:author="Stuart McLarnon (NESO)" w:date="2024-11-19T13:05:00Z"/>
          <w:rFonts w:ascii="Arial" w:eastAsia="Arial" w:hAnsi="Arial"/>
          <w:color w:val="626361"/>
          <w:sz w:val="20"/>
        </w:rPr>
      </w:pPr>
      <w:r>
        <w:t xml:space="preserve">A submission message is automatically acknowledged by </w:t>
      </w:r>
      <w:del w:id="3259" w:author="Stuart McLarnon (NESO)" w:date="2024-11-19T13:05:00Z">
        <w:r>
          <w:rPr>
            <w:rFonts w:ascii="Arial" w:eastAsia="Arial" w:hAnsi="Arial"/>
            <w:color w:val="626361"/>
            <w:sz w:val="20"/>
            <w:lang w:val="en-US"/>
          </w:rPr>
          <w:delText>NGC</w:delText>
        </w:r>
      </w:del>
      <w:ins w:id="3260" w:author="Stuart McLarnon (NESO)" w:date="2024-11-19T13:05:00Z">
        <w:r w:rsidR="00C34344">
          <w:t>NESO</w:t>
        </w:r>
      </w:ins>
      <w:r>
        <w:t xml:space="preserve"> using a message with the message Header Part “RW </w:t>
      </w:r>
      <w:del w:id="3261" w:author="Stuart McLarnon (NESO)" w:date="2024-11-19T13:05:00Z">
        <w:r>
          <w:rPr>
            <w:rFonts w:ascii="Arial" w:eastAsia="Arial" w:hAnsi="Arial"/>
            <w:color w:val="626361"/>
            <w:sz w:val="20"/>
            <w:lang w:val="en-US"/>
          </w:rPr>
          <w:delText>A”.</w:delText>
        </w:r>
      </w:del>
    </w:p>
    <w:p w14:paraId="3DCAA46F" w14:textId="092A1C9D" w:rsidR="00316A82" w:rsidRDefault="00000000" w:rsidP="00186A2A">
      <w:pPr>
        <w:ind w:left="1134"/>
      </w:pPr>
      <w:del w:id="3262" w:author="Stuart McLarnon (NESO)" w:date="2024-11-19T13:05:00Z">
        <w:r>
          <w:rPr>
            <w:rFonts w:ascii="Times New Roman" w:eastAsia="PMingLiU" w:hAnsi="Times New Roman"/>
          </w:rPr>
          <w:pict w14:anchorId="65C25576">
            <v:shape id="_x0000_s2366" type="#_x0000_t202" style="position:absolute;left:0;text-align:left;margin-left:0;margin-top:789.85pt;width:594pt;height:47.05pt;z-index:-251281408;mso-wrap-distance-left:0;mso-wrap-distance-right:0;mso-position-horizontal-relative:page;mso-position-vertical-relative:page" filled="f" stroked="f">
              <v:textbox style="mso-next-textbox:#_x0000_s2366" inset="0,0,0,0">
                <w:txbxContent>
                  <w:p w14:paraId="7272E680" w14:textId="77777777" w:rsidR="00E1101E" w:rsidRDefault="00E1101E">
                    <w:pPr>
                      <w:rPr>
                        <w:del w:id="3263" w:author="Stuart McLarnon (NESO)" w:date="2024-11-19T13:05:00Z"/>
                      </w:rPr>
                    </w:pPr>
                  </w:p>
                </w:txbxContent>
              </v:textbox>
              <w10:wrap type="square" anchorx="page" anchory="page"/>
            </v:shape>
          </w:pict>
        </w:r>
        <w:r>
          <w:rPr>
            <w:noProof/>
          </w:rPr>
          <w:drawing>
            <wp:anchor distT="0" distB="0" distL="0" distR="0" simplePos="0" relativeHeight="252034048" behindDoc="1" locked="0" layoutInCell="1" allowOverlap="1" wp14:anchorId="05DF7C1B" wp14:editId="69A8BB66">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65" name="IrregularPicture"/>
              <wp:cNvGraphicFramePr/>
              <a:graphic xmlns:a="http://schemas.openxmlformats.org/drawingml/2006/main">
                <a:graphicData uri="http://schemas.openxmlformats.org/drawingml/2006/picture">
                  <pic:pic xmlns:pic="http://schemas.openxmlformats.org/drawingml/2006/picture">
                    <pic:nvPicPr>
                      <pic:cNvPr id="66"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6B557E62">
            <v:shape id="_x0000_s2367" type="#_x0000_t202" style="position:absolute;left:0;text-align:left;margin-left:0;margin-top:798.95pt;width:594pt;height:29.7pt;z-index:-251280384;mso-wrap-distance-left:0;mso-wrap-distance-right:0;mso-position-horizontal-relative:page;mso-position-vertical-relative:page" filled="f" stroked="f">
              <v:textbox style="mso-next-textbox:#_x0000_s2367" inset="0,0,0,0">
                <w:txbxContent>
                  <w:p w14:paraId="06B9B6D4" w14:textId="77777777" w:rsidR="00E1101E" w:rsidRDefault="00000000">
                    <w:pPr>
                      <w:spacing w:line="185" w:lineRule="exact"/>
                      <w:ind w:left="1080"/>
                      <w:textAlignment w:val="baseline"/>
                      <w:rPr>
                        <w:del w:id="3264" w:author="Stuart McLarnon (NESO)" w:date="2024-11-19T13:05:00Z"/>
                        <w:rFonts w:ascii="Arial" w:eastAsia="Arial" w:hAnsi="Arial"/>
                        <w:color w:val="000000"/>
                        <w:sz w:val="18"/>
                      </w:rPr>
                    </w:pPr>
                    <w:del w:id="3265"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1DA7979E" w14:textId="77777777" w:rsidR="00E1101E" w:rsidRDefault="00000000">
                    <w:pPr>
                      <w:tabs>
                        <w:tab w:val="left" w:pos="10584"/>
                      </w:tabs>
                      <w:spacing w:before="57" w:after="128" w:line="211" w:lineRule="exact"/>
                      <w:ind w:left="1080"/>
                      <w:textAlignment w:val="baseline"/>
                      <w:rPr>
                        <w:del w:id="3266" w:author="Stuart McLarnon (NESO)" w:date="2024-11-19T13:05:00Z"/>
                        <w:rFonts w:ascii="Arial" w:eastAsia="Arial" w:hAnsi="Arial"/>
                        <w:color w:val="000000"/>
                        <w:spacing w:val="-1"/>
                        <w:sz w:val="18"/>
                      </w:rPr>
                    </w:pPr>
                    <w:del w:id="3267" w:author="Stuart McLarnon (NESO)" w:date="2024-11-19T13:05:00Z">
                      <w:r>
                        <w:rPr>
                          <w:rFonts w:ascii="Arial" w:eastAsia="Arial" w:hAnsi="Arial"/>
                          <w:color w:val="000000"/>
                          <w:spacing w:val="-1"/>
                          <w:sz w:val="18"/>
                          <w:lang w:val="en-US"/>
                        </w:rPr>
                        <w:delText>13 Oct 2020 | EDL Message Interface Specification</w:delText>
                      </w:r>
                      <w:r>
                        <w:rPr>
                          <w:rFonts w:ascii="Arial" w:eastAsia="Arial" w:hAnsi="Arial"/>
                          <w:color w:val="000000"/>
                          <w:spacing w:val="-1"/>
                          <w:sz w:val="18"/>
                          <w:lang w:val="en-US"/>
                        </w:rPr>
                        <w:tab/>
                        <w:delText>17</w:delText>
                      </w:r>
                    </w:del>
                  </w:p>
                </w:txbxContent>
              </v:textbox>
              <w10:wrap type="square" anchorx="page" anchory="page"/>
            </v:shape>
          </w:pict>
        </w:r>
        <w:r>
          <w:rPr>
            <w:rFonts w:ascii="Times New Roman" w:eastAsia="PMingLiU" w:hAnsi="Times New Roman"/>
          </w:rPr>
          <w:pict w14:anchorId="49DE72BB">
            <v:line id="_x0000_s2359" style="position:absolute;left:0;text-align:left;z-index:252026880;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75E456F5">
            <v:line id="_x0000_s2360" style="position:absolute;left:0;text-align:left;z-index:252027904;mso-position-horizontal-relative:page;mso-position-vertical-relative:page" from="0,828pt" to="405.9pt,828pt" strokecolor="#fffed9" strokeweight="1.45pt">
              <v:stroke linestyle="thinThin"/>
              <w10:wrap anchorx="page" anchory="page"/>
            </v:line>
          </w:pict>
        </w:r>
        <w:r>
          <w:rPr>
            <w:rFonts w:ascii="Times New Roman" w:eastAsia="PMingLiU" w:hAnsi="Times New Roman"/>
          </w:rPr>
          <w:pict w14:anchorId="53E8EBD7">
            <v:line id="_x0000_s2361" style="position:absolute;left:0;text-align:left;z-index:252028928;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29AC743E">
            <v:line id="_x0000_s2362" style="position:absolute;left:0;text-align:left;z-index:252029952;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57F43FE5">
            <v:line id="_x0000_s2363" style="position:absolute;left:0;text-align:left;z-index:252030976;mso-position-horizontal-relative:page;mso-position-vertical-relative:page" from="468pt,795.1pt" to="594.05pt,795.1pt" strokecolor="#fdf6f8" strokeweight="3.85pt">
              <v:stroke linestyle="thinThin"/>
              <w10:wrap anchorx="page" anchory="page"/>
            </v:line>
          </w:pict>
        </w:r>
        <w:r>
          <w:rPr>
            <w:rFonts w:ascii="Times New Roman" w:eastAsia="PMingLiU" w:hAnsi="Times New Roman"/>
          </w:rPr>
          <w:pict w14:anchorId="50441812">
            <v:line id="_x0000_s2364" style="position:absolute;left:0;text-align:left;z-index:252032000;mso-position-horizontal-relative:page;mso-position-vertical-relative:page" from="468pt,794.9pt" to="594.05pt,794.9pt" strokecolor="#fed887" strokeweight="1.9pt">
              <v:stroke linestyle="thinThin"/>
              <w10:wrap anchorx="page" anchory="page"/>
            </v:line>
          </w:pict>
        </w:r>
        <w:r>
          <w:rPr>
            <w:rFonts w:ascii="Times New Roman" w:eastAsia="PMingLiU" w:hAnsi="Times New Roman"/>
          </w:rPr>
          <w:pict w14:anchorId="5F5C493F">
            <v:line id="_x0000_s2365" style="position:absolute;left:0;text-align:left;z-index:252033024;mso-position-horizontal-relative:page;mso-position-vertical-relative:page" from="468pt,794.9pt" to="594.05pt,794.9pt" strokecolor="#fffed9" strokeweight=".5pt">
              <w10:wrap anchorx="page" anchory="page"/>
            </v:line>
          </w:pict>
        </w:r>
      </w:del>
      <w:ins w:id="3268" w:author="Stuart McLarnon (NESO)" w:date="2024-11-19T13:05:00Z">
        <w:r w:rsidR="00316A82">
          <w:t xml:space="preserve">^”. </w:t>
        </w:r>
      </w:ins>
      <w:r w:rsidR="00316A82">
        <w:t xml:space="preserve">The submission undergoes syntax and validation checking. If the submission is valid, the return message with the message Header Part “RU </w:t>
      </w:r>
      <w:del w:id="3269" w:author="Stuart McLarnon (NESO)" w:date="2024-11-19T13:05:00Z">
        <w:r>
          <w:rPr>
            <w:rFonts w:ascii="Arial" w:eastAsia="Arial" w:hAnsi="Arial"/>
            <w:color w:val="626361"/>
            <w:sz w:val="20"/>
            <w:lang w:val="en-US"/>
          </w:rPr>
          <w:delText>A”</w:delText>
        </w:r>
      </w:del>
      <w:ins w:id="3270" w:author="Stuart McLarnon (NESO)" w:date="2024-11-19T13:05:00Z">
        <w:r w:rsidR="00316A82">
          <w:t>^”</w:t>
        </w:r>
      </w:ins>
      <w:r w:rsidR="00316A82">
        <w:t xml:space="preserve"> is sent to the Control Point; otherwise, if an error is encountered, a message with the message header part “RN E” is sent with a reason code appended.</w:t>
      </w:r>
    </w:p>
    <w:p w14:paraId="2F985D5F" w14:textId="77777777" w:rsidR="00E1101E" w:rsidRDefault="00000000">
      <w:pPr>
        <w:spacing w:before="14" w:after="859"/>
        <w:ind w:left="917" w:right="7819"/>
        <w:textAlignment w:val="baseline"/>
        <w:rPr>
          <w:del w:id="3271" w:author="Stuart McLarnon (NESO)" w:date="2024-11-19T13:05:00Z"/>
        </w:rPr>
      </w:pPr>
      <w:del w:id="3272" w:author="Stuart McLarnon (NESO)" w:date="2024-11-19T13:05:00Z">
        <w:r>
          <w:rPr>
            <w:noProof/>
          </w:rPr>
          <w:drawing>
            <wp:inline distT="0" distB="0" distL="0" distR="0" wp14:anchorId="0342D10B" wp14:editId="355A4A12">
              <wp:extent cx="1996440" cy="390525"/>
              <wp:effectExtent l="0" t="0" r="0" b="0"/>
              <wp:docPr id="67" name="Picture"/>
              <wp:cNvGraphicFramePr/>
              <a:graphic xmlns:a="http://schemas.openxmlformats.org/drawingml/2006/main">
                <a:graphicData uri="http://schemas.openxmlformats.org/drawingml/2006/picture">
                  <pic:pic xmlns:pic="http://schemas.openxmlformats.org/drawingml/2006/picture">
                    <pic:nvPicPr>
                      <pic:cNvPr id="68"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221306CD" w14:textId="63D85B6C" w:rsidR="00316A82" w:rsidRDefault="00316A82" w:rsidP="00186A2A">
      <w:pPr>
        <w:pStyle w:val="Caption"/>
        <w:keepNext/>
        <w:ind w:left="1134"/>
      </w:pPr>
      <w:r>
        <w:t xml:space="preserve">Table </w:t>
      </w:r>
      <w:del w:id="3273" w:author="Stuart McLarnon (NESO)" w:date="2024-11-19T13:05:00Z">
        <w:r>
          <w:rPr>
            <w:rFonts w:ascii="Arial" w:eastAsia="Arial" w:hAnsi="Arial"/>
            <w:b/>
            <w:color w:val="717174"/>
            <w:spacing w:val="-2"/>
            <w:lang w:val="en-US"/>
          </w:rPr>
          <w:delText xml:space="preserve">28 </w:delText>
        </w:r>
        <w:r>
          <w:rPr>
            <w:rFonts w:ascii="Arial" w:eastAsia="Arial" w:hAnsi="Arial"/>
            <w:color w:val="717174"/>
            <w:spacing w:val="-2"/>
            <w:lang w:val="en-US"/>
          </w:rPr>
          <w:delText>-</w:delText>
        </w:r>
      </w:del>
      <w:ins w:id="3274" w:author="Stuart McLarnon (NESO)" w:date="2024-11-19T13:05:00Z">
        <w:r>
          <w:fldChar w:fldCharType="begin"/>
        </w:r>
        <w:r>
          <w:instrText xml:space="preserve"> SEQ Table \* ARABIC </w:instrText>
        </w:r>
        <w:r>
          <w:fldChar w:fldCharType="separate"/>
        </w:r>
        <w:r w:rsidR="00563C81">
          <w:rPr>
            <w:noProof/>
          </w:rPr>
          <w:t>28</w:t>
        </w:r>
        <w:r>
          <w:rPr>
            <w:noProof/>
          </w:rPr>
          <w:fldChar w:fldCharType="end"/>
        </w:r>
        <w:r>
          <w:t xml:space="preserve">: </w:t>
        </w:r>
      </w:ins>
      <w:r w:rsidRPr="002015D0">
        <w:t>Submission Error Codes</w:t>
      </w:r>
    </w:p>
    <w:p w14:paraId="79F7A6F1" w14:textId="77777777" w:rsidR="00E1101E" w:rsidRDefault="00000000">
      <w:pPr>
        <w:spacing w:before="112" w:after="69" w:line="230" w:lineRule="exact"/>
        <w:ind w:left="1152"/>
        <w:textAlignment w:val="baseline"/>
        <w:rPr>
          <w:del w:id="3275" w:author="Stuart McLarnon (NESO)" w:date="2024-11-19T13:05:00Z"/>
          <w:rFonts w:ascii="Arial" w:eastAsia="Arial" w:hAnsi="Arial"/>
          <w:b/>
          <w:color w:val="626361"/>
          <w:spacing w:val="1"/>
          <w:sz w:val="20"/>
        </w:rPr>
      </w:pPr>
      <w:del w:id="3276" w:author="Stuart McLarnon (NESO)" w:date="2024-11-19T13:05:00Z">
        <w:r>
          <w:rPr>
            <w:rFonts w:ascii="Times New Roman" w:eastAsia="PMingLiU" w:hAnsi="Times New Roman"/>
          </w:rPr>
          <w:pict w14:anchorId="7E3828A1">
            <v:line id="_x0000_s2368" style="position:absolute;left:0;text-align:left;z-index:252038144;mso-position-horizontal-relative:page;mso-position-vertical-relative:page" from="53.75pt,124.55pt" to="486.55pt,124.55pt" strokecolor="#ffbe21" strokeweight=".7pt">
              <w10:wrap anchorx="page" anchory="page"/>
            </v:line>
          </w:pict>
        </w:r>
        <w:r>
          <w:rPr>
            <w:rFonts w:ascii="Arial" w:eastAsia="Arial" w:hAnsi="Arial"/>
            <w:b/>
            <w:color w:val="626361"/>
            <w:spacing w:val="1"/>
            <w:sz w:val="20"/>
            <w:lang w:val="en-US"/>
          </w:rPr>
          <w:delText>Error Code Description</w:delText>
        </w:r>
      </w:del>
    </w:p>
    <w:p w14:paraId="2CCC5281" w14:textId="77777777" w:rsidR="00E1101E" w:rsidRDefault="00000000">
      <w:pPr>
        <w:tabs>
          <w:tab w:val="left" w:pos="2304"/>
        </w:tabs>
        <w:spacing w:before="106" w:after="75" w:line="230" w:lineRule="exact"/>
        <w:ind w:left="1152"/>
        <w:textAlignment w:val="baseline"/>
        <w:rPr>
          <w:del w:id="3277" w:author="Stuart McLarnon (NESO)" w:date="2024-11-19T13:05:00Z"/>
          <w:rFonts w:ascii="Arial" w:eastAsia="Arial" w:hAnsi="Arial"/>
          <w:color w:val="626361"/>
          <w:sz w:val="20"/>
        </w:rPr>
      </w:pPr>
      <w:del w:id="3278" w:author="Stuart McLarnon (NESO)" w:date="2024-11-19T13:05:00Z">
        <w:r>
          <w:rPr>
            <w:rFonts w:ascii="Times New Roman" w:eastAsia="PMingLiU" w:hAnsi="Times New Roman"/>
          </w:rPr>
          <w:pict w14:anchorId="4B7BA5FE">
            <v:line id="_x0000_s2369" style="position:absolute;left:0;text-align:left;z-index:252039168;mso-position-horizontal-relative:page;mso-position-vertical-relative:page" from="53.75pt,145.45pt" to="486.55pt,145.45pt" strokecolor="#d9d9d9" strokeweight=".7pt">
              <w10:wrap anchorx="page" anchory="page"/>
            </v:line>
          </w:pict>
        </w:r>
        <w:r>
          <w:rPr>
            <w:rFonts w:ascii="Arial" w:eastAsia="Arial" w:hAnsi="Arial"/>
            <w:color w:val="626361"/>
            <w:sz w:val="20"/>
            <w:lang w:val="en-US"/>
          </w:rPr>
          <w:delText>R001</w:delText>
        </w:r>
        <w:r>
          <w:rPr>
            <w:rFonts w:ascii="Arial" w:eastAsia="Arial" w:hAnsi="Arial"/>
            <w:color w:val="626361"/>
            <w:sz w:val="20"/>
            <w:lang w:val="en-US"/>
          </w:rPr>
          <w:tab/>
          <w:delText>Invalid syntax</w:delText>
        </w:r>
      </w:del>
    </w:p>
    <w:p w14:paraId="3585E885" w14:textId="77777777" w:rsidR="00E1101E" w:rsidRDefault="00000000">
      <w:pPr>
        <w:tabs>
          <w:tab w:val="left" w:pos="2304"/>
        </w:tabs>
        <w:spacing w:before="111" w:after="74" w:line="230" w:lineRule="exact"/>
        <w:ind w:left="1152"/>
        <w:textAlignment w:val="baseline"/>
        <w:rPr>
          <w:del w:id="3279" w:author="Stuart McLarnon (NESO)" w:date="2024-11-19T13:05:00Z"/>
          <w:rFonts w:ascii="Arial" w:eastAsia="Arial" w:hAnsi="Arial"/>
          <w:color w:val="626361"/>
          <w:sz w:val="20"/>
        </w:rPr>
      </w:pPr>
      <w:del w:id="3280" w:author="Stuart McLarnon (NESO)" w:date="2024-11-19T13:05:00Z">
        <w:r>
          <w:rPr>
            <w:rFonts w:ascii="Times New Roman" w:eastAsia="PMingLiU" w:hAnsi="Times New Roman"/>
          </w:rPr>
          <w:pict w14:anchorId="619BE4B4">
            <v:line id="_x0000_s2370" style="position:absolute;left:0;text-align:left;z-index:252040192;mso-position-horizontal-relative:page;mso-position-vertical-relative:page" from="53.75pt,166.1pt" to="486.55pt,166.1pt" strokecolor="#d9d9d9" strokeweight=".7pt">
              <w10:wrap anchorx="page" anchory="page"/>
            </v:line>
          </w:pict>
        </w:r>
        <w:r>
          <w:rPr>
            <w:rFonts w:ascii="Arial" w:eastAsia="Arial" w:hAnsi="Arial"/>
            <w:color w:val="626361"/>
            <w:sz w:val="20"/>
            <w:lang w:val="en-US"/>
          </w:rPr>
          <w:delText>R002</w:delText>
        </w:r>
        <w:r>
          <w:rPr>
            <w:rFonts w:ascii="Arial" w:eastAsia="Arial" w:hAnsi="Arial"/>
            <w:color w:val="626361"/>
            <w:sz w:val="20"/>
            <w:lang w:val="en-US"/>
          </w:rPr>
          <w:tab/>
          <w:delText>Invalid BM Unit</w:delText>
        </w:r>
      </w:del>
    </w:p>
    <w:p w14:paraId="6D35FEFF" w14:textId="77777777" w:rsidR="00E1101E" w:rsidRDefault="00000000">
      <w:pPr>
        <w:tabs>
          <w:tab w:val="left" w:pos="2232"/>
        </w:tabs>
        <w:spacing w:before="107" w:after="79" w:line="230" w:lineRule="exact"/>
        <w:ind w:left="1152"/>
        <w:textAlignment w:val="baseline"/>
        <w:rPr>
          <w:del w:id="3281" w:author="Stuart McLarnon (NESO)" w:date="2024-11-19T13:05:00Z"/>
          <w:rFonts w:ascii="Arial" w:eastAsia="Arial" w:hAnsi="Arial"/>
          <w:color w:val="626361"/>
          <w:sz w:val="20"/>
        </w:rPr>
      </w:pPr>
      <w:del w:id="3282" w:author="Stuart McLarnon (NESO)" w:date="2024-11-19T13:05:00Z">
        <w:r>
          <w:rPr>
            <w:rFonts w:ascii="Times New Roman" w:eastAsia="PMingLiU" w:hAnsi="Times New Roman"/>
          </w:rPr>
          <w:pict w14:anchorId="34A1A8A8">
            <v:line id="_x0000_s2371" style="position:absolute;left:0;text-align:left;z-index:252041216;mso-position-horizontal-relative:page;mso-position-vertical-relative:page" from="53.75pt,186.95pt" to="486.55pt,186.95pt" strokecolor="#d9d9d9" strokeweight=".7pt">
              <w10:wrap anchorx="page" anchory="page"/>
            </v:line>
          </w:pict>
        </w:r>
        <w:r>
          <w:rPr>
            <w:rFonts w:ascii="Arial" w:eastAsia="Arial" w:hAnsi="Arial"/>
            <w:color w:val="626361"/>
            <w:sz w:val="20"/>
            <w:lang w:val="en-US"/>
          </w:rPr>
          <w:delText>R003</w:delText>
        </w:r>
        <w:r>
          <w:rPr>
            <w:rFonts w:ascii="Arial" w:eastAsia="Arial" w:hAnsi="Arial"/>
            <w:color w:val="626361"/>
            <w:sz w:val="20"/>
            <w:lang w:val="en-US"/>
          </w:rPr>
          <w:tab/>
          <w:delText>Value out of bounds</w:delText>
        </w:r>
      </w:del>
    </w:p>
    <w:p w14:paraId="4B845DD1" w14:textId="77777777" w:rsidR="00E1101E" w:rsidRDefault="00000000">
      <w:pPr>
        <w:tabs>
          <w:tab w:val="left" w:pos="2304"/>
        </w:tabs>
        <w:spacing w:before="106" w:after="65" w:line="230" w:lineRule="exact"/>
        <w:ind w:left="1152"/>
        <w:textAlignment w:val="baseline"/>
        <w:rPr>
          <w:del w:id="3283" w:author="Stuart McLarnon (NESO)" w:date="2024-11-19T13:05:00Z"/>
          <w:rFonts w:ascii="Arial" w:eastAsia="Arial" w:hAnsi="Arial"/>
          <w:color w:val="626361"/>
          <w:sz w:val="20"/>
        </w:rPr>
      </w:pPr>
      <w:del w:id="3284" w:author="Stuart McLarnon (NESO)" w:date="2024-11-19T13:05:00Z">
        <w:r>
          <w:rPr>
            <w:rFonts w:ascii="Times New Roman" w:eastAsia="PMingLiU" w:hAnsi="Times New Roman"/>
          </w:rPr>
          <w:pict w14:anchorId="38CFF1A6">
            <v:line id="_x0000_s2372" style="position:absolute;left:0;text-align:left;z-index:252042240;mso-position-horizontal-relative:page;mso-position-vertical-relative:page" from="53.75pt,207.85pt" to="486.55pt,207.85pt" strokecolor="#d9d9d9" strokeweight=".7pt">
              <w10:wrap anchorx="page" anchory="page"/>
            </v:line>
          </w:pict>
        </w:r>
        <w:r>
          <w:rPr>
            <w:rFonts w:ascii="Arial" w:eastAsia="Arial" w:hAnsi="Arial"/>
            <w:color w:val="626361"/>
            <w:sz w:val="20"/>
            <w:lang w:val="en-US"/>
          </w:rPr>
          <w:delText>R004</w:delText>
        </w:r>
        <w:r>
          <w:rPr>
            <w:rFonts w:ascii="Arial" w:eastAsia="Arial" w:hAnsi="Arial"/>
            <w:color w:val="626361"/>
            <w:sz w:val="20"/>
            <w:lang w:val="en-US"/>
          </w:rPr>
          <w:tab/>
          <w:delText>Invalid run rate break point</w:delText>
        </w:r>
      </w:del>
    </w:p>
    <w:p w14:paraId="30100B65" w14:textId="77777777" w:rsidR="00E1101E" w:rsidRDefault="00000000">
      <w:pPr>
        <w:tabs>
          <w:tab w:val="left" w:pos="2304"/>
        </w:tabs>
        <w:spacing w:before="111" w:after="65" w:line="230" w:lineRule="exact"/>
        <w:ind w:left="1152"/>
        <w:textAlignment w:val="baseline"/>
        <w:rPr>
          <w:del w:id="3285" w:author="Stuart McLarnon (NESO)" w:date="2024-11-19T13:05:00Z"/>
          <w:rFonts w:ascii="Arial" w:eastAsia="Arial" w:hAnsi="Arial"/>
          <w:color w:val="626361"/>
          <w:sz w:val="20"/>
        </w:rPr>
      </w:pPr>
      <w:del w:id="3286" w:author="Stuart McLarnon (NESO)" w:date="2024-11-19T13:05:00Z">
        <w:r>
          <w:rPr>
            <w:rFonts w:ascii="Times New Roman" w:eastAsia="PMingLiU" w:hAnsi="Times New Roman"/>
          </w:rPr>
          <w:pict w14:anchorId="1C764520">
            <v:line id="_x0000_s2373" style="position:absolute;left:0;text-align:left;z-index:252043264;mso-position-horizontal-relative:page;mso-position-vertical-relative:page" from="53.75pt,228.5pt" to="486.55pt,228.5pt" strokecolor="#d9d9d9" strokeweight=".7pt">
              <w10:wrap anchorx="page" anchory="page"/>
            </v:line>
          </w:pict>
        </w:r>
        <w:r>
          <w:rPr>
            <w:rFonts w:ascii="Arial" w:eastAsia="Arial" w:hAnsi="Arial"/>
            <w:color w:val="626361"/>
            <w:sz w:val="20"/>
            <w:lang w:val="en-US"/>
          </w:rPr>
          <w:delText>R005</w:delText>
        </w:r>
        <w:r>
          <w:rPr>
            <w:rFonts w:ascii="Arial" w:eastAsia="Arial" w:hAnsi="Arial"/>
            <w:color w:val="626361"/>
            <w:sz w:val="20"/>
            <w:lang w:val="en-US"/>
          </w:rPr>
          <w:tab/>
          <w:delText>Invalid run rate</w:delText>
        </w:r>
      </w:del>
    </w:p>
    <w:p w14:paraId="7291EDD1" w14:textId="77777777" w:rsidR="00E1101E" w:rsidRDefault="00000000">
      <w:pPr>
        <w:tabs>
          <w:tab w:val="left" w:pos="2304"/>
        </w:tabs>
        <w:spacing w:before="107" w:after="69" w:line="230" w:lineRule="exact"/>
        <w:ind w:left="1152"/>
        <w:textAlignment w:val="baseline"/>
        <w:rPr>
          <w:del w:id="3287" w:author="Stuart McLarnon (NESO)" w:date="2024-11-19T13:05:00Z"/>
          <w:rFonts w:ascii="Arial" w:eastAsia="Arial" w:hAnsi="Arial"/>
          <w:color w:val="626361"/>
          <w:sz w:val="20"/>
        </w:rPr>
      </w:pPr>
      <w:del w:id="3288" w:author="Stuart McLarnon (NESO)" w:date="2024-11-19T13:05:00Z">
        <w:r>
          <w:rPr>
            <w:rFonts w:ascii="Times New Roman" w:eastAsia="PMingLiU" w:hAnsi="Times New Roman"/>
          </w:rPr>
          <w:pict w14:anchorId="00468B9C">
            <v:line id="_x0000_s2374" style="position:absolute;left:0;text-align:left;z-index:252044288;mso-position-horizontal-relative:page;mso-position-vertical-relative:page" from="53.75pt,249.35pt" to="486.55pt,249.35pt" strokecolor="#d9d9d9" strokeweight=".7pt">
              <w10:wrap anchorx="page" anchory="page"/>
            </v:line>
          </w:pict>
        </w:r>
        <w:r>
          <w:rPr>
            <w:rFonts w:ascii="Arial" w:eastAsia="Arial" w:hAnsi="Arial"/>
            <w:color w:val="626361"/>
            <w:sz w:val="20"/>
            <w:lang w:val="en-US"/>
          </w:rPr>
          <w:delText>R006</w:delText>
        </w:r>
        <w:r>
          <w:rPr>
            <w:rFonts w:ascii="Arial" w:eastAsia="Arial" w:hAnsi="Arial"/>
            <w:color w:val="626361"/>
            <w:sz w:val="20"/>
            <w:lang w:val="en-US"/>
          </w:rPr>
          <w:tab/>
          <w:delText>Invalid combination of run rates/breakpoints</w:delText>
        </w:r>
      </w:del>
    </w:p>
    <w:p w14:paraId="635D59BE" w14:textId="77777777" w:rsidR="00E1101E" w:rsidRDefault="00000000">
      <w:pPr>
        <w:tabs>
          <w:tab w:val="left" w:pos="2304"/>
        </w:tabs>
        <w:spacing w:before="111" w:after="70" w:line="230" w:lineRule="exact"/>
        <w:ind w:left="1152"/>
        <w:textAlignment w:val="baseline"/>
        <w:rPr>
          <w:del w:id="3289" w:author="Stuart McLarnon (NESO)" w:date="2024-11-19T13:05:00Z"/>
          <w:rFonts w:ascii="Arial" w:eastAsia="Arial" w:hAnsi="Arial"/>
          <w:color w:val="626361"/>
          <w:sz w:val="20"/>
        </w:rPr>
      </w:pPr>
      <w:del w:id="3290" w:author="Stuart McLarnon (NESO)" w:date="2024-11-19T13:05:00Z">
        <w:r>
          <w:rPr>
            <w:rFonts w:ascii="Times New Roman" w:eastAsia="PMingLiU" w:hAnsi="Times New Roman"/>
          </w:rPr>
          <w:pict w14:anchorId="2D668EE1">
            <v:line id="_x0000_s2375" style="position:absolute;left:0;text-align:left;z-index:252045312;mso-position-horizontal-relative:page;mso-position-vertical-relative:page" from="53.75pt,270pt" to="486.55pt,270pt" strokecolor="#d9d9d9" strokeweight=".7pt">
              <w10:wrap anchorx="page" anchory="page"/>
            </v:line>
          </w:pict>
        </w:r>
        <w:r>
          <w:rPr>
            <w:rFonts w:ascii="Arial" w:eastAsia="Arial" w:hAnsi="Arial"/>
            <w:color w:val="626361"/>
            <w:sz w:val="20"/>
            <w:lang w:val="en-US"/>
          </w:rPr>
          <w:delText>R007</w:delText>
        </w:r>
        <w:r>
          <w:rPr>
            <w:rFonts w:ascii="Arial" w:eastAsia="Arial" w:hAnsi="Arial"/>
            <w:color w:val="626361"/>
            <w:sz w:val="20"/>
            <w:lang w:val="en-US"/>
          </w:rPr>
          <w:tab/>
          <w:delText>Invalid run rate breakpoint; breakpoints not monotonically increasing</w:delText>
        </w:r>
      </w:del>
    </w:p>
    <w:p w14:paraId="0F48C0BE" w14:textId="77777777" w:rsidR="00E1101E" w:rsidRDefault="00000000">
      <w:pPr>
        <w:tabs>
          <w:tab w:val="left" w:pos="2304"/>
        </w:tabs>
        <w:spacing w:before="111" w:after="69" w:line="230" w:lineRule="exact"/>
        <w:ind w:left="1152"/>
        <w:textAlignment w:val="baseline"/>
        <w:rPr>
          <w:del w:id="3291" w:author="Stuart McLarnon (NESO)" w:date="2024-11-19T13:05:00Z"/>
          <w:rFonts w:ascii="Arial" w:eastAsia="Arial" w:hAnsi="Arial"/>
          <w:color w:val="626361"/>
          <w:sz w:val="20"/>
        </w:rPr>
      </w:pPr>
      <w:del w:id="3292" w:author="Stuart McLarnon (NESO)" w:date="2024-11-19T13:05:00Z">
        <w:r>
          <w:rPr>
            <w:rFonts w:ascii="Times New Roman" w:eastAsia="PMingLiU" w:hAnsi="Times New Roman"/>
          </w:rPr>
          <w:pict w14:anchorId="528411D9">
            <v:line id="_x0000_s2376" style="position:absolute;left:0;text-align:left;z-index:252046336;mso-position-horizontal-relative:page;mso-position-vertical-relative:page" from="53.75pt,290.9pt" to="486.55pt,290.9pt" strokecolor="#d9d9d9" strokeweight=".7pt">
              <w10:wrap anchorx="page" anchory="page"/>
            </v:line>
          </w:pict>
        </w:r>
        <w:r>
          <w:rPr>
            <w:rFonts w:ascii="Arial" w:eastAsia="Arial" w:hAnsi="Arial"/>
            <w:color w:val="626361"/>
            <w:sz w:val="20"/>
            <w:lang w:val="en-US"/>
          </w:rPr>
          <w:delText>R008</w:delText>
        </w:r>
        <w:r>
          <w:rPr>
            <w:rFonts w:ascii="Arial" w:eastAsia="Arial" w:hAnsi="Arial"/>
            <w:color w:val="626361"/>
            <w:sz w:val="20"/>
            <w:lang w:val="en-US"/>
          </w:rPr>
          <w:tab/>
          <w:delText>FROM time does not predate TO time</w:delText>
        </w:r>
      </w:del>
    </w:p>
    <w:p w14:paraId="7516F005" w14:textId="77777777" w:rsidR="00E1101E" w:rsidRDefault="00000000">
      <w:pPr>
        <w:tabs>
          <w:tab w:val="left" w:pos="2304"/>
        </w:tabs>
        <w:spacing w:before="107" w:after="74" w:line="230" w:lineRule="exact"/>
        <w:ind w:left="1152"/>
        <w:textAlignment w:val="baseline"/>
        <w:rPr>
          <w:del w:id="3293" w:author="Stuart McLarnon (NESO)" w:date="2024-11-19T13:05:00Z"/>
          <w:rFonts w:ascii="Arial" w:eastAsia="Arial" w:hAnsi="Arial"/>
          <w:color w:val="626361"/>
          <w:sz w:val="20"/>
        </w:rPr>
      </w:pPr>
      <w:del w:id="3294" w:author="Stuart McLarnon (NESO)" w:date="2024-11-19T13:05:00Z">
        <w:r>
          <w:rPr>
            <w:rFonts w:ascii="Times New Roman" w:eastAsia="PMingLiU" w:hAnsi="Times New Roman"/>
          </w:rPr>
          <w:pict w14:anchorId="2FAD9E54">
            <v:line id="_x0000_s2377" style="position:absolute;left:0;text-align:left;z-index:252047360;mso-position-horizontal-relative:page;mso-position-vertical-relative:page" from="53.75pt,311.75pt" to="486.55pt,311.75pt" strokecolor="#d9d9d9" strokeweight=".7pt">
              <w10:wrap anchorx="page" anchory="page"/>
            </v:line>
          </w:pict>
        </w:r>
        <w:r>
          <w:rPr>
            <w:rFonts w:ascii="Arial" w:eastAsia="Arial" w:hAnsi="Arial"/>
            <w:color w:val="626361"/>
            <w:sz w:val="20"/>
            <w:lang w:val="en-US"/>
          </w:rPr>
          <w:delText>R009</w:delText>
        </w:r>
        <w:r>
          <w:rPr>
            <w:rFonts w:ascii="Arial" w:eastAsia="Arial" w:hAnsi="Arial"/>
            <w:color w:val="626361"/>
            <w:sz w:val="20"/>
            <w:lang w:val="en-US"/>
          </w:rPr>
          <w:tab/>
          <w:delText>Invalid FROM time</w:delText>
        </w:r>
      </w:del>
    </w:p>
    <w:p w14:paraId="0C02D619" w14:textId="77777777" w:rsidR="00E1101E" w:rsidRDefault="00000000">
      <w:pPr>
        <w:tabs>
          <w:tab w:val="left" w:pos="2304"/>
        </w:tabs>
        <w:spacing w:before="111" w:after="75" w:line="230" w:lineRule="exact"/>
        <w:ind w:left="1152"/>
        <w:textAlignment w:val="baseline"/>
        <w:rPr>
          <w:del w:id="3295" w:author="Stuart McLarnon (NESO)" w:date="2024-11-19T13:05:00Z"/>
          <w:rFonts w:ascii="Arial" w:eastAsia="Arial" w:hAnsi="Arial"/>
          <w:color w:val="626361"/>
          <w:sz w:val="20"/>
        </w:rPr>
      </w:pPr>
      <w:del w:id="3296" w:author="Stuart McLarnon (NESO)" w:date="2024-11-19T13:05:00Z">
        <w:r>
          <w:rPr>
            <w:rFonts w:ascii="Times New Roman" w:eastAsia="PMingLiU" w:hAnsi="Times New Roman"/>
          </w:rPr>
          <w:pict w14:anchorId="329FD6F5">
            <v:line id="_x0000_s2378" style="position:absolute;left:0;text-align:left;z-index:252048384;mso-position-horizontal-relative:page;mso-position-vertical-relative:page" from="53.75pt,332.4pt" to="486.55pt,332.4pt" strokecolor="#d9d9d9" strokeweight=".7pt">
              <w10:wrap anchorx="page" anchory="page"/>
            </v:line>
          </w:pict>
        </w:r>
        <w:r>
          <w:rPr>
            <w:rFonts w:ascii="Arial" w:eastAsia="Arial" w:hAnsi="Arial"/>
            <w:color w:val="626361"/>
            <w:sz w:val="20"/>
            <w:lang w:val="en-US"/>
          </w:rPr>
          <w:delText>R010</w:delText>
        </w:r>
        <w:r>
          <w:rPr>
            <w:rFonts w:ascii="Arial" w:eastAsia="Arial" w:hAnsi="Arial"/>
            <w:color w:val="626361"/>
            <w:sz w:val="20"/>
            <w:lang w:val="en-US"/>
          </w:rPr>
          <w:tab/>
          <w:delText>Invalid TO time</w:delText>
        </w:r>
      </w:del>
    </w:p>
    <w:p w14:paraId="63DC2E4F" w14:textId="77777777" w:rsidR="00E1101E" w:rsidRDefault="00000000">
      <w:pPr>
        <w:tabs>
          <w:tab w:val="left" w:pos="2304"/>
        </w:tabs>
        <w:spacing w:before="111" w:after="74" w:line="230" w:lineRule="exact"/>
        <w:ind w:left="1152"/>
        <w:textAlignment w:val="baseline"/>
        <w:rPr>
          <w:del w:id="3297" w:author="Stuart McLarnon (NESO)" w:date="2024-11-19T13:05:00Z"/>
          <w:rFonts w:ascii="Arial" w:eastAsia="Arial" w:hAnsi="Arial"/>
          <w:color w:val="626361"/>
          <w:sz w:val="20"/>
        </w:rPr>
      </w:pPr>
      <w:del w:id="3298" w:author="Stuart McLarnon (NESO)" w:date="2024-11-19T13:05:00Z">
        <w:r>
          <w:rPr>
            <w:rFonts w:ascii="Times New Roman" w:eastAsia="PMingLiU" w:hAnsi="Times New Roman"/>
          </w:rPr>
          <w:pict w14:anchorId="390631B2">
            <v:line id="_x0000_s2379" style="position:absolute;left:0;text-align:left;z-index:252049408;mso-position-horizontal-relative:page;mso-position-vertical-relative:page" from="53.75pt,353.3pt" to="486.55pt,353.3pt" strokecolor="#d9d9d9" strokeweight=".7pt">
              <w10:wrap anchorx="page" anchory="page"/>
            </v:line>
          </w:pict>
        </w:r>
        <w:r>
          <w:rPr>
            <w:rFonts w:ascii="Arial" w:eastAsia="Arial" w:hAnsi="Arial"/>
            <w:color w:val="626361"/>
            <w:sz w:val="20"/>
            <w:lang w:val="en-US"/>
          </w:rPr>
          <w:delText>R011</w:delText>
        </w:r>
        <w:r>
          <w:rPr>
            <w:rFonts w:ascii="Arial" w:eastAsia="Arial" w:hAnsi="Arial"/>
            <w:color w:val="626361"/>
            <w:sz w:val="20"/>
            <w:lang w:val="en-US"/>
          </w:rPr>
          <w:tab/>
          <w:delText>FROM time must be equal to or after SUBMISSION time</w:delText>
        </w:r>
      </w:del>
    </w:p>
    <w:p w14:paraId="10E97381" w14:textId="77777777" w:rsidR="00E1101E" w:rsidRDefault="00000000">
      <w:pPr>
        <w:tabs>
          <w:tab w:val="left" w:pos="2304"/>
        </w:tabs>
        <w:spacing w:before="107" w:after="79" w:line="230" w:lineRule="exact"/>
        <w:ind w:left="1152"/>
        <w:textAlignment w:val="baseline"/>
        <w:rPr>
          <w:del w:id="3299" w:author="Stuart McLarnon (NESO)" w:date="2024-11-19T13:05:00Z"/>
          <w:rFonts w:ascii="Arial" w:eastAsia="Arial" w:hAnsi="Arial"/>
          <w:color w:val="626361"/>
          <w:spacing w:val="-1"/>
          <w:sz w:val="20"/>
        </w:rPr>
      </w:pPr>
      <w:del w:id="3300" w:author="Stuart McLarnon (NESO)" w:date="2024-11-19T13:05:00Z">
        <w:r>
          <w:rPr>
            <w:rFonts w:ascii="Times New Roman" w:eastAsia="PMingLiU" w:hAnsi="Times New Roman"/>
          </w:rPr>
          <w:pict w14:anchorId="3DAD5873">
            <v:line id="_x0000_s2380" style="position:absolute;left:0;text-align:left;z-index:252050432;mso-position-horizontal-relative:page;mso-position-vertical-relative:page" from="53.75pt,374.15pt" to="486.55pt,374.15pt" strokecolor="#d9d9d9" strokeweight=".7pt">
              <w10:wrap anchorx="page" anchory="page"/>
            </v:line>
          </w:pict>
        </w:r>
        <w:r>
          <w:rPr>
            <w:rFonts w:ascii="Arial" w:eastAsia="Arial" w:hAnsi="Arial"/>
            <w:color w:val="626361"/>
            <w:spacing w:val="-1"/>
            <w:sz w:val="20"/>
            <w:lang w:val="en-US"/>
          </w:rPr>
          <w:delText>R999</w:delText>
        </w:r>
        <w:r>
          <w:rPr>
            <w:rFonts w:ascii="Arial" w:eastAsia="Arial" w:hAnsi="Arial"/>
            <w:color w:val="626361"/>
            <w:spacing w:val="-1"/>
            <w:sz w:val="20"/>
            <w:lang w:val="en-US"/>
          </w:rPr>
          <w:tab/>
          <w:delText>Contact NGC</w:delText>
        </w:r>
      </w:del>
    </w:p>
    <w:p w14:paraId="39283F60" w14:textId="77777777" w:rsidR="00316A82" w:rsidRDefault="00000000" w:rsidP="004A4F1E">
      <w:pPr>
        <w:rPr>
          <w:del w:id="3301" w:author="Stuart McLarnon (NESO)" w:date="2024-11-19T13:05:00Z"/>
          <w:b/>
          <w:bCs/>
          <w:color w:val="3F0731"/>
        </w:rPr>
      </w:pPr>
      <w:del w:id="3302" w:author="Stuart McLarnon (NESO)" w:date="2024-11-19T13:05:00Z">
        <w:r>
          <w:rPr>
            <w:rFonts w:ascii="Times New Roman" w:eastAsia="PMingLiU" w:hAnsi="Times New Roman"/>
          </w:rPr>
          <w:pict w14:anchorId="3E270500">
            <v:line id="_x0000_s2381" style="position:absolute;z-index:252051456;mso-position-horizontal-relative:page;mso-position-vertical-relative:page" from="53.05pt,395.05pt" to="486.55pt,395.05pt" strokecolor="#ffbe21" strokeweight=".7pt">
              <w10:wrap anchorx="page" anchory="page"/>
            </v:line>
          </w:pict>
        </w:r>
      </w:del>
    </w:p>
    <w:tbl>
      <w:tblPr>
        <w:tblStyle w:val="ListTable1Light-Accent1"/>
        <w:tblW w:w="0" w:type="auto"/>
        <w:tblInd w:w="1134" w:type="dxa"/>
        <w:tblLook w:val="04A0" w:firstRow="1" w:lastRow="0" w:firstColumn="1" w:lastColumn="0" w:noHBand="0" w:noVBand="1"/>
      </w:tblPr>
      <w:tblGrid>
        <w:gridCol w:w="1276"/>
        <w:gridCol w:w="7740"/>
      </w:tblGrid>
      <w:tr w:rsidR="00316A82" w14:paraId="13883314" w14:textId="77777777" w:rsidTr="00186A2A">
        <w:trPr>
          <w:cnfStyle w:val="100000000000" w:firstRow="1" w:lastRow="0" w:firstColumn="0" w:lastColumn="0" w:oddVBand="0" w:evenVBand="0" w:oddHBand="0" w:evenHBand="0" w:firstRowFirstColumn="0" w:firstRowLastColumn="0" w:lastRowFirstColumn="0" w:lastRowLastColumn="0"/>
          <w:ins w:id="330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4EF89D18" w14:textId="26558050" w:rsidR="00316A82" w:rsidRPr="00451BA2" w:rsidRDefault="00316A82" w:rsidP="004A4F1E">
            <w:pPr>
              <w:rPr>
                <w:ins w:id="3304" w:author="Stuart McLarnon (NESO)" w:date="2024-11-19T13:05:00Z"/>
                <w:b w:val="0"/>
                <w:bCs w:val="0"/>
                <w:color w:val="3F0731"/>
              </w:rPr>
            </w:pPr>
            <w:ins w:id="3305" w:author="Stuart McLarnon (NESO)" w:date="2024-11-19T13:05:00Z">
              <w:r>
                <w:rPr>
                  <w:color w:val="3F0731"/>
                </w:rPr>
                <w:t>Error Code</w:t>
              </w:r>
              <w:r w:rsidRPr="00D77AA3">
                <w:rPr>
                  <w:color w:val="3F0731"/>
                </w:rPr>
                <w:t xml:space="preserve"> </w:t>
              </w:r>
            </w:ins>
          </w:p>
        </w:tc>
        <w:tc>
          <w:tcPr>
            <w:tcW w:w="7740" w:type="dxa"/>
          </w:tcPr>
          <w:p w14:paraId="32AF8B85"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3306" w:author="Stuart McLarnon (NESO)" w:date="2024-11-19T13:05:00Z"/>
                <w:color w:val="3F0731"/>
              </w:rPr>
            </w:pPr>
            <w:ins w:id="3307" w:author="Stuart McLarnon (NESO)" w:date="2024-11-19T13:05:00Z">
              <w:r w:rsidRPr="00D77AA3">
                <w:rPr>
                  <w:color w:val="3F0731"/>
                </w:rPr>
                <w:t>Description</w:t>
              </w:r>
            </w:ins>
          </w:p>
        </w:tc>
      </w:tr>
      <w:tr w:rsidR="00316A82" w14:paraId="4181E91D" w14:textId="77777777" w:rsidTr="00186A2A">
        <w:trPr>
          <w:cnfStyle w:val="000000100000" w:firstRow="0" w:lastRow="0" w:firstColumn="0" w:lastColumn="0" w:oddVBand="0" w:evenVBand="0" w:oddHBand="1" w:evenHBand="0" w:firstRowFirstColumn="0" w:firstRowLastColumn="0" w:lastRowFirstColumn="0" w:lastRowLastColumn="0"/>
          <w:ins w:id="330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6B1C3DDC" w14:textId="77777777" w:rsidR="00316A82" w:rsidRPr="00D77AA3" w:rsidRDefault="00316A82" w:rsidP="004A4F1E">
            <w:pPr>
              <w:rPr>
                <w:ins w:id="3309" w:author="Stuart McLarnon (NESO)" w:date="2024-11-19T13:05:00Z"/>
                <w:b w:val="0"/>
                <w:bCs w:val="0"/>
                <w:color w:val="3F0731"/>
              </w:rPr>
            </w:pPr>
            <w:ins w:id="3310" w:author="Stuart McLarnon (NESO)" w:date="2024-11-19T13:05:00Z">
              <w:r>
                <w:rPr>
                  <w:b w:val="0"/>
                  <w:bCs w:val="0"/>
                  <w:color w:val="3F0731"/>
                </w:rPr>
                <w:t>R</w:t>
              </w:r>
              <w:r w:rsidRPr="00363C98">
                <w:rPr>
                  <w:b w:val="0"/>
                  <w:bCs w:val="0"/>
                  <w:color w:val="3F0731"/>
                </w:rPr>
                <w:t>001</w:t>
              </w:r>
            </w:ins>
          </w:p>
        </w:tc>
        <w:tc>
          <w:tcPr>
            <w:tcW w:w="7740" w:type="dxa"/>
          </w:tcPr>
          <w:p w14:paraId="357E1895"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311" w:author="Stuart McLarnon (NESO)" w:date="2024-11-19T13:05:00Z"/>
                <w:color w:val="3F0731"/>
              </w:rPr>
            </w:pPr>
            <w:ins w:id="3312" w:author="Stuart McLarnon (NESO)" w:date="2024-11-19T13:05:00Z">
              <w:r w:rsidRPr="00407EEA">
                <w:rPr>
                  <w:color w:val="3F0731"/>
                </w:rPr>
                <w:t>Invalid syntax</w:t>
              </w:r>
            </w:ins>
          </w:p>
        </w:tc>
      </w:tr>
      <w:tr w:rsidR="00316A82" w14:paraId="4F4DA1F6" w14:textId="77777777" w:rsidTr="00186A2A">
        <w:trPr>
          <w:ins w:id="331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2FD8E756" w14:textId="77777777" w:rsidR="00316A82" w:rsidRPr="00D77AA3" w:rsidRDefault="00316A82" w:rsidP="004A4F1E">
            <w:pPr>
              <w:rPr>
                <w:ins w:id="3314" w:author="Stuart McLarnon (NESO)" w:date="2024-11-19T13:05:00Z"/>
                <w:b w:val="0"/>
                <w:bCs w:val="0"/>
                <w:color w:val="3F0731"/>
              </w:rPr>
            </w:pPr>
            <w:ins w:id="3315" w:author="Stuart McLarnon (NESO)" w:date="2024-11-19T13:05:00Z">
              <w:r>
                <w:rPr>
                  <w:b w:val="0"/>
                  <w:bCs w:val="0"/>
                  <w:color w:val="3F0731"/>
                </w:rPr>
                <w:t>R</w:t>
              </w:r>
              <w:r w:rsidRPr="00363C98">
                <w:rPr>
                  <w:b w:val="0"/>
                  <w:bCs w:val="0"/>
                  <w:color w:val="3F0731"/>
                </w:rPr>
                <w:t>00</w:t>
              </w:r>
              <w:r>
                <w:rPr>
                  <w:b w:val="0"/>
                  <w:bCs w:val="0"/>
                  <w:color w:val="3F0731"/>
                </w:rPr>
                <w:t>2</w:t>
              </w:r>
            </w:ins>
          </w:p>
        </w:tc>
        <w:tc>
          <w:tcPr>
            <w:tcW w:w="7740" w:type="dxa"/>
          </w:tcPr>
          <w:p w14:paraId="2F2F9400"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316" w:author="Stuart McLarnon (NESO)" w:date="2024-11-19T13:05:00Z"/>
                <w:color w:val="3F0731"/>
              </w:rPr>
            </w:pPr>
            <w:ins w:id="3317" w:author="Stuart McLarnon (NESO)" w:date="2024-11-19T13:05:00Z">
              <w:r w:rsidRPr="005C57A2">
                <w:rPr>
                  <w:color w:val="3F0731"/>
                </w:rPr>
                <w:t>Invalid BM Unit</w:t>
              </w:r>
            </w:ins>
          </w:p>
        </w:tc>
      </w:tr>
      <w:tr w:rsidR="00316A82" w14:paraId="679B83F3" w14:textId="77777777" w:rsidTr="00186A2A">
        <w:trPr>
          <w:cnfStyle w:val="000000100000" w:firstRow="0" w:lastRow="0" w:firstColumn="0" w:lastColumn="0" w:oddVBand="0" w:evenVBand="0" w:oddHBand="1" w:evenHBand="0" w:firstRowFirstColumn="0" w:firstRowLastColumn="0" w:lastRowFirstColumn="0" w:lastRowLastColumn="0"/>
          <w:ins w:id="331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704B2BA9" w14:textId="77777777" w:rsidR="00316A82" w:rsidRPr="00D77AA3" w:rsidRDefault="00316A82" w:rsidP="004A4F1E">
            <w:pPr>
              <w:rPr>
                <w:ins w:id="3319" w:author="Stuart McLarnon (NESO)" w:date="2024-11-19T13:05:00Z"/>
                <w:b w:val="0"/>
                <w:bCs w:val="0"/>
                <w:color w:val="3F0731"/>
              </w:rPr>
            </w:pPr>
            <w:ins w:id="3320" w:author="Stuart McLarnon (NESO)" w:date="2024-11-19T13:05:00Z">
              <w:r>
                <w:rPr>
                  <w:b w:val="0"/>
                  <w:bCs w:val="0"/>
                  <w:color w:val="3F0731"/>
                </w:rPr>
                <w:t>R</w:t>
              </w:r>
              <w:r w:rsidRPr="00363C98">
                <w:rPr>
                  <w:b w:val="0"/>
                  <w:bCs w:val="0"/>
                  <w:color w:val="3F0731"/>
                </w:rPr>
                <w:t>00</w:t>
              </w:r>
              <w:r>
                <w:rPr>
                  <w:b w:val="0"/>
                  <w:bCs w:val="0"/>
                  <w:color w:val="3F0731"/>
                </w:rPr>
                <w:t>3</w:t>
              </w:r>
            </w:ins>
          </w:p>
        </w:tc>
        <w:tc>
          <w:tcPr>
            <w:tcW w:w="7740" w:type="dxa"/>
          </w:tcPr>
          <w:p w14:paraId="0ED6F5AC"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321" w:author="Stuart McLarnon (NESO)" w:date="2024-11-19T13:05:00Z"/>
                <w:color w:val="3F0731"/>
              </w:rPr>
            </w:pPr>
            <w:ins w:id="3322" w:author="Stuart McLarnon (NESO)" w:date="2024-11-19T13:05:00Z">
              <w:r w:rsidRPr="005C57A2">
                <w:rPr>
                  <w:color w:val="3F0731"/>
                </w:rPr>
                <w:t>Value out of bounds</w:t>
              </w:r>
            </w:ins>
          </w:p>
        </w:tc>
      </w:tr>
      <w:tr w:rsidR="00316A82" w14:paraId="40CE6ABD" w14:textId="77777777" w:rsidTr="00186A2A">
        <w:trPr>
          <w:ins w:id="332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5421F185" w14:textId="77777777" w:rsidR="00316A82" w:rsidRPr="00D77AA3" w:rsidRDefault="00316A82" w:rsidP="004A4F1E">
            <w:pPr>
              <w:rPr>
                <w:ins w:id="3324" w:author="Stuart McLarnon (NESO)" w:date="2024-11-19T13:05:00Z"/>
                <w:b w:val="0"/>
                <w:bCs w:val="0"/>
                <w:color w:val="3F0731"/>
              </w:rPr>
            </w:pPr>
            <w:ins w:id="3325" w:author="Stuart McLarnon (NESO)" w:date="2024-11-19T13:05:00Z">
              <w:r>
                <w:rPr>
                  <w:b w:val="0"/>
                  <w:bCs w:val="0"/>
                  <w:color w:val="3F0731"/>
                </w:rPr>
                <w:t>R</w:t>
              </w:r>
              <w:r w:rsidRPr="00363C98">
                <w:rPr>
                  <w:b w:val="0"/>
                  <w:bCs w:val="0"/>
                  <w:color w:val="3F0731"/>
                </w:rPr>
                <w:t>00</w:t>
              </w:r>
              <w:r>
                <w:rPr>
                  <w:b w:val="0"/>
                  <w:bCs w:val="0"/>
                  <w:color w:val="3F0731"/>
                </w:rPr>
                <w:t>4</w:t>
              </w:r>
            </w:ins>
          </w:p>
        </w:tc>
        <w:tc>
          <w:tcPr>
            <w:tcW w:w="7740" w:type="dxa"/>
          </w:tcPr>
          <w:p w14:paraId="353B58E7"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326" w:author="Stuart McLarnon (NESO)" w:date="2024-11-19T13:05:00Z"/>
                <w:color w:val="3F0731"/>
              </w:rPr>
            </w:pPr>
            <w:ins w:id="3327" w:author="Stuart McLarnon (NESO)" w:date="2024-11-19T13:05:00Z">
              <w:r w:rsidRPr="005C57A2">
                <w:rPr>
                  <w:color w:val="3F0731"/>
                </w:rPr>
                <w:t>Invalid run rate break point</w:t>
              </w:r>
            </w:ins>
          </w:p>
        </w:tc>
      </w:tr>
      <w:tr w:rsidR="00316A82" w14:paraId="3971FCCE" w14:textId="77777777" w:rsidTr="00186A2A">
        <w:trPr>
          <w:cnfStyle w:val="000000100000" w:firstRow="0" w:lastRow="0" w:firstColumn="0" w:lastColumn="0" w:oddVBand="0" w:evenVBand="0" w:oddHBand="1" w:evenHBand="0" w:firstRowFirstColumn="0" w:firstRowLastColumn="0" w:lastRowFirstColumn="0" w:lastRowLastColumn="0"/>
          <w:ins w:id="332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49E19FD0" w14:textId="77777777" w:rsidR="00316A82" w:rsidRPr="00D77AA3" w:rsidRDefault="00316A82" w:rsidP="004A4F1E">
            <w:pPr>
              <w:rPr>
                <w:ins w:id="3329" w:author="Stuart McLarnon (NESO)" w:date="2024-11-19T13:05:00Z"/>
                <w:b w:val="0"/>
                <w:bCs w:val="0"/>
                <w:color w:val="3F0731"/>
              </w:rPr>
            </w:pPr>
            <w:ins w:id="3330" w:author="Stuart McLarnon (NESO)" w:date="2024-11-19T13:05:00Z">
              <w:r>
                <w:rPr>
                  <w:b w:val="0"/>
                  <w:bCs w:val="0"/>
                  <w:color w:val="3F0731"/>
                </w:rPr>
                <w:t>R</w:t>
              </w:r>
              <w:r w:rsidRPr="00363C98">
                <w:rPr>
                  <w:b w:val="0"/>
                  <w:bCs w:val="0"/>
                  <w:color w:val="3F0731"/>
                </w:rPr>
                <w:t>00</w:t>
              </w:r>
              <w:r>
                <w:rPr>
                  <w:b w:val="0"/>
                  <w:bCs w:val="0"/>
                  <w:color w:val="3F0731"/>
                </w:rPr>
                <w:t>5</w:t>
              </w:r>
            </w:ins>
          </w:p>
        </w:tc>
        <w:tc>
          <w:tcPr>
            <w:tcW w:w="7740" w:type="dxa"/>
          </w:tcPr>
          <w:p w14:paraId="6FBCCF84"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331" w:author="Stuart McLarnon (NESO)" w:date="2024-11-19T13:05:00Z"/>
                <w:color w:val="3F0731"/>
              </w:rPr>
            </w:pPr>
            <w:ins w:id="3332" w:author="Stuart McLarnon (NESO)" w:date="2024-11-19T13:05:00Z">
              <w:r w:rsidRPr="005C57A2">
                <w:rPr>
                  <w:color w:val="3F0731"/>
                </w:rPr>
                <w:t xml:space="preserve">Invalid run rate </w:t>
              </w:r>
            </w:ins>
          </w:p>
        </w:tc>
      </w:tr>
      <w:tr w:rsidR="00316A82" w14:paraId="1A6BB1BC" w14:textId="77777777" w:rsidTr="00186A2A">
        <w:trPr>
          <w:ins w:id="333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64FC3C6E" w14:textId="77777777" w:rsidR="00316A82" w:rsidRPr="00D77AA3" w:rsidRDefault="00316A82" w:rsidP="004A4F1E">
            <w:pPr>
              <w:rPr>
                <w:ins w:id="3334" w:author="Stuart McLarnon (NESO)" w:date="2024-11-19T13:05:00Z"/>
                <w:b w:val="0"/>
                <w:bCs w:val="0"/>
                <w:color w:val="3F0731"/>
              </w:rPr>
            </w:pPr>
            <w:ins w:id="3335" w:author="Stuart McLarnon (NESO)" w:date="2024-11-19T13:05:00Z">
              <w:r>
                <w:rPr>
                  <w:b w:val="0"/>
                  <w:bCs w:val="0"/>
                  <w:color w:val="3F0731"/>
                </w:rPr>
                <w:t>R</w:t>
              </w:r>
              <w:r w:rsidRPr="00363C98">
                <w:rPr>
                  <w:b w:val="0"/>
                  <w:bCs w:val="0"/>
                  <w:color w:val="3F0731"/>
                </w:rPr>
                <w:t>00</w:t>
              </w:r>
              <w:r>
                <w:rPr>
                  <w:b w:val="0"/>
                  <w:bCs w:val="0"/>
                  <w:color w:val="3F0731"/>
                </w:rPr>
                <w:t>6</w:t>
              </w:r>
            </w:ins>
          </w:p>
        </w:tc>
        <w:tc>
          <w:tcPr>
            <w:tcW w:w="7740" w:type="dxa"/>
          </w:tcPr>
          <w:p w14:paraId="3BA740BF"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336" w:author="Stuart McLarnon (NESO)" w:date="2024-11-19T13:05:00Z"/>
                <w:color w:val="3F0731"/>
              </w:rPr>
            </w:pPr>
            <w:ins w:id="3337" w:author="Stuart McLarnon (NESO)" w:date="2024-11-19T13:05:00Z">
              <w:r w:rsidRPr="00C256EF">
                <w:rPr>
                  <w:color w:val="3F0731"/>
                </w:rPr>
                <w:t>Invalid combination of run rates/breakpoints</w:t>
              </w:r>
            </w:ins>
          </w:p>
        </w:tc>
      </w:tr>
      <w:tr w:rsidR="00316A82" w14:paraId="1BFBD575" w14:textId="77777777" w:rsidTr="00186A2A">
        <w:trPr>
          <w:cnfStyle w:val="000000100000" w:firstRow="0" w:lastRow="0" w:firstColumn="0" w:lastColumn="0" w:oddVBand="0" w:evenVBand="0" w:oddHBand="1" w:evenHBand="0" w:firstRowFirstColumn="0" w:firstRowLastColumn="0" w:lastRowFirstColumn="0" w:lastRowLastColumn="0"/>
          <w:ins w:id="333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308E44AD" w14:textId="77777777" w:rsidR="00316A82" w:rsidRPr="00363C98" w:rsidRDefault="00316A82" w:rsidP="004A4F1E">
            <w:pPr>
              <w:rPr>
                <w:ins w:id="3339" w:author="Stuart McLarnon (NESO)" w:date="2024-11-19T13:05:00Z"/>
                <w:b w:val="0"/>
                <w:bCs w:val="0"/>
                <w:color w:val="3F0731"/>
              </w:rPr>
            </w:pPr>
            <w:ins w:id="3340" w:author="Stuart McLarnon (NESO)" w:date="2024-11-19T13:05:00Z">
              <w:r>
                <w:rPr>
                  <w:b w:val="0"/>
                  <w:bCs w:val="0"/>
                  <w:color w:val="3F0731"/>
                </w:rPr>
                <w:t>R</w:t>
              </w:r>
              <w:r w:rsidRPr="00363C98">
                <w:rPr>
                  <w:b w:val="0"/>
                  <w:bCs w:val="0"/>
                  <w:color w:val="3F0731"/>
                </w:rPr>
                <w:t>007</w:t>
              </w:r>
            </w:ins>
          </w:p>
        </w:tc>
        <w:tc>
          <w:tcPr>
            <w:tcW w:w="7740" w:type="dxa"/>
          </w:tcPr>
          <w:p w14:paraId="5CED7058"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341" w:author="Stuart McLarnon (NESO)" w:date="2024-11-19T13:05:00Z"/>
                <w:color w:val="3F0731"/>
              </w:rPr>
            </w:pPr>
            <w:ins w:id="3342" w:author="Stuart McLarnon (NESO)" w:date="2024-11-19T13:05:00Z">
              <w:r w:rsidRPr="00C256EF">
                <w:rPr>
                  <w:color w:val="3F0731"/>
                </w:rPr>
                <w:t>Invalid run rate breakpoint; breakpoints not monotonically increasing</w:t>
              </w:r>
            </w:ins>
          </w:p>
        </w:tc>
      </w:tr>
      <w:tr w:rsidR="00316A82" w14:paraId="25DE2F77" w14:textId="77777777" w:rsidTr="00186A2A">
        <w:trPr>
          <w:ins w:id="334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2738BC27" w14:textId="77777777" w:rsidR="00316A82" w:rsidRPr="00363C98" w:rsidRDefault="00316A82" w:rsidP="004A4F1E">
            <w:pPr>
              <w:rPr>
                <w:ins w:id="3344" w:author="Stuart McLarnon (NESO)" w:date="2024-11-19T13:05:00Z"/>
                <w:b w:val="0"/>
                <w:bCs w:val="0"/>
                <w:color w:val="3F0731"/>
              </w:rPr>
            </w:pPr>
            <w:ins w:id="3345" w:author="Stuart McLarnon (NESO)" w:date="2024-11-19T13:05:00Z">
              <w:r>
                <w:rPr>
                  <w:b w:val="0"/>
                  <w:bCs w:val="0"/>
                  <w:color w:val="3F0731"/>
                </w:rPr>
                <w:t>R</w:t>
              </w:r>
              <w:r w:rsidRPr="00363C98">
                <w:rPr>
                  <w:b w:val="0"/>
                  <w:bCs w:val="0"/>
                  <w:color w:val="3F0731"/>
                </w:rPr>
                <w:t>008</w:t>
              </w:r>
            </w:ins>
          </w:p>
        </w:tc>
        <w:tc>
          <w:tcPr>
            <w:tcW w:w="7740" w:type="dxa"/>
          </w:tcPr>
          <w:p w14:paraId="4696E50E"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346" w:author="Stuart McLarnon (NESO)" w:date="2024-11-19T13:05:00Z"/>
                <w:color w:val="3F0731"/>
              </w:rPr>
            </w:pPr>
            <w:ins w:id="3347" w:author="Stuart McLarnon (NESO)" w:date="2024-11-19T13:05:00Z">
              <w:r w:rsidRPr="00C256EF">
                <w:rPr>
                  <w:color w:val="3F0731"/>
                </w:rPr>
                <w:t>FROM time does not predate TO time</w:t>
              </w:r>
            </w:ins>
          </w:p>
        </w:tc>
      </w:tr>
      <w:tr w:rsidR="00316A82" w14:paraId="53D45674" w14:textId="77777777" w:rsidTr="00186A2A">
        <w:trPr>
          <w:cnfStyle w:val="000000100000" w:firstRow="0" w:lastRow="0" w:firstColumn="0" w:lastColumn="0" w:oddVBand="0" w:evenVBand="0" w:oddHBand="1" w:evenHBand="0" w:firstRowFirstColumn="0" w:firstRowLastColumn="0" w:lastRowFirstColumn="0" w:lastRowLastColumn="0"/>
          <w:ins w:id="334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57CFB8DA" w14:textId="77777777" w:rsidR="00316A82" w:rsidRPr="00363C98" w:rsidRDefault="00316A82" w:rsidP="004A4F1E">
            <w:pPr>
              <w:rPr>
                <w:ins w:id="3349" w:author="Stuart McLarnon (NESO)" w:date="2024-11-19T13:05:00Z"/>
                <w:b w:val="0"/>
                <w:bCs w:val="0"/>
                <w:color w:val="3F0731"/>
              </w:rPr>
            </w:pPr>
            <w:ins w:id="3350" w:author="Stuart McLarnon (NESO)" w:date="2024-11-19T13:05:00Z">
              <w:r>
                <w:rPr>
                  <w:b w:val="0"/>
                  <w:bCs w:val="0"/>
                  <w:color w:val="3F0731"/>
                </w:rPr>
                <w:t>R</w:t>
              </w:r>
              <w:r w:rsidRPr="00363C98">
                <w:rPr>
                  <w:b w:val="0"/>
                  <w:bCs w:val="0"/>
                  <w:color w:val="3F0731"/>
                </w:rPr>
                <w:t>009</w:t>
              </w:r>
            </w:ins>
          </w:p>
        </w:tc>
        <w:tc>
          <w:tcPr>
            <w:tcW w:w="7740" w:type="dxa"/>
          </w:tcPr>
          <w:p w14:paraId="56F36E1E"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351" w:author="Stuart McLarnon (NESO)" w:date="2024-11-19T13:05:00Z"/>
                <w:color w:val="3F0731"/>
              </w:rPr>
            </w:pPr>
            <w:ins w:id="3352" w:author="Stuart McLarnon (NESO)" w:date="2024-11-19T13:05:00Z">
              <w:r w:rsidRPr="00C256EF">
                <w:rPr>
                  <w:color w:val="3F0731"/>
                </w:rPr>
                <w:t>Invalid FROM time</w:t>
              </w:r>
            </w:ins>
          </w:p>
        </w:tc>
      </w:tr>
      <w:tr w:rsidR="00316A82" w14:paraId="6C51B22D" w14:textId="77777777" w:rsidTr="00186A2A">
        <w:trPr>
          <w:ins w:id="335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14058D04" w14:textId="77777777" w:rsidR="00316A82" w:rsidRPr="00363C98" w:rsidRDefault="00316A82" w:rsidP="004A4F1E">
            <w:pPr>
              <w:rPr>
                <w:ins w:id="3354" w:author="Stuart McLarnon (NESO)" w:date="2024-11-19T13:05:00Z"/>
                <w:b w:val="0"/>
                <w:bCs w:val="0"/>
                <w:color w:val="3F0731"/>
              </w:rPr>
            </w:pPr>
            <w:ins w:id="3355" w:author="Stuart McLarnon (NESO)" w:date="2024-11-19T13:05:00Z">
              <w:r>
                <w:rPr>
                  <w:b w:val="0"/>
                  <w:bCs w:val="0"/>
                  <w:color w:val="3F0731"/>
                </w:rPr>
                <w:t>R</w:t>
              </w:r>
              <w:r w:rsidRPr="00363C98">
                <w:rPr>
                  <w:b w:val="0"/>
                  <w:bCs w:val="0"/>
                  <w:color w:val="3F0731"/>
                </w:rPr>
                <w:t>010</w:t>
              </w:r>
            </w:ins>
          </w:p>
        </w:tc>
        <w:tc>
          <w:tcPr>
            <w:tcW w:w="7740" w:type="dxa"/>
          </w:tcPr>
          <w:p w14:paraId="33FF8302"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356" w:author="Stuart McLarnon (NESO)" w:date="2024-11-19T13:05:00Z"/>
                <w:color w:val="3F0731"/>
              </w:rPr>
            </w:pPr>
            <w:ins w:id="3357" w:author="Stuart McLarnon (NESO)" w:date="2024-11-19T13:05:00Z">
              <w:r w:rsidRPr="00711CD8">
                <w:rPr>
                  <w:color w:val="3F0731"/>
                </w:rPr>
                <w:t>Invalid TO time</w:t>
              </w:r>
            </w:ins>
          </w:p>
        </w:tc>
      </w:tr>
      <w:tr w:rsidR="00316A82" w14:paraId="6518585A" w14:textId="77777777" w:rsidTr="00186A2A">
        <w:trPr>
          <w:cnfStyle w:val="000000100000" w:firstRow="0" w:lastRow="0" w:firstColumn="0" w:lastColumn="0" w:oddVBand="0" w:evenVBand="0" w:oddHBand="1" w:evenHBand="0" w:firstRowFirstColumn="0" w:firstRowLastColumn="0" w:lastRowFirstColumn="0" w:lastRowLastColumn="0"/>
          <w:ins w:id="335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152D4902" w14:textId="77777777" w:rsidR="00316A82" w:rsidRDefault="00316A82" w:rsidP="004A4F1E">
            <w:pPr>
              <w:rPr>
                <w:ins w:id="3359" w:author="Stuart McLarnon (NESO)" w:date="2024-11-19T13:05:00Z"/>
                <w:b w:val="0"/>
                <w:bCs w:val="0"/>
                <w:color w:val="3F0731"/>
              </w:rPr>
            </w:pPr>
            <w:ins w:id="3360" w:author="Stuart McLarnon (NESO)" w:date="2024-11-19T13:05:00Z">
              <w:r>
                <w:rPr>
                  <w:b w:val="0"/>
                  <w:bCs w:val="0"/>
                  <w:color w:val="3F0731"/>
                </w:rPr>
                <w:lastRenderedPageBreak/>
                <w:t>R011</w:t>
              </w:r>
            </w:ins>
          </w:p>
        </w:tc>
        <w:tc>
          <w:tcPr>
            <w:tcW w:w="7740" w:type="dxa"/>
          </w:tcPr>
          <w:p w14:paraId="0556917F" w14:textId="77777777" w:rsidR="00316A82" w:rsidRPr="00A8128B" w:rsidRDefault="00316A82" w:rsidP="004A4F1E">
            <w:pPr>
              <w:cnfStyle w:val="000000100000" w:firstRow="0" w:lastRow="0" w:firstColumn="0" w:lastColumn="0" w:oddVBand="0" w:evenVBand="0" w:oddHBand="1" w:evenHBand="0" w:firstRowFirstColumn="0" w:firstRowLastColumn="0" w:lastRowFirstColumn="0" w:lastRowLastColumn="0"/>
              <w:rPr>
                <w:ins w:id="3361" w:author="Stuart McLarnon (NESO)" w:date="2024-11-19T13:05:00Z"/>
                <w:color w:val="3F0731"/>
              </w:rPr>
            </w:pPr>
            <w:ins w:id="3362" w:author="Stuart McLarnon (NESO)" w:date="2024-11-19T13:05:00Z">
              <w:r w:rsidRPr="00711CD8">
                <w:rPr>
                  <w:color w:val="3F0731"/>
                </w:rPr>
                <w:t>FROM time must be equal to or after SUBMISSION time</w:t>
              </w:r>
            </w:ins>
          </w:p>
        </w:tc>
      </w:tr>
      <w:tr w:rsidR="00316A82" w14:paraId="2B18F2AB" w14:textId="77777777" w:rsidTr="00186A2A">
        <w:trPr>
          <w:ins w:id="336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72025CC5" w14:textId="77777777" w:rsidR="00316A82" w:rsidRDefault="00316A82" w:rsidP="004A4F1E">
            <w:pPr>
              <w:rPr>
                <w:ins w:id="3364" w:author="Stuart McLarnon (NESO)" w:date="2024-11-19T13:05:00Z"/>
                <w:b w:val="0"/>
                <w:bCs w:val="0"/>
                <w:color w:val="3F0731"/>
              </w:rPr>
            </w:pPr>
            <w:ins w:id="3365" w:author="Stuart McLarnon (NESO)" w:date="2024-11-19T13:05:00Z">
              <w:r>
                <w:rPr>
                  <w:b w:val="0"/>
                  <w:bCs w:val="0"/>
                  <w:color w:val="3F0731"/>
                </w:rPr>
                <w:t>R999</w:t>
              </w:r>
            </w:ins>
          </w:p>
        </w:tc>
        <w:tc>
          <w:tcPr>
            <w:tcW w:w="7740" w:type="dxa"/>
          </w:tcPr>
          <w:p w14:paraId="5FADD6DE" w14:textId="4A373F75" w:rsidR="00316A82" w:rsidRPr="00A8128B" w:rsidRDefault="00316A82" w:rsidP="004A4F1E">
            <w:pPr>
              <w:cnfStyle w:val="000000000000" w:firstRow="0" w:lastRow="0" w:firstColumn="0" w:lastColumn="0" w:oddVBand="0" w:evenVBand="0" w:oddHBand="0" w:evenHBand="0" w:firstRowFirstColumn="0" w:firstRowLastColumn="0" w:lastRowFirstColumn="0" w:lastRowLastColumn="0"/>
              <w:rPr>
                <w:ins w:id="3366" w:author="Stuart McLarnon (NESO)" w:date="2024-11-19T13:05:00Z"/>
                <w:color w:val="3F0731"/>
              </w:rPr>
            </w:pPr>
            <w:ins w:id="3367" w:author="Stuart McLarnon (NESO)" w:date="2024-11-19T13:05:00Z">
              <w:r w:rsidRPr="00711CD8">
                <w:rPr>
                  <w:color w:val="3F0731"/>
                </w:rPr>
                <w:t xml:space="preserve">Contact </w:t>
              </w:r>
              <w:r w:rsidR="00C34344">
                <w:rPr>
                  <w:color w:val="3F0731"/>
                </w:rPr>
                <w:t>NESO</w:t>
              </w:r>
            </w:ins>
          </w:p>
        </w:tc>
      </w:tr>
    </w:tbl>
    <w:p w14:paraId="772252CC" w14:textId="77777777" w:rsidR="00316A82" w:rsidRDefault="00316A82" w:rsidP="00186A2A">
      <w:pPr>
        <w:ind w:left="1276"/>
        <w:rPr>
          <w:ins w:id="3368" w:author="Stuart McLarnon (NESO)" w:date="2024-11-19T13:05:00Z"/>
        </w:rPr>
      </w:pPr>
    </w:p>
    <w:p w14:paraId="7ACF63A7" w14:textId="2246407D" w:rsidR="00316A82" w:rsidRDefault="00316A82" w:rsidP="00186A2A">
      <w:pPr>
        <w:pStyle w:val="Heading2"/>
        <w:ind w:left="1276"/>
      </w:pPr>
      <w:bookmarkStart w:id="3369" w:name="_Toc182497867"/>
      <w:r>
        <w:t>2.8.</w:t>
      </w:r>
      <w:r w:rsidR="00F14B84">
        <w:tab/>
      </w:r>
      <w:r>
        <w:t>Undelivered Messages</w:t>
      </w:r>
      <w:bookmarkEnd w:id="3369"/>
    </w:p>
    <w:p w14:paraId="012EEE24" w14:textId="77777777" w:rsidR="00316A82" w:rsidRDefault="00316A82" w:rsidP="00186A2A">
      <w:pPr>
        <w:ind w:left="1276"/>
      </w:pPr>
      <w:r>
        <w:t>There will be rare occasions when messages will not be acknowledged as successfully transferred from the Communications Layer on one node to the Communications Layer on another node. This may be due to</w:t>
      </w:r>
    </w:p>
    <w:p w14:paraId="007280EC" w14:textId="77777777" w:rsidR="00316A82" w:rsidRDefault="00316A82" w:rsidP="00D73DE4">
      <w:pPr>
        <w:pStyle w:val="ListParagraph"/>
        <w:numPr>
          <w:ilvl w:val="0"/>
          <w:numId w:val="23"/>
        </w:numPr>
        <w:spacing w:after="0" w:line="192" w:lineRule="auto"/>
        <w:ind w:left="1701"/>
      </w:pPr>
      <w:r>
        <w:t>the message was not transferred – communications failure</w:t>
      </w:r>
    </w:p>
    <w:p w14:paraId="43C886CC" w14:textId="77777777" w:rsidR="00316A82" w:rsidRDefault="00316A82" w:rsidP="00D73DE4">
      <w:pPr>
        <w:pStyle w:val="ListParagraph"/>
        <w:numPr>
          <w:ilvl w:val="0"/>
          <w:numId w:val="23"/>
        </w:numPr>
        <w:spacing w:after="0" w:line="192" w:lineRule="auto"/>
        <w:ind w:left="1701"/>
      </w:pPr>
      <w:r>
        <w:t>the remote message server failed to acknowledge receipt of the successfully delivered message.</w:t>
      </w:r>
    </w:p>
    <w:p w14:paraId="7EE813C3" w14:textId="77777777" w:rsidR="00316A82" w:rsidRDefault="00316A82" w:rsidP="00186A2A">
      <w:pPr>
        <w:ind w:left="1276"/>
      </w:pPr>
      <w:r>
        <w:t xml:space="preserve">All such messages which cannot be delivered to the remote partner are deposited in the undelivered mailbox on the sending node. Any message Prefix Part in the input mailbox is also echoed to the undelivered mailbox. </w:t>
      </w:r>
    </w:p>
    <w:p w14:paraId="284B14A8" w14:textId="77777777" w:rsidR="00316A82" w:rsidRDefault="00316A82" w:rsidP="00186A2A">
      <w:pPr>
        <w:ind w:left="1276"/>
      </w:pPr>
      <w:r>
        <w:t>The Communications Layer must monitor this mailbox, and possibly re-present the message when connection is re-established.</w:t>
      </w:r>
    </w:p>
    <w:p w14:paraId="63642B66" w14:textId="27B1DC7D" w:rsidR="00316A82" w:rsidRDefault="00316A82" w:rsidP="00186A2A">
      <w:pPr>
        <w:pStyle w:val="Heading2"/>
        <w:ind w:left="1276"/>
      </w:pPr>
      <w:bookmarkStart w:id="3370" w:name="_Toc182497868"/>
      <w:r w:rsidRPr="000354C8">
        <w:t>2.9.</w:t>
      </w:r>
      <w:r w:rsidR="00F14B84">
        <w:tab/>
      </w:r>
      <w:r w:rsidRPr="000354C8">
        <w:t>Alarm Messages</w:t>
      </w:r>
      <w:bookmarkEnd w:id="3370"/>
    </w:p>
    <w:p w14:paraId="14E1D501" w14:textId="7ECA7713" w:rsidR="00C00228" w:rsidRDefault="00316A82" w:rsidP="00186A2A">
      <w:pPr>
        <w:ind w:left="1276"/>
      </w:pPr>
      <w:r>
        <w:t>The Server Layer continuously monitors the Wide-area Network Layer. Whenever a connection with a remote partner changes, a message is deposited in the Alarm mailbox.</w:t>
      </w:r>
    </w:p>
    <w:p w14:paraId="3847081E" w14:textId="77777777" w:rsidR="00C00228" w:rsidRDefault="00C00228">
      <w:pPr>
        <w:spacing w:after="120" w:line="240" w:lineRule="auto"/>
      </w:pPr>
      <w:r>
        <w:br w:type="page"/>
      </w:r>
    </w:p>
    <w:p w14:paraId="36B53EE3" w14:textId="43166F17" w:rsidR="00316A82" w:rsidRDefault="00000000" w:rsidP="00186A2A">
      <w:pPr>
        <w:pStyle w:val="Caption"/>
        <w:keepNext/>
        <w:ind w:left="1134"/>
      </w:pPr>
      <w:del w:id="3371" w:author="Stuart McLarnon (NESO)" w:date="2024-11-19T13:05:00Z">
        <w:r>
          <w:rPr>
            <w:rFonts w:ascii="Times New Roman" w:eastAsia="PMingLiU" w:hAnsi="Times New Roman"/>
            <w:i w:val="0"/>
            <w:color w:val="auto"/>
            <w:sz w:val="22"/>
          </w:rPr>
          <w:lastRenderedPageBreak/>
          <w:pict w14:anchorId="58141632">
            <v:shape id="_x0000_s2382" type="#_x0000_t202" style="position:absolute;left:0;text-align:left;margin-left:0;margin-top:665.6pt;width:594pt;height:171.3pt;z-index:-251262976;mso-wrap-distance-left:0;mso-wrap-distance-right:0;mso-position-horizontal-relative:page;mso-position-vertical-relative:page" filled="f" stroked="f">
              <v:textbox style="mso-next-textbox:#_x0000_s2382" inset="0,0,0,0">
                <w:txbxContent>
                  <w:p w14:paraId="49EE844E" w14:textId="77777777" w:rsidR="00E1101E" w:rsidRDefault="00E1101E">
                    <w:pPr>
                      <w:rPr>
                        <w:del w:id="3372"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15A47194">
            <v:shape id="_x0000_s2383" type="#_x0000_t202" style="position:absolute;left:0;text-align:left;margin-left:0;margin-top:665.6pt;width:594pt;height:170.1pt;z-index:-251261952;mso-wrap-distance-left:0;mso-wrap-distance-right:0;mso-position-horizontal-relative:page;mso-position-vertical-relative:page" filled="f" stroked="f">
              <v:textbox style="mso-next-textbox:#_x0000_s2383" inset="0,0,0,0">
                <w:txbxContent>
                  <w:p w14:paraId="3719772F" w14:textId="77777777" w:rsidR="00E1101E" w:rsidRDefault="00000000">
                    <w:pPr>
                      <w:textAlignment w:val="baseline"/>
                      <w:rPr>
                        <w:del w:id="3373" w:author="Stuart McLarnon (NESO)" w:date="2024-11-19T13:05:00Z"/>
                      </w:rPr>
                    </w:pPr>
                    <w:del w:id="3374" w:author="Stuart McLarnon (NESO)" w:date="2024-11-19T13:05:00Z">
                      <w:r>
                        <w:rPr>
                          <w:noProof/>
                        </w:rPr>
                        <w:drawing>
                          <wp:inline distT="0" distB="0" distL="0" distR="0" wp14:anchorId="3DD908A8" wp14:editId="4A2DDA1D">
                            <wp:extent cx="7543800" cy="2160270"/>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70" name="test1"/>
                                    <pic:cNvPicPr preferRelativeResize="0"/>
                                  </pic:nvPicPr>
                                  <pic:blipFill>
                                    <a:blip r:embed="rId21"/>
                                    <a:stretch>
                                      <a:fillRect/>
                                    </a:stretch>
                                  </pic:blipFill>
                                  <pic:spPr>
                                    <a:xfrm>
                                      <a:off x="0" y="0"/>
                                      <a:ext cx="7543800" cy="2160270"/>
                                    </a:xfrm>
                                    <a:prstGeom prst="rect">
                                      <a:avLst/>
                                    </a:prstGeom>
                                  </pic:spPr>
                                </pic:pic>
                              </a:graphicData>
                            </a:graphic>
                          </wp:inline>
                        </w:drawing>
                      </w:r>
                    </w:del>
                  </w:p>
                </w:txbxContent>
              </v:textbox>
              <w10:wrap anchorx="page" anchory="page"/>
            </v:shape>
          </w:pict>
        </w:r>
        <w:r>
          <w:rPr>
            <w:rFonts w:ascii="Times New Roman" w:eastAsia="PMingLiU" w:hAnsi="Times New Roman"/>
            <w:i w:val="0"/>
            <w:color w:val="auto"/>
            <w:sz w:val="22"/>
          </w:rPr>
          <w:pict w14:anchorId="60A60671">
            <v:shape id="_x0000_s2384" type="#_x0000_t202" style="position:absolute;left:0;text-align:left;margin-left:53.05pt;margin-top:667.2pt;width:437.5pt;height:79.45pt;z-index:-251260928;mso-wrap-distance-left:0;mso-wrap-distance-right:0;mso-position-horizontal-relative:page;mso-position-vertical-relative:page" filled="f" stroked="f">
              <v:textbox style="mso-next-textbox:#_x0000_s2384" inset="0,0,0,0">
                <w:txbxContent>
                  <w:tbl>
                    <w:tblPr>
                      <w:tblW w:w="0" w:type="auto"/>
                      <w:tblLayout w:type="fixed"/>
                      <w:tblCellMar>
                        <w:left w:w="0" w:type="dxa"/>
                        <w:right w:w="0" w:type="dxa"/>
                      </w:tblCellMar>
                      <w:tblLook w:val="04A0" w:firstRow="1" w:lastRow="0" w:firstColumn="1" w:lastColumn="0" w:noHBand="0" w:noVBand="1"/>
                    </w:tblPr>
                    <w:tblGrid>
                      <w:gridCol w:w="902"/>
                      <w:gridCol w:w="1244"/>
                      <w:gridCol w:w="936"/>
                      <w:gridCol w:w="5668"/>
                    </w:tblGrid>
                    <w:tr w:rsidR="00E1101E" w14:paraId="69397884" w14:textId="77777777">
                      <w:trPr>
                        <w:trHeight w:hRule="exact" w:val="620"/>
                        <w:del w:id="3375" w:author="Stuart McLarnon (NESO)" w:date="2024-11-19T13:05:00Z"/>
                      </w:trPr>
                      <w:tc>
                        <w:tcPr>
                          <w:tcW w:w="902" w:type="dxa"/>
                          <w:tcBorders>
                            <w:top w:val="none" w:sz="0" w:space="0" w:color="000000"/>
                            <w:left w:val="none" w:sz="0" w:space="0" w:color="000000"/>
                            <w:bottom w:val="single" w:sz="4" w:space="0" w:color="000000"/>
                            <w:right w:val="none" w:sz="0" w:space="0" w:color="000000"/>
                          </w:tcBorders>
                        </w:tcPr>
                        <w:p w14:paraId="5C157681" w14:textId="77777777" w:rsidR="00E1101E" w:rsidRDefault="00000000">
                          <w:pPr>
                            <w:spacing w:after="132" w:line="230" w:lineRule="exact"/>
                            <w:ind w:left="72"/>
                            <w:textAlignment w:val="baseline"/>
                            <w:rPr>
                              <w:del w:id="3376" w:author="Stuart McLarnon (NESO)" w:date="2024-11-19T13:05:00Z"/>
                              <w:rFonts w:ascii="Arial" w:eastAsia="Arial" w:hAnsi="Arial"/>
                              <w:b/>
                              <w:color w:val="626361"/>
                              <w:sz w:val="20"/>
                            </w:rPr>
                          </w:pPr>
                          <w:del w:id="3377" w:author="Stuart McLarnon (NESO)" w:date="2024-11-19T13:05:00Z">
                            <w:r>
                              <w:rPr>
                                <w:rFonts w:ascii="Arial" w:eastAsia="Arial" w:hAnsi="Arial"/>
                                <w:b/>
                                <w:color w:val="626361"/>
                                <w:sz w:val="20"/>
                                <w:lang w:val="en-US"/>
                              </w:rPr>
                              <w:delText>Field Name</w:delText>
                            </w:r>
                          </w:del>
                        </w:p>
                      </w:tc>
                      <w:tc>
                        <w:tcPr>
                          <w:tcW w:w="1244" w:type="dxa"/>
                          <w:tcBorders>
                            <w:top w:val="none" w:sz="0" w:space="0" w:color="000000"/>
                            <w:left w:val="none" w:sz="0" w:space="0" w:color="000000"/>
                            <w:bottom w:val="single" w:sz="4" w:space="0" w:color="000000"/>
                            <w:right w:val="none" w:sz="0" w:space="0" w:color="000000"/>
                          </w:tcBorders>
                        </w:tcPr>
                        <w:p w14:paraId="3E702940" w14:textId="77777777" w:rsidR="00E1101E" w:rsidRDefault="00000000">
                          <w:pPr>
                            <w:spacing w:after="132" w:line="230" w:lineRule="exact"/>
                            <w:ind w:left="252"/>
                            <w:textAlignment w:val="baseline"/>
                            <w:rPr>
                              <w:del w:id="3378" w:author="Stuart McLarnon (NESO)" w:date="2024-11-19T13:05:00Z"/>
                              <w:rFonts w:ascii="Arial" w:eastAsia="Arial" w:hAnsi="Arial"/>
                              <w:b/>
                              <w:color w:val="626361"/>
                              <w:sz w:val="20"/>
                            </w:rPr>
                          </w:pPr>
                          <w:del w:id="3379" w:author="Stuart McLarnon (NESO)" w:date="2024-11-19T13:05:00Z">
                            <w:r>
                              <w:rPr>
                                <w:rFonts w:ascii="Arial" w:eastAsia="Arial" w:hAnsi="Arial"/>
                                <w:b/>
                                <w:color w:val="626361"/>
                                <w:sz w:val="20"/>
                                <w:lang w:val="en-US"/>
                              </w:rPr>
                              <w:delText>Start Position</w:delText>
                            </w:r>
                          </w:del>
                        </w:p>
                      </w:tc>
                      <w:tc>
                        <w:tcPr>
                          <w:tcW w:w="936" w:type="dxa"/>
                          <w:tcBorders>
                            <w:top w:val="none" w:sz="0" w:space="0" w:color="000000"/>
                            <w:left w:val="none" w:sz="0" w:space="0" w:color="000000"/>
                            <w:bottom w:val="single" w:sz="4" w:space="0" w:color="000000"/>
                            <w:right w:val="none" w:sz="0" w:space="0" w:color="000000"/>
                          </w:tcBorders>
                        </w:tcPr>
                        <w:p w14:paraId="6FEB55C9" w14:textId="77777777" w:rsidR="00E1101E" w:rsidRDefault="00000000">
                          <w:pPr>
                            <w:spacing w:after="132" w:line="230" w:lineRule="exact"/>
                            <w:ind w:left="216" w:firstLine="72"/>
                            <w:textAlignment w:val="baseline"/>
                            <w:rPr>
                              <w:del w:id="3380" w:author="Stuart McLarnon (NESO)" w:date="2024-11-19T13:05:00Z"/>
                              <w:rFonts w:ascii="Arial" w:eastAsia="Arial" w:hAnsi="Arial"/>
                              <w:b/>
                              <w:color w:val="626361"/>
                              <w:sz w:val="20"/>
                            </w:rPr>
                          </w:pPr>
                          <w:del w:id="3381" w:author="Stuart McLarnon (NESO)" w:date="2024-11-19T13:05:00Z">
                            <w:r>
                              <w:rPr>
                                <w:rFonts w:ascii="Arial" w:eastAsia="Arial" w:hAnsi="Arial"/>
                                <w:b/>
                                <w:color w:val="626361"/>
                                <w:sz w:val="20"/>
                                <w:lang w:val="en-US"/>
                              </w:rPr>
                              <w:delText>Field Size</w:delText>
                            </w:r>
                          </w:del>
                        </w:p>
                      </w:tc>
                      <w:tc>
                        <w:tcPr>
                          <w:tcW w:w="5668" w:type="dxa"/>
                          <w:tcBorders>
                            <w:top w:val="none" w:sz="0" w:space="0" w:color="000000"/>
                            <w:left w:val="none" w:sz="0" w:space="0" w:color="000000"/>
                            <w:bottom w:val="single" w:sz="4" w:space="0" w:color="000000"/>
                            <w:right w:val="none" w:sz="0" w:space="0" w:color="000000"/>
                          </w:tcBorders>
                        </w:tcPr>
                        <w:p w14:paraId="3247028C" w14:textId="77777777" w:rsidR="00E1101E" w:rsidRDefault="00000000">
                          <w:pPr>
                            <w:spacing w:after="362" w:line="230" w:lineRule="exact"/>
                            <w:ind w:left="215"/>
                            <w:textAlignment w:val="baseline"/>
                            <w:rPr>
                              <w:del w:id="3382" w:author="Stuart McLarnon (NESO)" w:date="2024-11-19T13:05:00Z"/>
                              <w:rFonts w:ascii="Arial" w:eastAsia="Arial" w:hAnsi="Arial"/>
                              <w:b/>
                              <w:color w:val="626361"/>
                              <w:sz w:val="20"/>
                            </w:rPr>
                          </w:pPr>
                          <w:del w:id="3383" w:author="Stuart McLarnon (NESO)" w:date="2024-11-19T13:05:00Z">
                            <w:r>
                              <w:rPr>
                                <w:rFonts w:ascii="Arial" w:eastAsia="Arial" w:hAnsi="Arial"/>
                                <w:b/>
                                <w:color w:val="626361"/>
                                <w:sz w:val="20"/>
                                <w:lang w:val="en-US"/>
                              </w:rPr>
                              <w:delText>Description</w:delText>
                            </w:r>
                          </w:del>
                        </w:p>
                      </w:tc>
                    </w:tr>
                    <w:tr w:rsidR="00E1101E" w14:paraId="46DD286A" w14:textId="77777777">
                      <w:trPr>
                        <w:trHeight w:hRule="exact" w:val="417"/>
                        <w:del w:id="3384" w:author="Stuart McLarnon (NESO)" w:date="2024-11-19T13:05:00Z"/>
                      </w:trPr>
                      <w:tc>
                        <w:tcPr>
                          <w:tcW w:w="902" w:type="dxa"/>
                          <w:tcBorders>
                            <w:top w:val="single" w:sz="4" w:space="0" w:color="000000"/>
                            <w:left w:val="none" w:sz="0" w:space="0" w:color="000000"/>
                            <w:bottom w:val="single" w:sz="4" w:space="0" w:color="000000"/>
                            <w:right w:val="none" w:sz="0" w:space="0" w:color="000000"/>
                          </w:tcBorders>
                        </w:tcPr>
                        <w:p w14:paraId="5CD160FA" w14:textId="77777777" w:rsidR="00E1101E" w:rsidRDefault="00000000">
                          <w:pPr>
                            <w:spacing w:before="40" w:after="137" w:line="230" w:lineRule="exact"/>
                            <w:ind w:left="72"/>
                            <w:textAlignment w:val="baseline"/>
                            <w:rPr>
                              <w:del w:id="3385" w:author="Stuart McLarnon (NESO)" w:date="2024-11-19T13:05:00Z"/>
                              <w:rFonts w:ascii="Arial" w:eastAsia="Arial" w:hAnsi="Arial"/>
                              <w:color w:val="626361"/>
                              <w:sz w:val="20"/>
                            </w:rPr>
                          </w:pPr>
                          <w:del w:id="3386" w:author="Stuart McLarnon (NESO)" w:date="2024-11-19T13:05:00Z">
                            <w:r>
                              <w:rPr>
                                <w:rFonts w:ascii="Arial" w:eastAsia="Arial" w:hAnsi="Arial"/>
                                <w:color w:val="626361"/>
                                <w:sz w:val="20"/>
                                <w:lang w:val="en-US"/>
                              </w:rPr>
                              <w:delText>Code</w:delText>
                            </w:r>
                          </w:del>
                        </w:p>
                      </w:tc>
                      <w:tc>
                        <w:tcPr>
                          <w:tcW w:w="1244" w:type="dxa"/>
                          <w:tcBorders>
                            <w:top w:val="single" w:sz="4" w:space="0" w:color="000000"/>
                            <w:left w:val="none" w:sz="0" w:space="0" w:color="000000"/>
                            <w:bottom w:val="single" w:sz="4" w:space="0" w:color="000000"/>
                            <w:right w:val="none" w:sz="0" w:space="0" w:color="000000"/>
                          </w:tcBorders>
                        </w:tcPr>
                        <w:p w14:paraId="67824EC7" w14:textId="77777777" w:rsidR="00E1101E" w:rsidRDefault="00000000">
                          <w:pPr>
                            <w:spacing w:before="40" w:after="137" w:line="230" w:lineRule="exact"/>
                            <w:ind w:left="259"/>
                            <w:textAlignment w:val="baseline"/>
                            <w:rPr>
                              <w:del w:id="3387" w:author="Stuart McLarnon (NESO)" w:date="2024-11-19T13:05:00Z"/>
                              <w:rFonts w:ascii="Arial" w:eastAsia="Arial" w:hAnsi="Arial"/>
                              <w:color w:val="626361"/>
                              <w:sz w:val="20"/>
                            </w:rPr>
                          </w:pPr>
                          <w:del w:id="3388" w:author="Stuart McLarnon (NESO)" w:date="2024-11-19T13:05:00Z">
                            <w:r>
                              <w:rPr>
                                <w:rFonts w:ascii="Arial" w:eastAsia="Arial" w:hAnsi="Arial"/>
                                <w:color w:val="626361"/>
                                <w:sz w:val="20"/>
                                <w:lang w:val="en-US"/>
                              </w:rPr>
                              <w:delText>1</w:delText>
                            </w:r>
                          </w:del>
                        </w:p>
                      </w:tc>
                      <w:tc>
                        <w:tcPr>
                          <w:tcW w:w="936" w:type="dxa"/>
                          <w:tcBorders>
                            <w:top w:val="single" w:sz="4" w:space="0" w:color="000000"/>
                            <w:left w:val="none" w:sz="0" w:space="0" w:color="000000"/>
                            <w:bottom w:val="single" w:sz="4" w:space="0" w:color="000000"/>
                            <w:right w:val="none" w:sz="0" w:space="0" w:color="000000"/>
                          </w:tcBorders>
                        </w:tcPr>
                        <w:p w14:paraId="0D152115" w14:textId="77777777" w:rsidR="00E1101E" w:rsidRDefault="00000000">
                          <w:pPr>
                            <w:spacing w:before="40" w:after="137" w:line="230" w:lineRule="exact"/>
                            <w:ind w:left="215"/>
                            <w:textAlignment w:val="baseline"/>
                            <w:rPr>
                              <w:del w:id="3389" w:author="Stuart McLarnon (NESO)" w:date="2024-11-19T13:05:00Z"/>
                              <w:rFonts w:ascii="Arial" w:eastAsia="Arial" w:hAnsi="Arial"/>
                              <w:color w:val="626361"/>
                              <w:sz w:val="20"/>
                            </w:rPr>
                          </w:pPr>
                          <w:del w:id="3390" w:author="Stuart McLarnon (NESO)" w:date="2024-11-19T13:05:00Z">
                            <w:r>
                              <w:rPr>
                                <w:rFonts w:ascii="Arial" w:eastAsia="Arial" w:hAnsi="Arial"/>
                                <w:color w:val="626361"/>
                                <w:sz w:val="20"/>
                                <w:lang w:val="en-US"/>
                              </w:rPr>
                              <w:delText>3</w:delText>
                            </w:r>
                          </w:del>
                        </w:p>
                      </w:tc>
                      <w:tc>
                        <w:tcPr>
                          <w:tcW w:w="5668" w:type="dxa"/>
                          <w:tcBorders>
                            <w:top w:val="single" w:sz="4" w:space="0" w:color="000000"/>
                            <w:left w:val="none" w:sz="0" w:space="0" w:color="000000"/>
                            <w:bottom w:val="single" w:sz="4" w:space="0" w:color="000000"/>
                            <w:right w:val="none" w:sz="0" w:space="0" w:color="000000"/>
                          </w:tcBorders>
                        </w:tcPr>
                        <w:p w14:paraId="7EA2CE9C" w14:textId="77777777" w:rsidR="00E1101E" w:rsidRDefault="00000000">
                          <w:pPr>
                            <w:spacing w:before="40" w:after="137" w:line="230" w:lineRule="exact"/>
                            <w:ind w:left="215"/>
                            <w:textAlignment w:val="baseline"/>
                            <w:rPr>
                              <w:del w:id="3391" w:author="Stuart McLarnon (NESO)" w:date="2024-11-19T13:05:00Z"/>
                              <w:rFonts w:ascii="Arial" w:eastAsia="Arial" w:hAnsi="Arial"/>
                              <w:color w:val="626361"/>
                              <w:sz w:val="20"/>
                            </w:rPr>
                          </w:pPr>
                          <w:del w:id="3392" w:author="Stuart McLarnon (NESO)" w:date="2024-11-19T13:05:00Z">
                            <w:r>
                              <w:rPr>
                                <w:rFonts w:ascii="Arial" w:eastAsia="Arial" w:hAnsi="Arial"/>
                                <w:color w:val="626361"/>
                                <w:sz w:val="20"/>
                                <w:lang w:val="en-US"/>
                              </w:rPr>
                              <w:delText>See Table 30.</w:delText>
                            </w:r>
                          </w:del>
                        </w:p>
                      </w:tc>
                    </w:tr>
                    <w:tr w:rsidR="00E1101E" w14:paraId="10E0600C" w14:textId="77777777">
                      <w:trPr>
                        <w:trHeight w:hRule="exact" w:val="552"/>
                        <w:del w:id="3393" w:author="Stuart McLarnon (NESO)" w:date="2024-11-19T13:05:00Z"/>
                      </w:trPr>
                      <w:tc>
                        <w:tcPr>
                          <w:tcW w:w="902" w:type="dxa"/>
                          <w:tcBorders>
                            <w:top w:val="single" w:sz="4" w:space="0" w:color="000000"/>
                            <w:left w:val="none" w:sz="0" w:space="0" w:color="000000"/>
                            <w:bottom w:val="none" w:sz="0" w:space="0" w:color="000000"/>
                            <w:right w:val="none" w:sz="0" w:space="0" w:color="000000"/>
                          </w:tcBorders>
                        </w:tcPr>
                        <w:p w14:paraId="2D643A28" w14:textId="77777777" w:rsidR="00E1101E" w:rsidRDefault="00000000">
                          <w:pPr>
                            <w:spacing w:before="41" w:after="50" w:line="230" w:lineRule="exact"/>
                            <w:ind w:left="72"/>
                            <w:textAlignment w:val="baseline"/>
                            <w:rPr>
                              <w:del w:id="3394" w:author="Stuart McLarnon (NESO)" w:date="2024-11-19T13:05:00Z"/>
                              <w:rFonts w:ascii="Arial" w:eastAsia="Arial" w:hAnsi="Arial"/>
                              <w:color w:val="626361"/>
                              <w:sz w:val="20"/>
                            </w:rPr>
                          </w:pPr>
                          <w:del w:id="3395" w:author="Stuart McLarnon (NESO)" w:date="2024-11-19T13:05:00Z">
                            <w:r>
                              <w:rPr>
                                <w:rFonts w:ascii="Arial" w:eastAsia="Arial" w:hAnsi="Arial"/>
                                <w:color w:val="626361"/>
                                <w:sz w:val="20"/>
                                <w:lang w:val="en-US"/>
                              </w:rPr>
                              <w:delText>Time Stamp</w:delText>
                            </w:r>
                          </w:del>
                        </w:p>
                      </w:tc>
                      <w:tc>
                        <w:tcPr>
                          <w:tcW w:w="1244" w:type="dxa"/>
                          <w:tcBorders>
                            <w:top w:val="single" w:sz="4" w:space="0" w:color="000000"/>
                            <w:left w:val="none" w:sz="0" w:space="0" w:color="000000"/>
                            <w:bottom w:val="none" w:sz="0" w:space="0" w:color="000000"/>
                            <w:right w:val="none" w:sz="0" w:space="0" w:color="000000"/>
                          </w:tcBorders>
                        </w:tcPr>
                        <w:p w14:paraId="7917ED97" w14:textId="77777777" w:rsidR="00E1101E" w:rsidRDefault="00000000">
                          <w:pPr>
                            <w:spacing w:before="41" w:after="280" w:line="230" w:lineRule="exact"/>
                            <w:ind w:left="259"/>
                            <w:textAlignment w:val="baseline"/>
                            <w:rPr>
                              <w:del w:id="3396" w:author="Stuart McLarnon (NESO)" w:date="2024-11-19T13:05:00Z"/>
                              <w:rFonts w:ascii="Arial" w:eastAsia="Arial" w:hAnsi="Arial"/>
                              <w:color w:val="626361"/>
                              <w:sz w:val="20"/>
                            </w:rPr>
                          </w:pPr>
                          <w:del w:id="3397" w:author="Stuart McLarnon (NESO)" w:date="2024-11-19T13:05:00Z">
                            <w:r>
                              <w:rPr>
                                <w:rFonts w:ascii="Arial" w:eastAsia="Arial" w:hAnsi="Arial"/>
                                <w:color w:val="626361"/>
                                <w:sz w:val="20"/>
                                <w:lang w:val="en-US"/>
                              </w:rPr>
                              <w:delText>5</w:delText>
                            </w:r>
                          </w:del>
                        </w:p>
                      </w:tc>
                      <w:tc>
                        <w:tcPr>
                          <w:tcW w:w="936" w:type="dxa"/>
                          <w:tcBorders>
                            <w:top w:val="single" w:sz="4" w:space="0" w:color="000000"/>
                            <w:left w:val="none" w:sz="0" w:space="0" w:color="000000"/>
                            <w:bottom w:val="none" w:sz="0" w:space="0" w:color="000000"/>
                            <w:right w:val="none" w:sz="0" w:space="0" w:color="000000"/>
                          </w:tcBorders>
                        </w:tcPr>
                        <w:p w14:paraId="2602AAA0" w14:textId="77777777" w:rsidR="00E1101E" w:rsidRDefault="00000000">
                          <w:pPr>
                            <w:spacing w:before="41" w:after="280" w:line="230" w:lineRule="exact"/>
                            <w:ind w:left="215"/>
                            <w:textAlignment w:val="baseline"/>
                            <w:rPr>
                              <w:del w:id="3398" w:author="Stuart McLarnon (NESO)" w:date="2024-11-19T13:05:00Z"/>
                              <w:rFonts w:ascii="Arial" w:eastAsia="Arial" w:hAnsi="Arial"/>
                              <w:color w:val="626361"/>
                              <w:sz w:val="20"/>
                            </w:rPr>
                          </w:pPr>
                          <w:del w:id="3399" w:author="Stuart McLarnon (NESO)" w:date="2024-11-19T13:05:00Z">
                            <w:r>
                              <w:rPr>
                                <w:rFonts w:ascii="Arial" w:eastAsia="Arial" w:hAnsi="Arial"/>
                                <w:color w:val="626361"/>
                                <w:sz w:val="20"/>
                                <w:lang w:val="en-US"/>
                              </w:rPr>
                              <w:delText>23</w:delText>
                            </w:r>
                          </w:del>
                        </w:p>
                      </w:tc>
                      <w:tc>
                        <w:tcPr>
                          <w:tcW w:w="5668" w:type="dxa"/>
                          <w:tcBorders>
                            <w:top w:val="single" w:sz="4" w:space="0" w:color="000000"/>
                            <w:left w:val="none" w:sz="0" w:space="0" w:color="000000"/>
                            <w:bottom w:val="none" w:sz="0" w:space="0" w:color="000000"/>
                            <w:right w:val="none" w:sz="0" w:space="0" w:color="000000"/>
                          </w:tcBorders>
                        </w:tcPr>
                        <w:p w14:paraId="4F587DD6" w14:textId="77777777" w:rsidR="00E1101E" w:rsidRDefault="00000000">
                          <w:pPr>
                            <w:spacing w:before="41" w:after="50" w:line="230" w:lineRule="exact"/>
                            <w:ind w:left="216" w:right="108"/>
                            <w:textAlignment w:val="baseline"/>
                            <w:rPr>
                              <w:del w:id="3400" w:author="Stuart McLarnon (NESO)" w:date="2024-11-19T13:05:00Z"/>
                              <w:rFonts w:ascii="Arial" w:eastAsia="Arial" w:hAnsi="Arial"/>
                              <w:color w:val="626361"/>
                              <w:sz w:val="20"/>
                            </w:rPr>
                          </w:pPr>
                          <w:del w:id="3401" w:author="Stuart McLarnon (NESO)" w:date="2024-11-19T13:05:00Z">
                            <w:r>
                              <w:rPr>
                                <w:rFonts w:ascii="Arial" w:eastAsia="Arial" w:hAnsi="Arial"/>
                                <w:color w:val="626361"/>
                                <w:sz w:val="20"/>
                                <w:lang w:val="en-US"/>
                              </w:rPr>
                              <w:delText>Time alarm raised by Server Layer, obtained from local node system clock.</w:delText>
                            </w:r>
                          </w:del>
                        </w:p>
                      </w:tc>
                    </w:tr>
                  </w:tbl>
                  <w:p w14:paraId="0AD17604" w14:textId="77777777" w:rsidR="002D0D0E" w:rsidRDefault="002D0D0E">
                    <w:pPr>
                      <w:rPr>
                        <w:del w:id="3402" w:author="Stuart McLarnon (NESO)" w:date="2024-11-19T13:05:00Z"/>
                      </w:rPr>
                    </w:pPr>
                  </w:p>
                </w:txbxContent>
              </v:textbox>
              <w10:wrap type="square" anchorx="page" anchory="page"/>
            </v:shape>
          </w:pict>
        </w:r>
        <w:r>
          <w:rPr>
            <w:rFonts w:ascii="Times New Roman" w:eastAsia="PMingLiU" w:hAnsi="Times New Roman"/>
            <w:i w:val="0"/>
            <w:color w:val="auto"/>
            <w:sz w:val="22"/>
          </w:rPr>
          <w:pict w14:anchorId="5C52086C">
            <v:shape id="_x0000_s2385" type="#_x0000_t202" style="position:absolute;left:0;text-align:left;margin-left:57.35pt;margin-top:797.55pt;width:366.75pt;height:12.35pt;z-index:-251259904;mso-wrap-distance-left:0;mso-wrap-distance-right:0;mso-position-horizontal-relative:page;mso-position-vertical-relative:page" filled="f" stroked="f">
              <v:textbox style="mso-next-textbox:#_x0000_s2385" inset="0,0,0,0">
                <w:txbxContent>
                  <w:p w14:paraId="180E3989" w14:textId="77777777" w:rsidR="00E1101E" w:rsidRDefault="00000000">
                    <w:pPr>
                      <w:spacing w:before="2" w:after="21" w:line="211" w:lineRule="exact"/>
                      <w:textAlignment w:val="baseline"/>
                      <w:rPr>
                        <w:del w:id="3403" w:author="Stuart McLarnon (NESO)" w:date="2024-11-19T13:05:00Z"/>
                        <w:rFonts w:ascii="Arial" w:eastAsia="Arial" w:hAnsi="Arial"/>
                        <w:color w:val="000000"/>
                        <w:spacing w:val="-2"/>
                        <w:sz w:val="18"/>
                      </w:rPr>
                    </w:pPr>
                    <w:del w:id="3404" w:author="Stuart McLarnon (NESO)" w:date="2024-11-19T13:05:00Z">
                      <w:r>
                        <w:rPr>
                          <w:rFonts w:ascii="Arial" w:eastAsia="Arial" w:hAnsi="Arial"/>
                          <w:color w:val="000000"/>
                          <w:spacing w:val="-2"/>
                          <w:sz w:val="18"/>
                          <w:lang w:val="en-US"/>
                        </w:rPr>
                        <w:delText xml:space="preserve">ISMS 102 INFORMATION CLASSIFICATION: </w:delText>
                      </w:r>
                      <w:r>
                        <w:rPr>
                          <w:rFonts w:ascii="Arial" w:eastAsia="Arial" w:hAnsi="Arial"/>
                          <w:b/>
                          <w:color w:val="000000"/>
                          <w:spacing w:val="-2"/>
                          <w:sz w:val="18"/>
                          <w:lang w:val="en-US"/>
                        </w:rPr>
                        <w:delText>Error! Unknown document property name.</w:delText>
                      </w:r>
                    </w:del>
                  </w:p>
                </w:txbxContent>
              </v:textbox>
              <w10:wrap type="square" anchorx="page" anchory="page"/>
            </v:shape>
          </w:pict>
        </w:r>
        <w:r>
          <w:rPr>
            <w:rFonts w:ascii="Times New Roman" w:eastAsia="PMingLiU" w:hAnsi="Times New Roman"/>
            <w:i w:val="0"/>
            <w:color w:val="auto"/>
            <w:sz w:val="22"/>
          </w:rPr>
          <w:pict w14:anchorId="5219FC3D">
            <v:shape id="_x0000_s2386" type="#_x0000_t202" style="position:absolute;left:0;text-align:left;margin-left:57.6pt;margin-top:810.95pt;width:481.2pt;height:10.65pt;z-index:-251258880;mso-wrap-distance-left:0;mso-wrap-distance-right:0;mso-position-horizontal-relative:page;mso-position-vertical-relative:page" filled="f" stroked="f">
              <v:textbox style="mso-next-textbox:#_x0000_s2386" inset="0,0,0,0">
                <w:txbxContent>
                  <w:p w14:paraId="528BABA1" w14:textId="77777777" w:rsidR="00E1101E" w:rsidRDefault="00000000">
                    <w:pPr>
                      <w:tabs>
                        <w:tab w:val="right" w:pos="9648"/>
                      </w:tabs>
                      <w:spacing w:before="2" w:line="209" w:lineRule="exact"/>
                      <w:textAlignment w:val="baseline"/>
                      <w:rPr>
                        <w:del w:id="3405" w:author="Stuart McLarnon (NESO)" w:date="2024-11-19T13:05:00Z"/>
                        <w:rFonts w:ascii="Arial" w:eastAsia="Arial" w:hAnsi="Arial"/>
                        <w:color w:val="000000"/>
                        <w:sz w:val="18"/>
                      </w:rPr>
                    </w:pPr>
                    <w:del w:id="3406"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18</w:delText>
                      </w:r>
                    </w:del>
                  </w:p>
                </w:txbxContent>
              </v:textbox>
              <w10:wrap type="square" anchorx="page" anchory="page"/>
            </v:shape>
          </w:pict>
        </w:r>
      </w:del>
      <w:r w:rsidR="00316A82">
        <w:t xml:space="preserve">Table </w:t>
      </w:r>
      <w:del w:id="3407" w:author="Stuart McLarnon (NESO)" w:date="2024-11-19T13:05:00Z">
        <w:r>
          <w:rPr>
            <w:rFonts w:ascii="Arial" w:eastAsia="Arial" w:hAnsi="Arial"/>
            <w:b/>
            <w:color w:val="717174"/>
            <w:spacing w:val="-1"/>
            <w:lang w:val="en-US"/>
          </w:rPr>
          <w:delText xml:space="preserve">29 </w:delText>
        </w:r>
        <w:r>
          <w:rPr>
            <w:rFonts w:ascii="Arial" w:eastAsia="Arial" w:hAnsi="Arial"/>
            <w:color w:val="717174"/>
            <w:spacing w:val="-1"/>
            <w:lang w:val="en-US"/>
          </w:rPr>
          <w:delText>-</w:delText>
        </w:r>
      </w:del>
      <w:ins w:id="3408" w:author="Stuart McLarnon (NESO)" w:date="2024-11-19T13:05:00Z">
        <w:r w:rsidR="00316A82">
          <w:fldChar w:fldCharType="begin"/>
        </w:r>
        <w:r w:rsidR="00316A82">
          <w:instrText xml:space="preserve"> SEQ Table \* ARABIC </w:instrText>
        </w:r>
        <w:r w:rsidR="00316A82">
          <w:fldChar w:fldCharType="separate"/>
        </w:r>
        <w:r w:rsidR="00563C81">
          <w:rPr>
            <w:noProof/>
          </w:rPr>
          <w:t>29</w:t>
        </w:r>
        <w:r w:rsidR="00316A82">
          <w:rPr>
            <w:noProof/>
          </w:rPr>
          <w:fldChar w:fldCharType="end"/>
        </w:r>
        <w:r w:rsidR="00316A82">
          <w:t xml:space="preserve">: </w:t>
        </w:r>
      </w:ins>
      <w:r w:rsidR="00316A82" w:rsidRPr="00775C24">
        <w:t xml:space="preserve"> Alarm codes for CMS Alarm Mailbox</w:t>
      </w:r>
    </w:p>
    <w:p w14:paraId="7C233218" w14:textId="77777777" w:rsidR="00E1101E" w:rsidRDefault="00E1101E">
      <w:pPr>
        <w:spacing w:before="470" w:after="186" w:line="205" w:lineRule="exact"/>
        <w:rPr>
          <w:del w:id="3409" w:author="Stuart McLarnon (NESO)" w:date="2024-11-19T13:05:00Z"/>
        </w:rPr>
        <w:sectPr w:rsidR="00E1101E">
          <w:pgSz w:w="11909" w:h="16838"/>
          <w:pgMar w:top="600" w:right="29" w:bottom="645" w:left="0" w:header="720" w:footer="720" w:gutter="0"/>
          <w:cols w:space="720"/>
        </w:sectPr>
      </w:pPr>
    </w:p>
    <w:p w14:paraId="6D45C637" w14:textId="77777777" w:rsidR="00E1101E" w:rsidRDefault="00000000">
      <w:pPr>
        <w:spacing w:before="14" w:after="571"/>
        <w:ind w:right="5856"/>
        <w:textAlignment w:val="baseline"/>
        <w:rPr>
          <w:del w:id="3410" w:author="Stuart McLarnon (NESO)" w:date="2024-11-19T13:05:00Z"/>
        </w:rPr>
      </w:pPr>
      <w:del w:id="3411" w:author="Stuart McLarnon (NESO)" w:date="2024-11-19T13:05:00Z">
        <w:r>
          <w:rPr>
            <w:noProof/>
          </w:rPr>
          <w:drawing>
            <wp:inline distT="0" distB="0" distL="0" distR="0" wp14:anchorId="1F42598D" wp14:editId="4F72402D">
              <wp:extent cx="1996440" cy="390525"/>
              <wp:effectExtent l="0" t="0" r="0" b="0"/>
              <wp:docPr id="71" name="Picture"/>
              <wp:cNvGraphicFramePr/>
              <a:graphic xmlns:a="http://schemas.openxmlformats.org/drawingml/2006/main">
                <a:graphicData uri="http://schemas.openxmlformats.org/drawingml/2006/picture">
                  <pic:pic xmlns:pic="http://schemas.openxmlformats.org/drawingml/2006/picture">
                    <pic:nvPicPr>
                      <pic:cNvPr id="72" name="test1"/>
                      <pic:cNvPicPr preferRelativeResize="0"/>
                    </pic:nvPicPr>
                    <pic:blipFill>
                      <a:blip r:embed="rId12"/>
                      <a:stretch>
                        <a:fillRect/>
                      </a:stretch>
                    </pic:blipFill>
                    <pic:spPr>
                      <a:xfrm>
                        <a:off x="0" y="0"/>
                        <a:ext cx="1996440" cy="390525"/>
                      </a:xfrm>
                      <a:prstGeom prst="rect">
                        <a:avLst/>
                      </a:prstGeom>
                    </pic:spPr>
                  </pic:pic>
                </a:graphicData>
              </a:graphic>
            </wp:inline>
          </w:drawing>
        </w:r>
      </w:del>
    </w:p>
    <w:p w14:paraId="28D223CB" w14:textId="77777777" w:rsidR="00E1101E" w:rsidRDefault="00000000">
      <w:pPr>
        <w:spacing w:before="2" w:after="181" w:line="205" w:lineRule="exact"/>
        <w:ind w:left="216"/>
        <w:textAlignment w:val="baseline"/>
        <w:rPr>
          <w:del w:id="3412" w:author="Stuart McLarnon (NESO)" w:date="2024-11-19T13:05:00Z"/>
          <w:rFonts w:ascii="Arial" w:eastAsia="Arial" w:hAnsi="Arial"/>
          <w:b/>
          <w:i/>
          <w:color w:val="717174"/>
          <w:spacing w:val="-2"/>
          <w:sz w:val="18"/>
        </w:rPr>
      </w:pPr>
      <w:del w:id="3413" w:author="Stuart McLarnon (NESO)" w:date="2024-11-19T13:05:00Z">
        <w:r>
          <w:rPr>
            <w:rFonts w:ascii="Times New Roman" w:eastAsia="PMingLiU" w:hAnsi="Times New Roman"/>
          </w:rPr>
          <w:pict w14:anchorId="4EB09E72">
            <v:shape id="_x0000_s2401" type="#_x0000_t202" style="position:absolute;left:0;text-align:left;margin-left:0;margin-top:789.85pt;width:594pt;height:46.15pt;z-index:-251241472;mso-wrap-distance-left:0;mso-wrap-distance-right:0;mso-position-horizontal-relative:page;mso-position-vertical-relative:page" filled="f" stroked="f">
              <v:textbox style="mso-next-textbox:#_x0000_s2401" inset="0,0,0,0">
                <w:txbxContent>
                  <w:p w14:paraId="6847387E" w14:textId="77777777" w:rsidR="00E1101E" w:rsidRDefault="00E1101E">
                    <w:pPr>
                      <w:rPr>
                        <w:del w:id="3414" w:author="Stuart McLarnon (NESO)" w:date="2024-11-19T13:05:00Z"/>
                      </w:rPr>
                    </w:pPr>
                  </w:p>
                </w:txbxContent>
              </v:textbox>
              <w10:wrap type="square" anchorx="page" anchory="page"/>
            </v:shape>
          </w:pict>
        </w:r>
        <w:r>
          <w:rPr>
            <w:noProof/>
          </w:rPr>
          <w:drawing>
            <wp:anchor distT="0" distB="0" distL="0" distR="0" simplePos="0" relativeHeight="252073984" behindDoc="1" locked="0" layoutInCell="1" allowOverlap="1" wp14:anchorId="6D14E2E6" wp14:editId="5551889D">
              <wp:simplePos x="0" y="0"/>
              <wp:positionH relativeFrom="page">
                <wp:posOffset>5154295</wp:posOffset>
              </wp:positionH>
              <wp:positionV relativeFrom="page">
                <wp:posOffset>10031095</wp:posOffset>
              </wp:positionV>
              <wp:extent cx="789305" cy="582295"/>
              <wp:effectExtent l="0" t="0" r="0" b="0"/>
              <wp:wrapThrough wrapText="bothSides">
                <wp:wrapPolygon edited="0">
                  <wp:start x="9303" y="0"/>
                  <wp:lineTo x="9303" y="8611"/>
                  <wp:lineTo x="1992" y="8611"/>
                  <wp:lineTo x="1992" y="14934"/>
                  <wp:lineTo x="0" y="14934"/>
                  <wp:lineTo x="0" y="21635"/>
                  <wp:lineTo x="13392" y="21635"/>
                  <wp:lineTo x="13392" y="10640"/>
                  <wp:lineTo x="21535" y="10640"/>
                  <wp:lineTo x="21535" y="0"/>
                  <wp:lineTo x="9303" y="0"/>
                </wp:wrapPolygon>
              </wp:wrapThrough>
              <wp:docPr id="73" name="IrregularPicture"/>
              <wp:cNvGraphicFramePr/>
              <a:graphic xmlns:a="http://schemas.openxmlformats.org/drawingml/2006/main">
                <a:graphicData uri="http://schemas.openxmlformats.org/drawingml/2006/picture">
                  <pic:pic xmlns:pic="http://schemas.openxmlformats.org/drawingml/2006/picture">
                    <pic:nvPicPr>
                      <pic:cNvPr id="74" name="Picture"/>
                      <pic:cNvPicPr preferRelativeResize="0"/>
                    </pic:nvPicPr>
                    <pic:blipFill>
                      <a:blip r:embed="rId13"/>
                      <a:stretch>
                        <a:fillRect/>
                      </a:stretch>
                    </pic:blipFill>
                    <pic:spPr>
                      <a:xfrm>
                        <a:off x="0" y="0"/>
                        <a:ext cx="789305" cy="582295"/>
                      </a:xfrm>
                      <a:prstGeom prst="rect">
                        <a:avLst/>
                      </a:prstGeom>
                    </pic:spPr>
                  </pic:pic>
                </a:graphicData>
              </a:graphic>
            </wp:anchor>
          </w:drawing>
        </w:r>
        <w:r>
          <w:rPr>
            <w:rFonts w:ascii="Times New Roman" w:eastAsia="PMingLiU" w:hAnsi="Times New Roman"/>
          </w:rPr>
          <w:pict w14:anchorId="68BB5421">
            <v:shape id="_x0000_s2402" type="#_x0000_t202" style="position:absolute;left:0;text-align:left;margin-left:0;margin-top:798.95pt;width:594pt;height:29.7pt;z-index:-251240448;mso-wrap-distance-left:0;mso-wrap-distance-right:0;mso-position-horizontal-relative:page;mso-position-vertical-relative:page" filled="f" stroked="f">
              <v:textbox style="mso-next-textbox:#_x0000_s2402" inset="0,0,0,0">
                <w:txbxContent>
                  <w:p w14:paraId="6D927BF0" w14:textId="77777777" w:rsidR="00E1101E" w:rsidRDefault="00000000">
                    <w:pPr>
                      <w:spacing w:line="185" w:lineRule="exact"/>
                      <w:ind w:left="1152"/>
                      <w:textAlignment w:val="baseline"/>
                      <w:rPr>
                        <w:del w:id="3415" w:author="Stuart McLarnon (NESO)" w:date="2024-11-19T13:05:00Z"/>
                        <w:rFonts w:ascii="Arial" w:eastAsia="Arial" w:hAnsi="Arial"/>
                        <w:color w:val="000000"/>
                        <w:sz w:val="18"/>
                      </w:rPr>
                    </w:pPr>
                    <w:del w:id="3416"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27A99ADA" w14:textId="77777777" w:rsidR="00E1101E" w:rsidRDefault="00000000">
                    <w:pPr>
                      <w:tabs>
                        <w:tab w:val="left" w:pos="10584"/>
                      </w:tabs>
                      <w:spacing w:before="57" w:after="128" w:line="211" w:lineRule="exact"/>
                      <w:ind w:left="1152"/>
                      <w:textAlignment w:val="baseline"/>
                      <w:rPr>
                        <w:del w:id="3417" w:author="Stuart McLarnon (NESO)" w:date="2024-11-19T13:05:00Z"/>
                        <w:rFonts w:ascii="Arial" w:eastAsia="Arial" w:hAnsi="Arial"/>
                        <w:color w:val="000000"/>
                        <w:sz w:val="18"/>
                      </w:rPr>
                    </w:pPr>
                    <w:del w:id="3418"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19</w:delText>
                      </w:r>
                    </w:del>
                  </w:p>
                </w:txbxContent>
              </v:textbox>
              <w10:wrap type="square" anchorx="page" anchory="page"/>
            </v:shape>
          </w:pict>
        </w:r>
        <w:r>
          <w:rPr>
            <w:rFonts w:ascii="Times New Roman" w:eastAsia="PMingLiU" w:hAnsi="Times New Roman"/>
          </w:rPr>
          <w:pict w14:anchorId="75975239">
            <v:line id="_x0000_s2387" style="position:absolute;left:0;text-align:left;z-index:252059648;mso-position-horizontal-relative:page;mso-position-vertical-relative:page" from="0,830.15pt" to="405.9pt,830.15pt" strokecolor="#fffed9" strokeweight="2.9pt">
              <v:stroke linestyle="thinThin"/>
              <w10:wrap anchorx="page" anchory="page"/>
            </v:line>
          </w:pict>
        </w:r>
        <w:r>
          <w:rPr>
            <w:rFonts w:ascii="Times New Roman" w:eastAsia="PMingLiU" w:hAnsi="Times New Roman"/>
          </w:rPr>
          <w:pict w14:anchorId="493A458C">
            <v:line id="_x0000_s2388" style="position:absolute;left:0;text-align:left;z-index:252060672;mso-position-horizontal-relative:page;mso-position-vertical-relative:page" from="0,828pt" to="405.9pt,828pt" strokecolor="#fffed9" strokeweight="1.45pt">
              <v:stroke linestyle="thinThin"/>
              <w10:wrap anchorx="page" anchory="page"/>
            </v:line>
          </w:pict>
        </w:r>
        <w:r>
          <w:rPr>
            <w:rFonts w:ascii="Times New Roman" w:eastAsia="PMingLiU" w:hAnsi="Times New Roman"/>
          </w:rPr>
          <w:pict w14:anchorId="5B8AFAFA">
            <v:line id="_x0000_s2389" style="position:absolute;left:0;text-align:left;z-index:252061696;mso-position-horizontal-relative:page;mso-position-vertical-relative:page" from="468pt,791.75pt" to="594.05pt,791.75pt" strokecolor="#ecfefe" strokeweight="1.9pt">
              <v:stroke linestyle="thinThin"/>
              <w10:wrap anchorx="page" anchory="page"/>
            </v:line>
          </w:pict>
        </w:r>
        <w:r>
          <w:rPr>
            <w:rFonts w:ascii="Times New Roman" w:eastAsia="PMingLiU" w:hAnsi="Times New Roman"/>
          </w:rPr>
          <w:pict w14:anchorId="7DCB30F8">
            <v:line id="_x0000_s2390" style="position:absolute;left:0;text-align:left;z-index:252062720;mso-position-horizontal-relative:page;mso-position-vertical-relative:page" from="468pt,793.45pt" to="594.05pt,793.45pt" strokecolor="#fffed9" strokeweight="1.45pt">
              <v:stroke linestyle="thinThin"/>
              <w10:wrap anchorx="page" anchory="page"/>
            </v:line>
          </w:pict>
        </w:r>
        <w:r>
          <w:rPr>
            <w:rFonts w:ascii="Times New Roman" w:eastAsia="PMingLiU" w:hAnsi="Times New Roman"/>
          </w:rPr>
          <w:pict w14:anchorId="7722865D">
            <v:line id="_x0000_s2391" style="position:absolute;left:0;text-align:left;z-index:252063744;mso-position-horizontal-relative:page;mso-position-vertical-relative:page" from="468pt,795.1pt" to="594.05pt,795.1pt" strokecolor="#fdf6f8" strokeweight="3.85pt">
              <v:stroke linestyle="thinThin"/>
              <w10:wrap anchorx="page" anchory="page"/>
            </v:line>
          </w:pict>
        </w:r>
        <w:r>
          <w:rPr>
            <w:rFonts w:ascii="Times New Roman" w:eastAsia="PMingLiU" w:hAnsi="Times New Roman"/>
          </w:rPr>
          <w:pict w14:anchorId="028989C3">
            <v:line id="_x0000_s2392" style="position:absolute;left:0;text-align:left;z-index:252064768;mso-position-horizontal-relative:page;mso-position-vertical-relative:page" from="468pt,794.9pt" to="594.05pt,794.9pt" strokecolor="#fed887" strokeweight="1.9pt">
              <v:stroke linestyle="thinThin"/>
              <w10:wrap anchorx="page" anchory="page"/>
            </v:line>
          </w:pict>
        </w:r>
        <w:r>
          <w:rPr>
            <w:rFonts w:ascii="Times New Roman" w:eastAsia="PMingLiU" w:hAnsi="Times New Roman"/>
          </w:rPr>
          <w:pict w14:anchorId="7176A792">
            <v:line id="_x0000_s2393" style="position:absolute;left:0;text-align:left;z-index:252065792;mso-position-horizontal-relative:page;mso-position-vertical-relative:page" from="468pt,794.9pt" to="594.05pt,794.9pt" strokecolor="#fffed9" strokeweight=".5pt">
              <w10:wrap anchorx="page" anchory="page"/>
            </v:line>
          </w:pict>
        </w:r>
        <w:r>
          <w:rPr>
            <w:rFonts w:ascii="Arial" w:eastAsia="Arial" w:hAnsi="Arial"/>
            <w:b/>
            <w:i/>
            <w:color w:val="717174"/>
            <w:spacing w:val="-2"/>
            <w:sz w:val="18"/>
            <w:lang w:val="en-US"/>
          </w:rPr>
          <w:delText xml:space="preserve">Table 30 </w:delText>
        </w:r>
        <w:r>
          <w:rPr>
            <w:rFonts w:ascii="Arial" w:eastAsia="Arial" w:hAnsi="Arial"/>
            <w:i/>
            <w:color w:val="717174"/>
            <w:spacing w:val="-2"/>
            <w:sz w:val="18"/>
            <w:lang w:val="en-US"/>
          </w:rPr>
          <w:delText>- CMS Alarm Codes</w:delText>
        </w:r>
      </w:del>
    </w:p>
    <w:p w14:paraId="20B3E74F" w14:textId="77777777" w:rsidR="00E1101E" w:rsidRDefault="00000000">
      <w:pPr>
        <w:spacing w:before="49" w:after="132" w:line="230" w:lineRule="exact"/>
        <w:ind w:left="216"/>
        <w:textAlignment w:val="baseline"/>
        <w:rPr>
          <w:del w:id="3419" w:author="Stuart McLarnon (NESO)" w:date="2024-11-19T13:05:00Z"/>
          <w:rFonts w:ascii="Arial" w:eastAsia="Arial" w:hAnsi="Arial"/>
          <w:b/>
          <w:color w:val="626361"/>
          <w:spacing w:val="5"/>
          <w:sz w:val="20"/>
        </w:rPr>
      </w:pPr>
      <w:del w:id="3420" w:author="Stuart McLarnon (NESO)" w:date="2024-11-19T13:05:00Z">
        <w:r>
          <w:rPr>
            <w:rFonts w:ascii="Times New Roman" w:eastAsia="PMingLiU" w:hAnsi="Times New Roman"/>
          </w:rPr>
          <w:pict w14:anchorId="700792E9">
            <v:line id="_x0000_s2394" style="position:absolute;left:0;text-align:left;z-index:252066816;mso-position-horizontal-relative:page;mso-position-vertical-relative:page" from="53.75pt,110.15pt" to="495.9pt,110.15pt" strokecolor="#ffbe21" strokeweight=".7pt">
              <w10:wrap anchorx="page" anchory="page"/>
            </v:line>
          </w:pict>
        </w:r>
        <w:r>
          <w:rPr>
            <w:rFonts w:ascii="Arial" w:eastAsia="Arial" w:hAnsi="Arial"/>
            <w:b/>
            <w:color w:val="626361"/>
            <w:spacing w:val="5"/>
            <w:sz w:val="20"/>
            <w:lang w:val="en-US"/>
          </w:rPr>
          <w:delText>Alarm Meaning</w:delText>
        </w:r>
      </w:del>
    </w:p>
    <w:p w14:paraId="30BD7CE5" w14:textId="77777777" w:rsidR="00E1101E" w:rsidRDefault="00000000">
      <w:pPr>
        <w:tabs>
          <w:tab w:val="left" w:pos="936"/>
        </w:tabs>
        <w:spacing w:before="44" w:after="135" w:line="232" w:lineRule="exact"/>
        <w:ind w:left="216"/>
        <w:textAlignment w:val="baseline"/>
        <w:rPr>
          <w:del w:id="3421" w:author="Stuart McLarnon (NESO)" w:date="2024-11-19T13:05:00Z"/>
          <w:rFonts w:ascii="Arial" w:eastAsia="Arial" w:hAnsi="Arial"/>
          <w:color w:val="626361"/>
          <w:spacing w:val="-1"/>
          <w:sz w:val="20"/>
        </w:rPr>
      </w:pPr>
      <w:del w:id="3422" w:author="Stuart McLarnon (NESO)" w:date="2024-11-19T13:05:00Z">
        <w:r>
          <w:rPr>
            <w:rFonts w:ascii="Times New Roman" w:eastAsia="PMingLiU" w:hAnsi="Times New Roman"/>
          </w:rPr>
          <w:pict w14:anchorId="6D9BE3C3">
            <v:line id="_x0000_s2395" style="position:absolute;left:0;text-align:left;z-index:252067840;mso-position-horizontal-relative:page;mso-position-vertical-relative:page" from="53.75pt,131.05pt" to="495.9pt,131.05pt" strokecolor="#d9d9d9" strokeweight=".7pt">
              <w10:wrap anchorx="page" anchory="page"/>
            </v:line>
          </w:pict>
        </w:r>
        <w:r>
          <w:rPr>
            <w:rFonts w:ascii="Arial" w:eastAsia="Arial" w:hAnsi="Arial"/>
            <w:color w:val="626361"/>
            <w:spacing w:val="-1"/>
            <w:sz w:val="20"/>
            <w:lang w:val="en-US"/>
          </w:rPr>
          <w:delText>IC</w:delText>
        </w:r>
        <w:r>
          <w:rPr>
            <w:rFonts w:ascii="Arial" w:eastAsia="Arial" w:hAnsi="Arial"/>
            <w:color w:val="626361"/>
            <w:spacing w:val="-1"/>
            <w:sz w:val="20"/>
            <w:lang w:val="en-US"/>
          </w:rPr>
          <w:tab/>
          <w:delText>Input channel connected</w:delText>
        </w:r>
      </w:del>
    </w:p>
    <w:p w14:paraId="706D23B2" w14:textId="77777777" w:rsidR="00E1101E" w:rsidRDefault="00000000">
      <w:pPr>
        <w:tabs>
          <w:tab w:val="left" w:pos="936"/>
        </w:tabs>
        <w:spacing w:before="48" w:after="135" w:line="232" w:lineRule="exact"/>
        <w:ind w:left="216"/>
        <w:textAlignment w:val="baseline"/>
        <w:rPr>
          <w:del w:id="3423" w:author="Stuart McLarnon (NESO)" w:date="2024-11-19T13:05:00Z"/>
          <w:rFonts w:ascii="Arial" w:eastAsia="Arial" w:hAnsi="Arial"/>
          <w:color w:val="626361"/>
          <w:spacing w:val="-1"/>
          <w:sz w:val="20"/>
        </w:rPr>
      </w:pPr>
      <w:del w:id="3424" w:author="Stuart McLarnon (NESO)" w:date="2024-11-19T13:05:00Z">
        <w:r>
          <w:rPr>
            <w:rFonts w:ascii="Times New Roman" w:eastAsia="PMingLiU" w:hAnsi="Times New Roman"/>
          </w:rPr>
          <w:pict w14:anchorId="107D9811">
            <v:line id="_x0000_s2396" style="position:absolute;left:0;text-align:left;z-index:252068864;mso-position-horizontal-relative:page;mso-position-vertical-relative:page" from="53.75pt,151.7pt" to="495.9pt,151.7pt" strokecolor="#d9d9d9" strokeweight=".7pt">
              <w10:wrap anchorx="page" anchory="page"/>
            </v:line>
          </w:pict>
        </w:r>
        <w:r>
          <w:rPr>
            <w:rFonts w:ascii="Arial" w:eastAsia="Arial" w:hAnsi="Arial"/>
            <w:color w:val="626361"/>
            <w:spacing w:val="-1"/>
            <w:sz w:val="20"/>
            <w:lang w:val="en-US"/>
          </w:rPr>
          <w:delText>OC</w:delText>
        </w:r>
        <w:r>
          <w:rPr>
            <w:rFonts w:ascii="Arial" w:eastAsia="Arial" w:hAnsi="Arial"/>
            <w:color w:val="626361"/>
            <w:spacing w:val="-1"/>
            <w:sz w:val="20"/>
            <w:lang w:val="en-US"/>
          </w:rPr>
          <w:tab/>
          <w:delText>Output channel connected</w:delText>
        </w:r>
      </w:del>
    </w:p>
    <w:p w14:paraId="25FF60F2" w14:textId="77777777" w:rsidR="00E1101E" w:rsidRDefault="00000000">
      <w:pPr>
        <w:tabs>
          <w:tab w:val="left" w:pos="936"/>
        </w:tabs>
        <w:spacing w:before="49" w:after="135" w:line="232" w:lineRule="exact"/>
        <w:ind w:left="216"/>
        <w:textAlignment w:val="baseline"/>
        <w:rPr>
          <w:del w:id="3425" w:author="Stuart McLarnon (NESO)" w:date="2024-11-19T13:05:00Z"/>
          <w:rFonts w:ascii="Arial" w:eastAsia="Arial" w:hAnsi="Arial"/>
          <w:color w:val="626361"/>
          <w:spacing w:val="-1"/>
          <w:sz w:val="20"/>
        </w:rPr>
      </w:pPr>
      <w:del w:id="3426" w:author="Stuart McLarnon (NESO)" w:date="2024-11-19T13:05:00Z">
        <w:r>
          <w:rPr>
            <w:rFonts w:ascii="Times New Roman" w:eastAsia="PMingLiU" w:hAnsi="Times New Roman"/>
          </w:rPr>
          <w:pict w14:anchorId="3D3F9121">
            <v:line id="_x0000_s2397" style="position:absolute;left:0;text-align:left;z-index:252069888;mso-position-horizontal-relative:page;mso-position-vertical-relative:page" from="53.75pt,172.55pt" to="495.9pt,172.55pt" strokecolor="#d9d9d9" strokeweight=".7pt">
              <w10:wrap anchorx="page" anchory="page"/>
            </v:line>
          </w:pict>
        </w:r>
        <w:r>
          <w:rPr>
            <w:rFonts w:ascii="Arial" w:eastAsia="Arial" w:hAnsi="Arial"/>
            <w:color w:val="626361"/>
            <w:spacing w:val="-1"/>
            <w:sz w:val="20"/>
            <w:lang w:val="en-US"/>
          </w:rPr>
          <w:delText>ID</w:delText>
        </w:r>
        <w:r>
          <w:rPr>
            <w:rFonts w:ascii="Arial" w:eastAsia="Arial" w:hAnsi="Arial"/>
            <w:color w:val="626361"/>
            <w:spacing w:val="-1"/>
            <w:sz w:val="20"/>
            <w:lang w:val="en-US"/>
          </w:rPr>
          <w:tab/>
          <w:delText>Input channel disconnected</w:delText>
        </w:r>
      </w:del>
    </w:p>
    <w:p w14:paraId="5136F25D" w14:textId="77777777" w:rsidR="00E1101E" w:rsidRDefault="00000000">
      <w:pPr>
        <w:tabs>
          <w:tab w:val="left" w:pos="936"/>
        </w:tabs>
        <w:spacing w:before="44" w:after="125" w:line="232" w:lineRule="exact"/>
        <w:ind w:left="216"/>
        <w:textAlignment w:val="baseline"/>
        <w:rPr>
          <w:del w:id="3427" w:author="Stuart McLarnon (NESO)" w:date="2024-11-19T13:05:00Z"/>
          <w:rFonts w:ascii="Arial" w:eastAsia="Arial" w:hAnsi="Arial"/>
          <w:color w:val="626361"/>
          <w:sz w:val="20"/>
        </w:rPr>
      </w:pPr>
      <w:del w:id="3428" w:author="Stuart McLarnon (NESO)" w:date="2024-11-19T13:05:00Z">
        <w:r>
          <w:rPr>
            <w:rFonts w:ascii="Times New Roman" w:eastAsia="PMingLiU" w:hAnsi="Times New Roman"/>
          </w:rPr>
          <w:pict w14:anchorId="4AAF675E">
            <v:line id="_x0000_s2398" style="position:absolute;left:0;text-align:left;z-index:252070912;mso-position-horizontal-relative:page;mso-position-vertical-relative:page" from="53.75pt,193.45pt" to="495.9pt,193.45pt" strokecolor="#d9d9d9" strokeweight=".7pt">
              <w10:wrap anchorx="page" anchory="page"/>
            </v:line>
          </w:pict>
        </w:r>
        <w:r>
          <w:rPr>
            <w:rFonts w:ascii="Arial" w:eastAsia="Arial" w:hAnsi="Arial"/>
            <w:color w:val="626361"/>
            <w:sz w:val="20"/>
            <w:lang w:val="en-US"/>
          </w:rPr>
          <w:delText>OD</w:delText>
        </w:r>
        <w:r>
          <w:rPr>
            <w:rFonts w:ascii="Arial" w:eastAsia="Arial" w:hAnsi="Arial"/>
            <w:color w:val="626361"/>
            <w:sz w:val="20"/>
            <w:lang w:val="en-US"/>
          </w:rPr>
          <w:tab/>
          <w:delText>Output channel disconnected</w:delText>
        </w:r>
      </w:del>
    </w:p>
    <w:p w14:paraId="43FCBA71" w14:textId="77777777" w:rsidR="00E1101E" w:rsidRDefault="00000000">
      <w:pPr>
        <w:tabs>
          <w:tab w:val="left" w:pos="936"/>
        </w:tabs>
        <w:spacing w:before="48" w:after="126" w:line="232" w:lineRule="exact"/>
        <w:ind w:left="216"/>
        <w:textAlignment w:val="baseline"/>
        <w:rPr>
          <w:del w:id="3429" w:author="Stuart McLarnon (NESO)" w:date="2024-11-19T13:05:00Z"/>
          <w:rFonts w:ascii="Arial" w:eastAsia="Arial" w:hAnsi="Arial"/>
          <w:color w:val="626361"/>
          <w:spacing w:val="-1"/>
          <w:sz w:val="20"/>
        </w:rPr>
      </w:pPr>
      <w:del w:id="3430" w:author="Stuart McLarnon (NESO)" w:date="2024-11-19T13:05:00Z">
        <w:r>
          <w:rPr>
            <w:rFonts w:ascii="Times New Roman" w:eastAsia="PMingLiU" w:hAnsi="Times New Roman"/>
          </w:rPr>
          <w:pict w14:anchorId="461D6CD2">
            <v:line id="_x0000_s2399" style="position:absolute;left:0;text-align:left;z-index:252071936;mso-position-horizontal-relative:page;mso-position-vertical-relative:page" from="53.75pt,214.1pt" to="495.9pt,214.1pt" strokecolor="#d9d9d9" strokeweight=".7pt">
              <w10:wrap anchorx="page" anchory="page"/>
            </v:line>
          </w:pict>
        </w:r>
        <w:r>
          <w:rPr>
            <w:rFonts w:ascii="Arial" w:eastAsia="Arial" w:hAnsi="Arial"/>
            <w:color w:val="626361"/>
            <w:spacing w:val="-1"/>
            <w:sz w:val="20"/>
            <w:lang w:val="en-US"/>
          </w:rPr>
          <w:delText>NX</w:delText>
        </w:r>
        <w:r>
          <w:rPr>
            <w:rFonts w:ascii="Arial" w:eastAsia="Arial" w:hAnsi="Arial"/>
            <w:color w:val="626361"/>
            <w:spacing w:val="-1"/>
            <w:sz w:val="20"/>
            <w:lang w:val="en-US"/>
          </w:rPr>
          <w:tab/>
          <w:delText>Network Partner Exited</w:delText>
        </w:r>
      </w:del>
    </w:p>
    <w:p w14:paraId="51896707" w14:textId="77777777" w:rsidR="00E1101E" w:rsidRDefault="00000000">
      <w:pPr>
        <w:spacing w:before="370" w:after="177" w:line="205" w:lineRule="exact"/>
        <w:ind w:left="216"/>
        <w:textAlignment w:val="baseline"/>
        <w:rPr>
          <w:del w:id="3431" w:author="Stuart McLarnon (NESO)" w:date="2024-11-19T13:05:00Z"/>
          <w:rFonts w:ascii="Arial" w:eastAsia="Arial" w:hAnsi="Arial"/>
          <w:b/>
          <w:i/>
          <w:color w:val="717174"/>
          <w:spacing w:val="-1"/>
          <w:sz w:val="18"/>
        </w:rPr>
      </w:pPr>
      <w:del w:id="3432" w:author="Stuart McLarnon (NESO)" w:date="2024-11-19T13:05:00Z">
        <w:r>
          <w:rPr>
            <w:rFonts w:ascii="Times New Roman" w:eastAsia="PMingLiU" w:hAnsi="Times New Roman"/>
          </w:rPr>
          <w:pict w14:anchorId="71E48ECD">
            <v:line id="_x0000_s2400" style="position:absolute;left:0;text-align:left;z-index:252072960;mso-position-horizontal-relative:page;mso-position-vertical-relative:page" from="53.05pt,234.95pt" to="495.9pt,234.95pt" strokecolor="#ffbe21" strokeweight=".7pt">
              <w10:wrap anchorx="page" anchory="page"/>
            </v:line>
          </w:pict>
        </w:r>
        <w:r>
          <w:rPr>
            <w:rFonts w:ascii="Arial" w:eastAsia="Arial" w:hAnsi="Arial"/>
            <w:b/>
            <w:i/>
            <w:color w:val="717174"/>
            <w:spacing w:val="-1"/>
            <w:sz w:val="18"/>
            <w:lang w:val="en-US"/>
          </w:rPr>
          <w:delText xml:space="preserve">Table 31 </w:delText>
        </w:r>
        <w:r>
          <w:rPr>
            <w:rFonts w:ascii="Arial" w:eastAsia="Arial" w:hAnsi="Arial"/>
            <w:i/>
            <w:color w:val="717174"/>
            <w:spacing w:val="-1"/>
            <w:sz w:val="18"/>
            <w:lang w:val="en-US"/>
          </w:rPr>
          <w:delText>- Alarm codes for the MMS Alarm Mailbox</w:delText>
        </w:r>
      </w:del>
    </w:p>
    <w:tbl>
      <w:tblPr>
        <w:tblStyle w:val="ListTable2-Accent1"/>
        <w:tblW w:w="9043" w:type="dxa"/>
        <w:tblLook w:val="04A0" w:firstRow="1" w:lastRow="0" w:firstColumn="1" w:lastColumn="0" w:noHBand="0" w:noVBand="1"/>
      </w:tblPr>
      <w:tblGrid>
        <w:gridCol w:w="1901"/>
        <w:gridCol w:w="1779"/>
        <w:gridCol w:w="1218"/>
        <w:gridCol w:w="4145"/>
      </w:tblGrid>
      <w:tr w:rsidR="00316A82" w:rsidRPr="00A57BDE" w14:paraId="75132EBC" w14:textId="77777777" w:rsidTr="004A4F1E">
        <w:trPr>
          <w:cnfStyle w:val="100000000000" w:firstRow="1" w:lastRow="0" w:firstColumn="0" w:lastColumn="0" w:oddVBand="0" w:evenVBand="0" w:oddHBand="0"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1674" w:type="dxa"/>
          </w:tcPr>
          <w:p w14:paraId="623A54CB" w14:textId="77777777" w:rsidR="00316A82" w:rsidRPr="00A57BDE" w:rsidRDefault="00316A82" w:rsidP="004A4F1E">
            <w:pPr>
              <w:rPr>
                <w:lang w:val="en-US"/>
              </w:rPr>
            </w:pPr>
            <w:r w:rsidRPr="00A57BDE">
              <w:rPr>
                <w:lang w:val="en-US"/>
              </w:rPr>
              <w:t>Field Name</w:t>
            </w:r>
          </w:p>
        </w:tc>
        <w:tc>
          <w:tcPr>
            <w:tcW w:w="1819" w:type="dxa"/>
          </w:tcPr>
          <w:p w14:paraId="72D3D0C7"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Start Position</w:t>
            </w:r>
          </w:p>
        </w:tc>
        <w:tc>
          <w:tcPr>
            <w:tcW w:w="1246" w:type="dxa"/>
          </w:tcPr>
          <w:p w14:paraId="42FD44C0"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Field Size</w:t>
            </w:r>
          </w:p>
        </w:tc>
        <w:tc>
          <w:tcPr>
            <w:tcW w:w="4304" w:type="dxa"/>
          </w:tcPr>
          <w:p w14:paraId="0943474E"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Description</w:t>
            </w:r>
          </w:p>
        </w:tc>
      </w:tr>
      <w:tr w:rsidR="00316A82" w:rsidRPr="00A57BDE" w14:paraId="210E62B4" w14:textId="77777777" w:rsidTr="004A4F1E">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674" w:type="dxa"/>
          </w:tcPr>
          <w:p w14:paraId="7BF4D35C" w14:textId="33F2E101" w:rsidR="00316A82" w:rsidRPr="00A57BDE" w:rsidRDefault="00000000" w:rsidP="004A4F1E">
            <w:pPr>
              <w:rPr>
                <w:b w:val="0"/>
                <w:bCs w:val="0"/>
                <w:lang w:val="en-US"/>
              </w:rPr>
            </w:pPr>
            <w:del w:id="3433" w:author="Stuart McLarnon (NESO)" w:date="2024-11-19T13:05:00Z">
              <w:r>
                <w:rPr>
                  <w:rFonts w:ascii="Arial" w:eastAsia="Arial" w:hAnsi="Arial"/>
                  <w:color w:val="626361"/>
                  <w:sz w:val="20"/>
                  <w:lang w:val="en-US"/>
                </w:rPr>
                <w:delText>Destination</w:delText>
              </w:r>
            </w:del>
            <w:ins w:id="3434" w:author="Stuart McLarnon (NESO)" w:date="2024-11-19T13:05:00Z">
              <w:r w:rsidR="00316A82">
                <w:rPr>
                  <w:b w:val="0"/>
                  <w:bCs w:val="0"/>
                  <w:lang w:val="en-US"/>
                </w:rPr>
                <w:t>Code</w:t>
              </w:r>
            </w:ins>
          </w:p>
        </w:tc>
        <w:tc>
          <w:tcPr>
            <w:tcW w:w="1819" w:type="dxa"/>
          </w:tcPr>
          <w:p w14:paraId="7A5D745E"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1</w:t>
            </w:r>
          </w:p>
        </w:tc>
        <w:tc>
          <w:tcPr>
            <w:tcW w:w="1246" w:type="dxa"/>
          </w:tcPr>
          <w:p w14:paraId="6E463567" w14:textId="07AEA168" w:rsidR="00316A82" w:rsidRPr="00A57BDE"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3435" w:author="Stuart McLarnon (NESO)" w:date="2024-11-19T13:05:00Z">
              <w:r>
                <w:rPr>
                  <w:rFonts w:ascii="Arial" w:eastAsia="Arial" w:hAnsi="Arial"/>
                  <w:color w:val="626361"/>
                  <w:sz w:val="20"/>
                  <w:lang w:val="en-US"/>
                </w:rPr>
                <w:delText>6</w:delText>
              </w:r>
            </w:del>
            <w:ins w:id="3436" w:author="Stuart McLarnon (NESO)" w:date="2024-11-19T13:05:00Z">
              <w:r w:rsidR="00316A82">
                <w:rPr>
                  <w:lang w:val="en-US"/>
                </w:rPr>
                <w:t>3</w:t>
              </w:r>
            </w:ins>
          </w:p>
        </w:tc>
        <w:tc>
          <w:tcPr>
            <w:tcW w:w="4304" w:type="dxa"/>
          </w:tcPr>
          <w:p w14:paraId="167BA8FB" w14:textId="5172D58B" w:rsidR="00316A82" w:rsidRPr="00A57BDE"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3437" w:author="Stuart McLarnon (NESO)" w:date="2024-11-19T13:05:00Z">
              <w:r>
                <w:rPr>
                  <w:rFonts w:ascii="Arial" w:eastAsia="Arial" w:hAnsi="Arial"/>
                  <w:color w:val="626361"/>
                  <w:sz w:val="20"/>
                  <w:lang w:val="en-US"/>
                </w:rPr>
                <w:delText>Name of BM Unit</w:delText>
              </w:r>
            </w:del>
            <w:ins w:id="3438" w:author="Stuart McLarnon (NESO)" w:date="2024-11-19T13:05:00Z">
              <w:r w:rsidR="00316A82" w:rsidRPr="0082675B">
                <w:t>See Table 30.</w:t>
              </w:r>
            </w:ins>
          </w:p>
        </w:tc>
      </w:tr>
      <w:tr w:rsidR="00316A82" w:rsidRPr="00A57BDE" w14:paraId="12252AEE" w14:textId="77777777" w:rsidTr="004A4F1E">
        <w:trPr>
          <w:trHeight w:val="275"/>
          <w:ins w:id="3439"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3FED4BBD" w14:textId="77777777" w:rsidR="00316A82" w:rsidRPr="00A57BDE" w:rsidRDefault="00316A82" w:rsidP="004A4F1E">
            <w:pPr>
              <w:rPr>
                <w:ins w:id="3440" w:author="Stuart McLarnon (NESO)" w:date="2024-11-19T13:05:00Z"/>
                <w:b w:val="0"/>
                <w:bCs w:val="0"/>
                <w:lang w:val="en-US"/>
              </w:rPr>
            </w:pPr>
            <w:ins w:id="3441" w:author="Stuart McLarnon (NESO)" w:date="2024-11-19T13:05:00Z">
              <w:r>
                <w:rPr>
                  <w:b w:val="0"/>
                  <w:bCs w:val="0"/>
                  <w:lang w:val="en-US"/>
                </w:rPr>
                <w:t>Time Stamp</w:t>
              </w:r>
            </w:ins>
          </w:p>
        </w:tc>
        <w:tc>
          <w:tcPr>
            <w:tcW w:w="1819" w:type="dxa"/>
          </w:tcPr>
          <w:p w14:paraId="0D7F5BEB"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442" w:author="Stuart McLarnon (NESO)" w:date="2024-11-19T13:05:00Z"/>
                <w:lang w:val="en-US"/>
              </w:rPr>
            </w:pPr>
            <w:ins w:id="3443" w:author="Stuart McLarnon (NESO)" w:date="2024-11-19T13:05:00Z">
              <w:r>
                <w:rPr>
                  <w:lang w:val="en-US"/>
                </w:rPr>
                <w:t>5</w:t>
              </w:r>
            </w:ins>
          </w:p>
        </w:tc>
        <w:tc>
          <w:tcPr>
            <w:tcW w:w="1246" w:type="dxa"/>
          </w:tcPr>
          <w:p w14:paraId="69F5FA12"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444" w:author="Stuart McLarnon (NESO)" w:date="2024-11-19T13:05:00Z"/>
                <w:lang w:val="en-US"/>
              </w:rPr>
            </w:pPr>
            <w:ins w:id="3445" w:author="Stuart McLarnon (NESO)" w:date="2024-11-19T13:05:00Z">
              <w:r>
                <w:rPr>
                  <w:lang w:val="en-US"/>
                </w:rPr>
                <w:t>23</w:t>
              </w:r>
            </w:ins>
          </w:p>
        </w:tc>
        <w:tc>
          <w:tcPr>
            <w:tcW w:w="4304" w:type="dxa"/>
          </w:tcPr>
          <w:p w14:paraId="1C876B1E"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ins w:id="3446" w:author="Stuart McLarnon (NESO)" w:date="2024-11-19T13:05:00Z"/>
                <w:lang w:val="en-US"/>
              </w:rPr>
            </w:pPr>
            <w:ins w:id="3447" w:author="Stuart McLarnon (NESO)" w:date="2024-11-19T13:05:00Z">
              <w:r w:rsidRPr="0082675B">
                <w:t>Time alarm raised by Server Layer, obtained from local node system clock.</w:t>
              </w:r>
            </w:ins>
          </w:p>
        </w:tc>
      </w:tr>
    </w:tbl>
    <w:p w14:paraId="36EC9573" w14:textId="77777777" w:rsidR="00316A82" w:rsidRDefault="00316A82" w:rsidP="00316A82">
      <w:pPr>
        <w:rPr>
          <w:ins w:id="3448" w:author="Stuart McLarnon (NESO)" w:date="2024-11-19T13:05:00Z"/>
        </w:rPr>
      </w:pPr>
    </w:p>
    <w:p w14:paraId="2D2E1DF7" w14:textId="44856305" w:rsidR="00316A82" w:rsidRDefault="00316A82" w:rsidP="00316A82">
      <w:pPr>
        <w:pStyle w:val="Caption"/>
        <w:keepNext/>
        <w:rPr>
          <w:ins w:id="3449" w:author="Stuart McLarnon (NESO)" w:date="2024-11-19T13:05:00Z"/>
        </w:rPr>
      </w:pPr>
      <w:ins w:id="3450" w:author="Stuart McLarnon (NESO)" w:date="2024-11-19T13:05:00Z">
        <w:r>
          <w:t xml:space="preserve">Table </w:t>
        </w:r>
        <w:r>
          <w:fldChar w:fldCharType="begin"/>
        </w:r>
        <w:r>
          <w:instrText xml:space="preserve"> SEQ Table \* ARABIC </w:instrText>
        </w:r>
        <w:r>
          <w:fldChar w:fldCharType="separate"/>
        </w:r>
        <w:r w:rsidR="00563C81">
          <w:rPr>
            <w:noProof/>
          </w:rPr>
          <w:t>30</w:t>
        </w:r>
        <w:r>
          <w:rPr>
            <w:noProof/>
          </w:rPr>
          <w:fldChar w:fldCharType="end"/>
        </w:r>
        <w:r>
          <w:t xml:space="preserve">: </w:t>
        </w:r>
        <w:r w:rsidRPr="00235866">
          <w:t xml:space="preserve"> CMS Alarm Codes</w:t>
        </w:r>
      </w:ins>
    </w:p>
    <w:tbl>
      <w:tblPr>
        <w:tblStyle w:val="ListTable1Light-Accent1"/>
        <w:tblW w:w="0" w:type="auto"/>
        <w:tblLook w:val="04A0" w:firstRow="1" w:lastRow="0" w:firstColumn="1" w:lastColumn="0" w:noHBand="0" w:noVBand="1"/>
      </w:tblPr>
      <w:tblGrid>
        <w:gridCol w:w="1275"/>
        <w:gridCol w:w="7725"/>
      </w:tblGrid>
      <w:tr w:rsidR="00316A82" w:rsidRPr="00D77AA3" w14:paraId="01E6A9FB" w14:textId="77777777" w:rsidTr="00316A82">
        <w:trPr>
          <w:cnfStyle w:val="100000000000" w:firstRow="1" w:lastRow="0" w:firstColumn="0" w:lastColumn="0" w:oddVBand="0" w:evenVBand="0" w:oddHBand="0" w:evenHBand="0" w:firstRowFirstColumn="0" w:firstRowLastColumn="0" w:lastRowFirstColumn="0" w:lastRowLastColumn="0"/>
          <w:ins w:id="345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5D40679E" w14:textId="77777777" w:rsidR="00316A82" w:rsidRPr="00451BA2" w:rsidRDefault="00316A82" w:rsidP="004A4F1E">
            <w:pPr>
              <w:rPr>
                <w:ins w:id="3452" w:author="Stuart McLarnon (NESO)" w:date="2024-11-19T13:05:00Z"/>
                <w:b w:val="0"/>
                <w:bCs w:val="0"/>
                <w:color w:val="3F0731"/>
              </w:rPr>
            </w:pPr>
            <w:ins w:id="3453" w:author="Stuart McLarnon (NESO)" w:date="2024-11-19T13:05:00Z">
              <w:r>
                <w:rPr>
                  <w:color w:val="3F0731"/>
                </w:rPr>
                <w:t>Alarm</w:t>
              </w:r>
            </w:ins>
          </w:p>
        </w:tc>
        <w:tc>
          <w:tcPr>
            <w:tcW w:w="7740" w:type="dxa"/>
          </w:tcPr>
          <w:p w14:paraId="0AD3FEE7"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3454" w:author="Stuart McLarnon (NESO)" w:date="2024-11-19T13:05:00Z"/>
                <w:color w:val="3F0731"/>
              </w:rPr>
            </w:pPr>
            <w:ins w:id="3455" w:author="Stuart McLarnon (NESO)" w:date="2024-11-19T13:05:00Z">
              <w:r>
                <w:rPr>
                  <w:color w:val="3F0731"/>
                </w:rPr>
                <w:t>Meaning</w:t>
              </w:r>
            </w:ins>
          </w:p>
        </w:tc>
      </w:tr>
      <w:tr w:rsidR="00316A82" w:rsidRPr="00D77AA3" w14:paraId="3C21E1DA" w14:textId="77777777" w:rsidTr="00316A82">
        <w:trPr>
          <w:cnfStyle w:val="000000100000" w:firstRow="0" w:lastRow="0" w:firstColumn="0" w:lastColumn="0" w:oddVBand="0" w:evenVBand="0" w:oddHBand="1" w:evenHBand="0" w:firstRowFirstColumn="0" w:firstRowLastColumn="0" w:lastRowFirstColumn="0" w:lastRowLastColumn="0"/>
          <w:ins w:id="345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0913AF4B" w14:textId="77777777" w:rsidR="00316A82" w:rsidRPr="00D77AA3" w:rsidRDefault="00316A82" w:rsidP="004A4F1E">
            <w:pPr>
              <w:rPr>
                <w:ins w:id="3457" w:author="Stuart McLarnon (NESO)" w:date="2024-11-19T13:05:00Z"/>
                <w:b w:val="0"/>
                <w:bCs w:val="0"/>
                <w:color w:val="3F0731"/>
              </w:rPr>
            </w:pPr>
            <w:ins w:id="3458" w:author="Stuart McLarnon (NESO)" w:date="2024-11-19T13:05:00Z">
              <w:r>
                <w:rPr>
                  <w:b w:val="0"/>
                  <w:bCs w:val="0"/>
                  <w:color w:val="3F0731"/>
                </w:rPr>
                <w:t>IC</w:t>
              </w:r>
            </w:ins>
          </w:p>
        </w:tc>
        <w:tc>
          <w:tcPr>
            <w:tcW w:w="7740" w:type="dxa"/>
          </w:tcPr>
          <w:p w14:paraId="53389110"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459" w:author="Stuart McLarnon (NESO)" w:date="2024-11-19T13:05:00Z"/>
                <w:color w:val="3F0731"/>
              </w:rPr>
            </w:pPr>
            <w:ins w:id="3460" w:author="Stuart McLarnon (NESO)" w:date="2024-11-19T13:05:00Z">
              <w:r w:rsidRPr="002B4CB0">
                <w:rPr>
                  <w:color w:val="3F0731"/>
                </w:rPr>
                <w:t>Input channel connected</w:t>
              </w:r>
            </w:ins>
          </w:p>
        </w:tc>
      </w:tr>
      <w:tr w:rsidR="00316A82" w:rsidRPr="00D77AA3" w14:paraId="10AD4402" w14:textId="77777777" w:rsidTr="00316A82">
        <w:trPr>
          <w:ins w:id="346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7AE24AF3" w14:textId="77777777" w:rsidR="00316A82" w:rsidRPr="002B4CB0" w:rsidRDefault="00316A82" w:rsidP="004A4F1E">
            <w:pPr>
              <w:rPr>
                <w:ins w:id="3462" w:author="Stuart McLarnon (NESO)" w:date="2024-11-19T13:05:00Z"/>
                <w:color w:val="3F0731"/>
              </w:rPr>
            </w:pPr>
            <w:ins w:id="3463" w:author="Stuart McLarnon (NESO)" w:date="2024-11-19T13:05:00Z">
              <w:r>
                <w:rPr>
                  <w:b w:val="0"/>
                  <w:bCs w:val="0"/>
                  <w:color w:val="3F0731"/>
                </w:rPr>
                <w:t>OC</w:t>
              </w:r>
            </w:ins>
          </w:p>
        </w:tc>
        <w:tc>
          <w:tcPr>
            <w:tcW w:w="7740" w:type="dxa"/>
          </w:tcPr>
          <w:p w14:paraId="5662358D"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464" w:author="Stuart McLarnon (NESO)" w:date="2024-11-19T13:05:00Z"/>
                <w:color w:val="3F0731"/>
              </w:rPr>
            </w:pPr>
            <w:ins w:id="3465" w:author="Stuart McLarnon (NESO)" w:date="2024-11-19T13:05:00Z">
              <w:r w:rsidRPr="002B4CB0">
                <w:rPr>
                  <w:color w:val="3F0731"/>
                </w:rPr>
                <w:t>Output channel connected</w:t>
              </w:r>
            </w:ins>
          </w:p>
        </w:tc>
      </w:tr>
      <w:tr w:rsidR="00316A82" w:rsidRPr="00D77AA3" w14:paraId="1F451D68" w14:textId="77777777" w:rsidTr="00316A82">
        <w:trPr>
          <w:cnfStyle w:val="000000100000" w:firstRow="0" w:lastRow="0" w:firstColumn="0" w:lastColumn="0" w:oddVBand="0" w:evenVBand="0" w:oddHBand="1" w:evenHBand="0" w:firstRowFirstColumn="0" w:firstRowLastColumn="0" w:lastRowFirstColumn="0" w:lastRowLastColumn="0"/>
          <w:ins w:id="346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6216B5C6" w14:textId="77777777" w:rsidR="00316A82" w:rsidRPr="00D77AA3" w:rsidRDefault="00316A82" w:rsidP="004A4F1E">
            <w:pPr>
              <w:rPr>
                <w:ins w:id="3467" w:author="Stuart McLarnon (NESO)" w:date="2024-11-19T13:05:00Z"/>
                <w:b w:val="0"/>
                <w:bCs w:val="0"/>
                <w:color w:val="3F0731"/>
              </w:rPr>
            </w:pPr>
            <w:ins w:id="3468" w:author="Stuart McLarnon (NESO)" w:date="2024-11-19T13:05:00Z">
              <w:r>
                <w:rPr>
                  <w:b w:val="0"/>
                  <w:bCs w:val="0"/>
                  <w:color w:val="3F0731"/>
                </w:rPr>
                <w:t>ID</w:t>
              </w:r>
            </w:ins>
          </w:p>
        </w:tc>
        <w:tc>
          <w:tcPr>
            <w:tcW w:w="7740" w:type="dxa"/>
          </w:tcPr>
          <w:p w14:paraId="1C485DD9"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469" w:author="Stuart McLarnon (NESO)" w:date="2024-11-19T13:05:00Z"/>
                <w:color w:val="3F0731"/>
              </w:rPr>
            </w:pPr>
            <w:ins w:id="3470" w:author="Stuart McLarnon (NESO)" w:date="2024-11-19T13:05:00Z">
              <w:r w:rsidRPr="000A2F89">
                <w:rPr>
                  <w:color w:val="3F0731"/>
                </w:rPr>
                <w:t>Input channel disconnected</w:t>
              </w:r>
            </w:ins>
          </w:p>
        </w:tc>
      </w:tr>
      <w:tr w:rsidR="00316A82" w:rsidRPr="00D77AA3" w14:paraId="7872762D" w14:textId="77777777" w:rsidTr="00316A82">
        <w:trPr>
          <w:ins w:id="3471"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3985F4E0" w14:textId="77777777" w:rsidR="00316A82" w:rsidRPr="00D77AA3" w:rsidRDefault="00316A82" w:rsidP="004A4F1E">
            <w:pPr>
              <w:rPr>
                <w:ins w:id="3472" w:author="Stuart McLarnon (NESO)" w:date="2024-11-19T13:05:00Z"/>
                <w:b w:val="0"/>
                <w:bCs w:val="0"/>
                <w:color w:val="3F0731"/>
              </w:rPr>
            </w:pPr>
            <w:ins w:id="3473" w:author="Stuart McLarnon (NESO)" w:date="2024-11-19T13:05:00Z">
              <w:r>
                <w:rPr>
                  <w:b w:val="0"/>
                  <w:bCs w:val="0"/>
                  <w:color w:val="3F0731"/>
                </w:rPr>
                <w:t>OD</w:t>
              </w:r>
            </w:ins>
          </w:p>
        </w:tc>
        <w:tc>
          <w:tcPr>
            <w:tcW w:w="7740" w:type="dxa"/>
          </w:tcPr>
          <w:p w14:paraId="631003E6" w14:textId="77777777" w:rsidR="00316A82" w:rsidRPr="00D77AA3" w:rsidRDefault="00316A82" w:rsidP="004A4F1E">
            <w:pPr>
              <w:cnfStyle w:val="000000000000" w:firstRow="0" w:lastRow="0" w:firstColumn="0" w:lastColumn="0" w:oddVBand="0" w:evenVBand="0" w:oddHBand="0" w:evenHBand="0" w:firstRowFirstColumn="0" w:firstRowLastColumn="0" w:lastRowFirstColumn="0" w:lastRowLastColumn="0"/>
              <w:rPr>
                <w:ins w:id="3474" w:author="Stuart McLarnon (NESO)" w:date="2024-11-19T13:05:00Z"/>
                <w:color w:val="3F0731"/>
              </w:rPr>
            </w:pPr>
            <w:ins w:id="3475" w:author="Stuart McLarnon (NESO)" w:date="2024-11-19T13:05:00Z">
              <w:r w:rsidRPr="000A2F89">
                <w:rPr>
                  <w:color w:val="3F0731"/>
                </w:rPr>
                <w:t>Output channel disconnected</w:t>
              </w:r>
            </w:ins>
          </w:p>
        </w:tc>
      </w:tr>
      <w:tr w:rsidR="00316A82" w:rsidRPr="00D77AA3" w14:paraId="381692A0" w14:textId="77777777" w:rsidTr="00316A82">
        <w:trPr>
          <w:cnfStyle w:val="000000100000" w:firstRow="0" w:lastRow="0" w:firstColumn="0" w:lastColumn="0" w:oddVBand="0" w:evenVBand="0" w:oddHBand="1" w:evenHBand="0" w:firstRowFirstColumn="0" w:firstRowLastColumn="0" w:lastRowFirstColumn="0" w:lastRowLastColumn="0"/>
          <w:ins w:id="3476"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276" w:type="dxa"/>
          </w:tcPr>
          <w:p w14:paraId="5A2CA491" w14:textId="77777777" w:rsidR="00316A82" w:rsidRPr="00D77AA3" w:rsidRDefault="00316A82" w:rsidP="004A4F1E">
            <w:pPr>
              <w:rPr>
                <w:ins w:id="3477" w:author="Stuart McLarnon (NESO)" w:date="2024-11-19T13:05:00Z"/>
                <w:b w:val="0"/>
                <w:bCs w:val="0"/>
                <w:color w:val="3F0731"/>
              </w:rPr>
            </w:pPr>
            <w:ins w:id="3478" w:author="Stuart McLarnon (NESO)" w:date="2024-11-19T13:05:00Z">
              <w:r>
                <w:rPr>
                  <w:b w:val="0"/>
                  <w:bCs w:val="0"/>
                  <w:color w:val="3F0731"/>
                </w:rPr>
                <w:t>NX</w:t>
              </w:r>
            </w:ins>
          </w:p>
        </w:tc>
        <w:tc>
          <w:tcPr>
            <w:tcW w:w="7740" w:type="dxa"/>
          </w:tcPr>
          <w:p w14:paraId="7DB23134" w14:textId="77777777" w:rsidR="00316A82" w:rsidRPr="00D77AA3" w:rsidRDefault="00316A82" w:rsidP="004A4F1E">
            <w:pPr>
              <w:cnfStyle w:val="000000100000" w:firstRow="0" w:lastRow="0" w:firstColumn="0" w:lastColumn="0" w:oddVBand="0" w:evenVBand="0" w:oddHBand="1" w:evenHBand="0" w:firstRowFirstColumn="0" w:firstRowLastColumn="0" w:lastRowFirstColumn="0" w:lastRowLastColumn="0"/>
              <w:rPr>
                <w:ins w:id="3479" w:author="Stuart McLarnon (NESO)" w:date="2024-11-19T13:05:00Z"/>
                <w:color w:val="3F0731"/>
              </w:rPr>
            </w:pPr>
            <w:ins w:id="3480" w:author="Stuart McLarnon (NESO)" w:date="2024-11-19T13:05:00Z">
              <w:r w:rsidRPr="000A2F89">
                <w:rPr>
                  <w:color w:val="3F0731"/>
                </w:rPr>
                <w:t>Network Partner Exited</w:t>
              </w:r>
            </w:ins>
          </w:p>
        </w:tc>
      </w:tr>
    </w:tbl>
    <w:p w14:paraId="5503CBFB" w14:textId="77777777" w:rsidR="00316A82" w:rsidRDefault="00316A82" w:rsidP="00316A82">
      <w:pPr>
        <w:rPr>
          <w:ins w:id="3481" w:author="Stuart McLarnon (NESO)" w:date="2024-11-19T13:05:00Z"/>
        </w:rPr>
      </w:pPr>
    </w:p>
    <w:p w14:paraId="0DB53D72" w14:textId="218B18A3" w:rsidR="00316A82" w:rsidRDefault="00316A82" w:rsidP="00316A82">
      <w:pPr>
        <w:pStyle w:val="Caption"/>
        <w:keepNext/>
        <w:rPr>
          <w:ins w:id="3482" w:author="Stuart McLarnon (NESO)" w:date="2024-11-19T13:05:00Z"/>
        </w:rPr>
      </w:pPr>
      <w:ins w:id="3483" w:author="Stuart McLarnon (NESO)" w:date="2024-11-19T13:05:00Z">
        <w:r>
          <w:t xml:space="preserve">Table </w:t>
        </w:r>
        <w:r>
          <w:fldChar w:fldCharType="begin"/>
        </w:r>
        <w:r>
          <w:instrText xml:space="preserve"> SEQ Table \* ARABIC </w:instrText>
        </w:r>
        <w:r>
          <w:fldChar w:fldCharType="separate"/>
        </w:r>
        <w:r w:rsidR="00563C81">
          <w:rPr>
            <w:noProof/>
          </w:rPr>
          <w:t>31</w:t>
        </w:r>
        <w:r>
          <w:rPr>
            <w:noProof/>
          </w:rPr>
          <w:fldChar w:fldCharType="end"/>
        </w:r>
        <w:r>
          <w:t xml:space="preserve">: </w:t>
        </w:r>
        <w:r w:rsidRPr="00B8036C">
          <w:t xml:space="preserve"> Alarm codes for the MMS Alarm Mailbox</w:t>
        </w:r>
      </w:ins>
    </w:p>
    <w:tbl>
      <w:tblPr>
        <w:tblStyle w:val="ListTable2-Accent1"/>
        <w:tblW w:w="9043" w:type="dxa"/>
        <w:tblLook w:val="04A0" w:firstRow="1" w:lastRow="0" w:firstColumn="1" w:lastColumn="0" w:noHBand="0" w:noVBand="1"/>
      </w:tblPr>
      <w:tblGrid>
        <w:gridCol w:w="1674"/>
        <w:gridCol w:w="1819"/>
        <w:gridCol w:w="1246"/>
        <w:gridCol w:w="4304"/>
      </w:tblGrid>
      <w:tr w:rsidR="00316A82" w:rsidRPr="00A57BDE" w14:paraId="5F6E202B" w14:textId="77777777" w:rsidTr="004A4F1E">
        <w:trPr>
          <w:cnfStyle w:val="100000000000" w:firstRow="1" w:lastRow="0" w:firstColumn="0" w:lastColumn="0" w:oddVBand="0" w:evenVBand="0" w:oddHBand="0" w:evenHBand="0" w:firstRowFirstColumn="0" w:firstRowLastColumn="0" w:lastRowFirstColumn="0" w:lastRowLastColumn="0"/>
          <w:trHeight w:val="534"/>
          <w:ins w:id="348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7D02E90B" w14:textId="77777777" w:rsidR="00316A82" w:rsidRPr="00A57BDE" w:rsidRDefault="00316A82" w:rsidP="004A4F1E">
            <w:pPr>
              <w:rPr>
                <w:ins w:id="3485" w:author="Stuart McLarnon (NESO)" w:date="2024-11-19T13:05:00Z"/>
                <w:lang w:val="en-US"/>
              </w:rPr>
            </w:pPr>
            <w:ins w:id="3486" w:author="Stuart McLarnon (NESO)" w:date="2024-11-19T13:05:00Z">
              <w:r w:rsidRPr="00A57BDE">
                <w:rPr>
                  <w:lang w:val="en-US"/>
                </w:rPr>
                <w:t>Field Name</w:t>
              </w:r>
            </w:ins>
          </w:p>
        </w:tc>
        <w:tc>
          <w:tcPr>
            <w:tcW w:w="1819" w:type="dxa"/>
          </w:tcPr>
          <w:p w14:paraId="73B358C2"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487" w:author="Stuart McLarnon (NESO)" w:date="2024-11-19T13:05:00Z"/>
                <w:lang w:val="en-US"/>
              </w:rPr>
            </w:pPr>
            <w:ins w:id="3488" w:author="Stuart McLarnon (NESO)" w:date="2024-11-19T13:05:00Z">
              <w:r w:rsidRPr="00A57BDE">
                <w:rPr>
                  <w:lang w:val="en-US"/>
                </w:rPr>
                <w:t>Start Position</w:t>
              </w:r>
            </w:ins>
          </w:p>
        </w:tc>
        <w:tc>
          <w:tcPr>
            <w:tcW w:w="1246" w:type="dxa"/>
          </w:tcPr>
          <w:p w14:paraId="4260FDCB"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489" w:author="Stuart McLarnon (NESO)" w:date="2024-11-19T13:05:00Z"/>
                <w:lang w:val="en-US"/>
              </w:rPr>
            </w:pPr>
            <w:ins w:id="3490" w:author="Stuart McLarnon (NESO)" w:date="2024-11-19T13:05:00Z">
              <w:r w:rsidRPr="00A57BDE">
                <w:rPr>
                  <w:lang w:val="en-US"/>
                </w:rPr>
                <w:t>Field Size</w:t>
              </w:r>
            </w:ins>
          </w:p>
        </w:tc>
        <w:tc>
          <w:tcPr>
            <w:tcW w:w="4304" w:type="dxa"/>
          </w:tcPr>
          <w:p w14:paraId="1DF51D34" w14:textId="77777777" w:rsidR="00316A82" w:rsidRPr="00A57BDE" w:rsidRDefault="00316A82" w:rsidP="004A4F1E">
            <w:pPr>
              <w:cnfStyle w:val="100000000000" w:firstRow="1" w:lastRow="0" w:firstColumn="0" w:lastColumn="0" w:oddVBand="0" w:evenVBand="0" w:oddHBand="0" w:evenHBand="0" w:firstRowFirstColumn="0" w:firstRowLastColumn="0" w:lastRowFirstColumn="0" w:lastRowLastColumn="0"/>
              <w:rPr>
                <w:ins w:id="3491" w:author="Stuart McLarnon (NESO)" w:date="2024-11-19T13:05:00Z"/>
                <w:lang w:val="en-US"/>
              </w:rPr>
            </w:pPr>
            <w:ins w:id="3492" w:author="Stuart McLarnon (NESO)" w:date="2024-11-19T13:05:00Z">
              <w:r w:rsidRPr="00A57BDE">
                <w:rPr>
                  <w:lang w:val="en-US"/>
                </w:rPr>
                <w:t>Description</w:t>
              </w:r>
            </w:ins>
          </w:p>
        </w:tc>
      </w:tr>
      <w:tr w:rsidR="00316A82" w:rsidRPr="00A57BDE" w14:paraId="7FBE510E" w14:textId="77777777" w:rsidTr="004A4F1E">
        <w:trPr>
          <w:cnfStyle w:val="000000100000" w:firstRow="0" w:lastRow="0" w:firstColumn="0" w:lastColumn="0" w:oddVBand="0" w:evenVBand="0" w:oddHBand="1" w:evenHBand="0" w:firstRowFirstColumn="0" w:firstRowLastColumn="0" w:lastRowFirstColumn="0" w:lastRowLastColumn="0"/>
          <w:trHeight w:val="260"/>
          <w:ins w:id="349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1674" w:type="dxa"/>
          </w:tcPr>
          <w:p w14:paraId="1ED4E804" w14:textId="77777777" w:rsidR="00316A82" w:rsidRDefault="00316A82" w:rsidP="004A4F1E">
            <w:pPr>
              <w:rPr>
                <w:ins w:id="3494" w:author="Stuart McLarnon (NESO)" w:date="2024-11-19T13:05:00Z"/>
                <w:b w:val="0"/>
                <w:bCs w:val="0"/>
                <w:lang w:val="en-US"/>
              </w:rPr>
            </w:pPr>
            <w:ins w:id="3495" w:author="Stuart McLarnon (NESO)" w:date="2024-11-19T13:05:00Z">
              <w:r w:rsidRPr="00C43F4C">
                <w:rPr>
                  <w:b w:val="0"/>
                  <w:bCs w:val="0"/>
                  <w:lang w:val="en-US"/>
                </w:rPr>
                <w:t xml:space="preserve">Destination </w:t>
              </w:r>
            </w:ins>
          </w:p>
        </w:tc>
        <w:tc>
          <w:tcPr>
            <w:tcW w:w="1819" w:type="dxa"/>
          </w:tcPr>
          <w:p w14:paraId="68D5A57C"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ins w:id="3496" w:author="Stuart McLarnon (NESO)" w:date="2024-11-19T13:05:00Z"/>
                <w:lang w:val="en-US"/>
              </w:rPr>
            </w:pPr>
            <w:ins w:id="3497" w:author="Stuart McLarnon (NESO)" w:date="2024-11-19T13:05:00Z">
              <w:r w:rsidRPr="00C43F4C">
                <w:rPr>
                  <w:lang w:val="en-US"/>
                </w:rPr>
                <w:t xml:space="preserve">1 </w:t>
              </w:r>
            </w:ins>
          </w:p>
        </w:tc>
        <w:tc>
          <w:tcPr>
            <w:tcW w:w="1246" w:type="dxa"/>
          </w:tcPr>
          <w:p w14:paraId="673A838D" w14:textId="77777777" w:rsidR="00316A82" w:rsidRDefault="00316A82" w:rsidP="004A4F1E">
            <w:pPr>
              <w:cnfStyle w:val="000000100000" w:firstRow="0" w:lastRow="0" w:firstColumn="0" w:lastColumn="0" w:oddVBand="0" w:evenVBand="0" w:oddHBand="1" w:evenHBand="0" w:firstRowFirstColumn="0" w:firstRowLastColumn="0" w:lastRowFirstColumn="0" w:lastRowLastColumn="0"/>
              <w:rPr>
                <w:ins w:id="3498" w:author="Stuart McLarnon (NESO)" w:date="2024-11-19T13:05:00Z"/>
                <w:lang w:val="en-US"/>
              </w:rPr>
            </w:pPr>
            <w:ins w:id="3499" w:author="Stuart McLarnon (NESO)" w:date="2024-11-19T13:05:00Z">
              <w:r w:rsidRPr="00C43F4C">
                <w:rPr>
                  <w:lang w:val="en-US"/>
                </w:rPr>
                <w:t xml:space="preserve">6 </w:t>
              </w:r>
            </w:ins>
          </w:p>
        </w:tc>
        <w:tc>
          <w:tcPr>
            <w:tcW w:w="4304" w:type="dxa"/>
          </w:tcPr>
          <w:p w14:paraId="4AD59B94" w14:textId="77777777" w:rsidR="00316A82" w:rsidRPr="0082675B" w:rsidRDefault="00316A82" w:rsidP="004A4F1E">
            <w:pPr>
              <w:cnfStyle w:val="000000100000" w:firstRow="0" w:lastRow="0" w:firstColumn="0" w:lastColumn="0" w:oddVBand="0" w:evenVBand="0" w:oddHBand="1" w:evenHBand="0" w:firstRowFirstColumn="0" w:firstRowLastColumn="0" w:lastRowFirstColumn="0" w:lastRowLastColumn="0"/>
              <w:rPr>
                <w:ins w:id="3500" w:author="Stuart McLarnon (NESO)" w:date="2024-11-19T13:05:00Z"/>
              </w:rPr>
            </w:pPr>
            <w:ins w:id="3501" w:author="Stuart McLarnon (NESO)" w:date="2024-11-19T13:05:00Z">
              <w:r w:rsidRPr="00C43F4C">
                <w:rPr>
                  <w:lang w:val="en-US"/>
                </w:rPr>
                <w:t>Name of BM Unit</w:t>
              </w:r>
            </w:ins>
          </w:p>
        </w:tc>
      </w:tr>
      <w:tr w:rsidR="00316A82" w:rsidRPr="00A57BDE" w14:paraId="32FC5F2B" w14:textId="77777777" w:rsidTr="004A4F1E">
        <w:trPr>
          <w:trHeight w:val="260"/>
        </w:trPr>
        <w:tc>
          <w:tcPr>
            <w:cnfStyle w:val="001000000000" w:firstRow="0" w:lastRow="0" w:firstColumn="1" w:lastColumn="0" w:oddVBand="0" w:evenVBand="0" w:oddHBand="0" w:evenHBand="0" w:firstRowFirstColumn="0" w:firstRowLastColumn="0" w:lastRowFirstColumn="0" w:lastRowLastColumn="0"/>
            <w:tcW w:w="1674" w:type="dxa"/>
          </w:tcPr>
          <w:p w14:paraId="4338938D" w14:textId="77777777" w:rsidR="00316A82" w:rsidRPr="00A57BDE" w:rsidRDefault="00316A82" w:rsidP="004A4F1E">
            <w:pPr>
              <w:rPr>
                <w:b w:val="0"/>
                <w:bCs w:val="0"/>
                <w:lang w:val="en-US"/>
              </w:rPr>
            </w:pPr>
            <w:r>
              <w:rPr>
                <w:b w:val="0"/>
                <w:bCs w:val="0"/>
                <w:lang w:val="en-US"/>
              </w:rPr>
              <w:t>Code</w:t>
            </w:r>
          </w:p>
        </w:tc>
        <w:tc>
          <w:tcPr>
            <w:tcW w:w="1819" w:type="dxa"/>
          </w:tcPr>
          <w:p w14:paraId="6C815FA9"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8</w:t>
            </w:r>
          </w:p>
        </w:tc>
        <w:tc>
          <w:tcPr>
            <w:tcW w:w="1246" w:type="dxa"/>
          </w:tcPr>
          <w:p w14:paraId="3A3FD5A0"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Pr>
                <w:lang w:val="en-US"/>
              </w:rPr>
              <w:t>6</w:t>
            </w:r>
          </w:p>
        </w:tc>
        <w:tc>
          <w:tcPr>
            <w:tcW w:w="4304" w:type="dxa"/>
          </w:tcPr>
          <w:p w14:paraId="3DF31F16" w14:textId="77777777" w:rsidR="00316A82" w:rsidRPr="00A57BDE" w:rsidRDefault="00316A82" w:rsidP="004A4F1E">
            <w:pPr>
              <w:cnfStyle w:val="000000000000" w:firstRow="0" w:lastRow="0" w:firstColumn="0" w:lastColumn="0" w:oddVBand="0" w:evenVBand="0" w:oddHBand="0" w:evenHBand="0" w:firstRowFirstColumn="0" w:firstRowLastColumn="0" w:lastRowFirstColumn="0" w:lastRowLastColumn="0"/>
              <w:rPr>
                <w:lang w:val="en-US"/>
              </w:rPr>
            </w:pPr>
            <w:r w:rsidRPr="0082675B">
              <w:t>See Table 3</w:t>
            </w:r>
            <w:r>
              <w:t>2</w:t>
            </w:r>
          </w:p>
        </w:tc>
      </w:tr>
      <w:tr w:rsidR="00316A82" w:rsidRPr="00A57BDE" w14:paraId="4843B744" w14:textId="77777777" w:rsidTr="004A4F1E">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674" w:type="dxa"/>
          </w:tcPr>
          <w:p w14:paraId="16DBB5BD" w14:textId="77777777" w:rsidR="00316A82" w:rsidRPr="00A57BDE" w:rsidRDefault="00316A82" w:rsidP="004A4F1E">
            <w:pPr>
              <w:rPr>
                <w:b w:val="0"/>
                <w:bCs w:val="0"/>
                <w:lang w:val="en-US"/>
              </w:rPr>
            </w:pPr>
            <w:r>
              <w:rPr>
                <w:b w:val="0"/>
                <w:bCs w:val="0"/>
                <w:lang w:val="en-US"/>
              </w:rPr>
              <w:t>Time Stamp</w:t>
            </w:r>
          </w:p>
        </w:tc>
        <w:tc>
          <w:tcPr>
            <w:tcW w:w="1819" w:type="dxa"/>
          </w:tcPr>
          <w:p w14:paraId="05D7C138" w14:textId="3D770944" w:rsidR="00316A82" w:rsidRPr="00A57BDE" w:rsidRDefault="00000000" w:rsidP="004A4F1E">
            <w:pPr>
              <w:cnfStyle w:val="000000100000" w:firstRow="0" w:lastRow="0" w:firstColumn="0" w:lastColumn="0" w:oddVBand="0" w:evenVBand="0" w:oddHBand="1" w:evenHBand="0" w:firstRowFirstColumn="0" w:firstRowLastColumn="0" w:lastRowFirstColumn="0" w:lastRowLastColumn="0"/>
              <w:rPr>
                <w:lang w:val="en-US"/>
              </w:rPr>
            </w:pPr>
            <w:del w:id="3502" w:author="Stuart McLarnon (NESO)" w:date="2024-11-19T13:05:00Z">
              <w:r>
                <w:rPr>
                  <w:rFonts w:ascii="Arial" w:eastAsia="Arial" w:hAnsi="Arial"/>
                  <w:color w:val="626361"/>
                  <w:sz w:val="20"/>
                  <w:lang w:val="en-US"/>
                </w:rPr>
                <w:delText>15</w:delText>
              </w:r>
            </w:del>
            <w:ins w:id="3503" w:author="Stuart McLarnon (NESO)" w:date="2024-11-19T13:05:00Z">
              <w:r w:rsidR="00316A82">
                <w:rPr>
                  <w:lang w:val="en-US"/>
                </w:rPr>
                <w:t>55</w:t>
              </w:r>
            </w:ins>
          </w:p>
        </w:tc>
        <w:tc>
          <w:tcPr>
            <w:tcW w:w="1246" w:type="dxa"/>
          </w:tcPr>
          <w:p w14:paraId="411C459B"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Pr>
                <w:lang w:val="en-US"/>
              </w:rPr>
              <w:t>23</w:t>
            </w:r>
          </w:p>
        </w:tc>
        <w:tc>
          <w:tcPr>
            <w:tcW w:w="4304" w:type="dxa"/>
          </w:tcPr>
          <w:p w14:paraId="74A710FD" w14:textId="77777777" w:rsidR="00316A82" w:rsidRPr="00A57BDE" w:rsidRDefault="00316A82" w:rsidP="004A4F1E">
            <w:pPr>
              <w:cnfStyle w:val="000000100000" w:firstRow="0" w:lastRow="0" w:firstColumn="0" w:lastColumn="0" w:oddVBand="0" w:evenVBand="0" w:oddHBand="1" w:evenHBand="0" w:firstRowFirstColumn="0" w:firstRowLastColumn="0" w:lastRowFirstColumn="0" w:lastRowLastColumn="0"/>
              <w:rPr>
                <w:lang w:val="en-US"/>
              </w:rPr>
            </w:pPr>
            <w:r w:rsidRPr="0082675B">
              <w:t>Time alarm raised by Server Layer, obtained from local node system clock.</w:t>
            </w:r>
          </w:p>
        </w:tc>
      </w:tr>
    </w:tbl>
    <w:p w14:paraId="68DA8132" w14:textId="75FE6C56" w:rsidR="00C00228" w:rsidRDefault="00C00228" w:rsidP="00316A82"/>
    <w:p w14:paraId="3C8F1913" w14:textId="77777777" w:rsidR="00C00228" w:rsidRDefault="00C00228">
      <w:pPr>
        <w:spacing w:after="120" w:line="240" w:lineRule="auto"/>
      </w:pPr>
      <w:r>
        <w:br w:type="page"/>
      </w:r>
    </w:p>
    <w:p w14:paraId="219B3EAC" w14:textId="2E3857DB" w:rsidR="00316A82" w:rsidRDefault="00000000" w:rsidP="00316A82">
      <w:pPr>
        <w:pStyle w:val="Caption"/>
        <w:keepNext/>
      </w:pPr>
      <w:del w:id="3504" w:author="Stuart McLarnon (NESO)" w:date="2024-11-19T13:05:00Z">
        <w:r>
          <w:rPr>
            <w:rFonts w:ascii="Times New Roman" w:eastAsia="PMingLiU" w:hAnsi="Times New Roman"/>
            <w:i w:val="0"/>
            <w:color w:val="auto"/>
            <w:sz w:val="22"/>
          </w:rPr>
          <w:lastRenderedPageBreak/>
          <w:pict w14:anchorId="1AAB5264">
            <v:line id="_x0000_s2403" style="position:absolute;z-index:252078080;mso-position-horizontal-relative:page;mso-position-vertical-relative:page" from="53.05pt,367.9pt" to="490.6pt,367.9pt" strokecolor="#ffbe21" strokeweight=".7pt">
              <w10:wrap anchorx="page" anchory="page"/>
            </v:line>
          </w:pict>
        </w:r>
      </w:del>
      <w:r w:rsidR="00316A82">
        <w:t xml:space="preserve">Table </w:t>
      </w:r>
      <w:del w:id="3505" w:author="Stuart McLarnon (NESO)" w:date="2024-11-19T13:05:00Z">
        <w:r>
          <w:rPr>
            <w:rFonts w:ascii="Arial" w:eastAsia="Arial" w:hAnsi="Arial"/>
            <w:b/>
            <w:color w:val="717174"/>
            <w:spacing w:val="-2"/>
            <w:lang w:val="en-US"/>
          </w:rPr>
          <w:delText xml:space="preserve">32 </w:delText>
        </w:r>
        <w:r>
          <w:rPr>
            <w:rFonts w:ascii="Arial" w:eastAsia="Arial" w:hAnsi="Arial"/>
            <w:color w:val="717174"/>
            <w:spacing w:val="-2"/>
            <w:lang w:val="en-US"/>
          </w:rPr>
          <w:delText>-</w:delText>
        </w:r>
      </w:del>
      <w:ins w:id="3506" w:author="Stuart McLarnon (NESO)" w:date="2024-11-19T13:05:00Z">
        <w:r w:rsidR="00316A82">
          <w:fldChar w:fldCharType="begin"/>
        </w:r>
        <w:r w:rsidR="00316A82">
          <w:instrText xml:space="preserve"> SEQ Table \* ARABIC </w:instrText>
        </w:r>
        <w:r w:rsidR="00316A82">
          <w:fldChar w:fldCharType="separate"/>
        </w:r>
        <w:r w:rsidR="00563C81">
          <w:rPr>
            <w:noProof/>
          </w:rPr>
          <w:t>32</w:t>
        </w:r>
        <w:r w:rsidR="00316A82">
          <w:rPr>
            <w:noProof/>
          </w:rPr>
          <w:fldChar w:fldCharType="end"/>
        </w:r>
        <w:r w:rsidR="00316A82">
          <w:t xml:space="preserve">: </w:t>
        </w:r>
      </w:ins>
      <w:r w:rsidR="00316A82" w:rsidRPr="00DA79E7">
        <w:t xml:space="preserve"> MMS Alarm Codes</w:t>
      </w:r>
    </w:p>
    <w:p w14:paraId="6049BD32" w14:textId="77777777" w:rsidR="00E1101E" w:rsidRDefault="00000000">
      <w:pPr>
        <w:spacing w:before="49" w:after="127" w:line="230" w:lineRule="exact"/>
        <w:ind w:left="216"/>
        <w:textAlignment w:val="baseline"/>
        <w:rPr>
          <w:del w:id="3507" w:author="Stuart McLarnon (NESO)" w:date="2024-11-19T13:05:00Z"/>
          <w:rFonts w:ascii="Arial" w:eastAsia="Arial" w:hAnsi="Arial"/>
          <w:b/>
          <w:color w:val="626361"/>
          <w:spacing w:val="15"/>
          <w:sz w:val="20"/>
        </w:rPr>
      </w:pPr>
      <w:del w:id="3508" w:author="Stuart McLarnon (NESO)" w:date="2024-11-19T13:05:00Z">
        <w:r>
          <w:rPr>
            <w:rFonts w:ascii="Times New Roman" w:eastAsia="PMingLiU" w:hAnsi="Times New Roman"/>
          </w:rPr>
          <w:pict w14:anchorId="428F4905">
            <v:line id="_x0000_s2404" style="position:absolute;left:0;text-align:left;z-index:252080128;mso-position-horizontal-relative:page;mso-position-vertical-relative:page" from="53.75pt,406.3pt" to="487.95pt,406.3pt" strokecolor="#ffbe21" strokeweight=".7pt">
              <w10:wrap anchorx="page" anchory="page"/>
            </v:line>
          </w:pict>
        </w:r>
        <w:r>
          <w:rPr>
            <w:rFonts w:ascii="Arial" w:eastAsia="Arial" w:hAnsi="Arial"/>
            <w:b/>
            <w:color w:val="626361"/>
            <w:spacing w:val="15"/>
            <w:sz w:val="20"/>
            <w:lang w:val="en-US"/>
          </w:rPr>
          <w:delText>Alarm Meaning</w:delText>
        </w:r>
      </w:del>
    </w:p>
    <w:p w14:paraId="07EC00C8" w14:textId="77777777" w:rsidR="00E1101E" w:rsidRDefault="00000000">
      <w:pPr>
        <w:tabs>
          <w:tab w:val="left" w:pos="1080"/>
        </w:tabs>
        <w:spacing w:before="49" w:after="125" w:line="232" w:lineRule="exact"/>
        <w:ind w:left="216"/>
        <w:textAlignment w:val="baseline"/>
        <w:rPr>
          <w:del w:id="3509" w:author="Stuart McLarnon (NESO)" w:date="2024-11-19T13:05:00Z"/>
          <w:rFonts w:ascii="Arial" w:eastAsia="Arial" w:hAnsi="Arial"/>
          <w:color w:val="626361"/>
          <w:sz w:val="20"/>
        </w:rPr>
      </w:pPr>
      <w:del w:id="3510" w:author="Stuart McLarnon (NESO)" w:date="2024-11-19T13:05:00Z">
        <w:r>
          <w:rPr>
            <w:rFonts w:ascii="Times New Roman" w:eastAsia="PMingLiU" w:hAnsi="Times New Roman"/>
          </w:rPr>
          <w:pict w14:anchorId="0DF12434">
            <v:line id="_x0000_s2405" style="position:absolute;left:0;text-align:left;z-index:252081152;mso-position-horizontal-relative:page;mso-position-vertical-relative:page" from="53.75pt,427.2pt" to="487.95pt,427.2pt" strokecolor="#d9d9d9" strokeweight=".7pt">
              <w10:wrap anchorx="page" anchory="page"/>
            </v:line>
          </w:pict>
        </w:r>
        <w:r>
          <w:rPr>
            <w:rFonts w:ascii="Arial" w:eastAsia="Arial" w:hAnsi="Arial"/>
            <w:color w:val="626361"/>
            <w:sz w:val="20"/>
            <w:lang w:val="en-US"/>
          </w:rPr>
          <w:delText>C-P</w:delText>
        </w:r>
        <w:r>
          <w:rPr>
            <w:rFonts w:ascii="Arial" w:eastAsia="Arial" w:hAnsi="Arial"/>
            <w:color w:val="626361"/>
            <w:sz w:val="20"/>
            <w:lang w:val="en-US"/>
          </w:rPr>
          <w:tab/>
          <w:delText>Primary Channel Connected</w:delText>
        </w:r>
      </w:del>
    </w:p>
    <w:p w14:paraId="03E6B56D" w14:textId="77777777" w:rsidR="00E1101E" w:rsidRDefault="00000000">
      <w:pPr>
        <w:tabs>
          <w:tab w:val="left" w:pos="1008"/>
        </w:tabs>
        <w:spacing w:before="49" w:after="130" w:line="232" w:lineRule="exact"/>
        <w:ind w:left="216"/>
        <w:textAlignment w:val="baseline"/>
        <w:rPr>
          <w:del w:id="3511" w:author="Stuart McLarnon (NESO)" w:date="2024-11-19T13:05:00Z"/>
          <w:rFonts w:ascii="Arial" w:eastAsia="Arial" w:hAnsi="Arial"/>
          <w:color w:val="626361"/>
          <w:sz w:val="20"/>
        </w:rPr>
      </w:pPr>
      <w:del w:id="3512" w:author="Stuart McLarnon (NESO)" w:date="2024-11-19T13:05:00Z">
        <w:r>
          <w:rPr>
            <w:rFonts w:ascii="Times New Roman" w:eastAsia="PMingLiU" w:hAnsi="Times New Roman"/>
          </w:rPr>
          <w:pict w14:anchorId="77069B21">
            <v:line id="_x0000_s2406" style="position:absolute;left:0;text-align:left;z-index:252082176;mso-position-horizontal-relative:page;mso-position-vertical-relative:page" from="53.75pt,447.85pt" to="487.95pt,447.85pt" strokecolor="#d9d9d9" strokeweight=".7pt">
              <w10:wrap anchorx="page" anchory="page"/>
            </v:line>
          </w:pict>
        </w:r>
        <w:r>
          <w:rPr>
            <w:rFonts w:ascii="Arial" w:eastAsia="Arial" w:hAnsi="Arial"/>
            <w:color w:val="626361"/>
            <w:sz w:val="20"/>
            <w:lang w:val="en-US"/>
          </w:rPr>
          <w:delText>C-S</w:delText>
        </w:r>
        <w:r>
          <w:rPr>
            <w:rFonts w:ascii="Arial" w:eastAsia="Arial" w:hAnsi="Arial"/>
            <w:color w:val="626361"/>
            <w:sz w:val="20"/>
            <w:lang w:val="en-US"/>
          </w:rPr>
          <w:tab/>
          <w:delText>Secondary Channel Connected</w:delText>
        </w:r>
      </w:del>
    </w:p>
    <w:p w14:paraId="44CAD5FD" w14:textId="77777777" w:rsidR="00E1101E" w:rsidRDefault="00000000">
      <w:pPr>
        <w:tabs>
          <w:tab w:val="left" w:pos="1080"/>
        </w:tabs>
        <w:spacing w:before="49" w:after="130" w:line="232" w:lineRule="exact"/>
        <w:ind w:left="216"/>
        <w:textAlignment w:val="baseline"/>
        <w:rPr>
          <w:del w:id="3513" w:author="Stuart McLarnon (NESO)" w:date="2024-11-19T13:05:00Z"/>
          <w:rFonts w:ascii="Arial" w:eastAsia="Arial" w:hAnsi="Arial"/>
          <w:color w:val="626361"/>
          <w:spacing w:val="-1"/>
          <w:sz w:val="20"/>
        </w:rPr>
      </w:pPr>
      <w:del w:id="3514" w:author="Stuart McLarnon (NESO)" w:date="2024-11-19T13:05:00Z">
        <w:r>
          <w:rPr>
            <w:rFonts w:ascii="Times New Roman" w:eastAsia="PMingLiU" w:hAnsi="Times New Roman"/>
          </w:rPr>
          <w:pict w14:anchorId="537A42B0">
            <v:line id="_x0000_s2407" style="position:absolute;left:0;text-align:left;z-index:252083200;mso-position-horizontal-relative:page;mso-position-vertical-relative:page" from="53.75pt,468.7pt" to="487.95pt,468.7pt" strokecolor="#d9d9d9" strokeweight=".7pt">
              <w10:wrap anchorx="page" anchory="page"/>
            </v:line>
          </w:pict>
        </w:r>
        <w:r>
          <w:rPr>
            <w:rFonts w:ascii="Arial" w:eastAsia="Arial" w:hAnsi="Arial"/>
            <w:color w:val="626361"/>
            <w:spacing w:val="-1"/>
            <w:sz w:val="20"/>
            <w:lang w:val="en-US"/>
          </w:rPr>
          <w:delText>D-P</w:delText>
        </w:r>
        <w:r>
          <w:rPr>
            <w:rFonts w:ascii="Arial" w:eastAsia="Arial" w:hAnsi="Arial"/>
            <w:color w:val="626361"/>
            <w:spacing w:val="-1"/>
            <w:sz w:val="20"/>
            <w:lang w:val="en-US"/>
          </w:rPr>
          <w:tab/>
          <w:delText>Primary Channel Disconnected</w:delText>
        </w:r>
      </w:del>
    </w:p>
    <w:p w14:paraId="34801803" w14:textId="77777777" w:rsidR="00E1101E" w:rsidRDefault="00000000">
      <w:pPr>
        <w:spacing w:before="49" w:after="130" w:line="232" w:lineRule="exact"/>
        <w:ind w:left="216"/>
        <w:textAlignment w:val="baseline"/>
        <w:rPr>
          <w:del w:id="3515" w:author="Stuart McLarnon (NESO)" w:date="2024-11-19T13:05:00Z"/>
          <w:rFonts w:ascii="Arial" w:eastAsia="Arial" w:hAnsi="Arial"/>
          <w:color w:val="626361"/>
          <w:spacing w:val="2"/>
          <w:sz w:val="20"/>
        </w:rPr>
      </w:pPr>
      <w:del w:id="3516" w:author="Stuart McLarnon (NESO)" w:date="2024-11-19T13:05:00Z">
        <w:r>
          <w:rPr>
            <w:rFonts w:ascii="Times New Roman" w:eastAsia="PMingLiU" w:hAnsi="Times New Roman"/>
          </w:rPr>
          <w:pict w14:anchorId="145D43F7">
            <v:line id="_x0000_s2408" style="position:absolute;left:0;text-align:left;z-index:252084224;mso-position-horizontal-relative:page;mso-position-vertical-relative:page" from="53.75pt,489.6pt" to="487.95pt,489.6pt" strokecolor="#d9d9d9" strokeweight=".7pt">
              <w10:wrap anchorx="page" anchory="page"/>
            </v:line>
          </w:pict>
        </w:r>
        <w:r>
          <w:rPr>
            <w:rFonts w:ascii="Arial" w:eastAsia="Arial" w:hAnsi="Arial"/>
            <w:color w:val="626361"/>
            <w:spacing w:val="2"/>
            <w:sz w:val="20"/>
            <w:lang w:val="en-US"/>
          </w:rPr>
          <w:delText>D-P(R) Primary Channel disconnected due to a link re-configuration</w:delText>
        </w:r>
      </w:del>
    </w:p>
    <w:p w14:paraId="31260169" w14:textId="77777777" w:rsidR="00E1101E" w:rsidRDefault="00000000">
      <w:pPr>
        <w:spacing w:before="49" w:after="134" w:line="232" w:lineRule="exact"/>
        <w:ind w:left="216"/>
        <w:textAlignment w:val="baseline"/>
        <w:rPr>
          <w:del w:id="3517" w:author="Stuart McLarnon (NESO)" w:date="2024-11-19T13:05:00Z"/>
          <w:rFonts w:ascii="Arial" w:eastAsia="Arial" w:hAnsi="Arial"/>
          <w:color w:val="626361"/>
          <w:spacing w:val="2"/>
          <w:sz w:val="20"/>
        </w:rPr>
      </w:pPr>
      <w:del w:id="3518" w:author="Stuart McLarnon (NESO)" w:date="2024-11-19T13:05:00Z">
        <w:r>
          <w:rPr>
            <w:rFonts w:ascii="Times New Roman" w:eastAsia="PMingLiU" w:hAnsi="Times New Roman"/>
          </w:rPr>
          <w:pict w14:anchorId="59050F07">
            <v:line id="_x0000_s2409" style="position:absolute;left:0;text-align:left;z-index:252085248;mso-position-horizontal-relative:page;mso-position-vertical-relative:page" from="53.75pt,510.25pt" to="487.95pt,510.25pt" strokecolor="#d9d9d9" strokeweight=".7pt">
              <w10:wrap anchorx="page" anchory="page"/>
            </v:line>
          </w:pict>
        </w:r>
        <w:r>
          <w:rPr>
            <w:rFonts w:ascii="Arial" w:eastAsia="Arial" w:hAnsi="Arial"/>
            <w:color w:val="626361"/>
            <w:spacing w:val="2"/>
            <w:sz w:val="20"/>
            <w:lang w:val="en-US"/>
          </w:rPr>
          <w:delText>D-S(R) Secondary Channel disconnected due to a link re-configuration</w:delText>
        </w:r>
      </w:del>
    </w:p>
    <w:p w14:paraId="1A10D637" w14:textId="77777777" w:rsidR="00E1101E" w:rsidRDefault="00000000">
      <w:pPr>
        <w:spacing w:before="49" w:after="135" w:line="232" w:lineRule="exact"/>
        <w:ind w:left="216"/>
        <w:textAlignment w:val="baseline"/>
        <w:rPr>
          <w:del w:id="3519" w:author="Stuart McLarnon (NESO)" w:date="2024-11-19T13:05:00Z"/>
          <w:rFonts w:ascii="Arial" w:eastAsia="Arial" w:hAnsi="Arial"/>
          <w:color w:val="626361"/>
          <w:spacing w:val="1"/>
          <w:sz w:val="20"/>
        </w:rPr>
      </w:pPr>
      <w:del w:id="3520" w:author="Stuart McLarnon (NESO)" w:date="2024-11-19T13:05:00Z">
        <w:r>
          <w:rPr>
            <w:rFonts w:ascii="Times New Roman" w:eastAsia="PMingLiU" w:hAnsi="Times New Roman"/>
          </w:rPr>
          <w:pict w14:anchorId="321E7781">
            <v:line id="_x0000_s2410" style="position:absolute;left:0;text-align:left;z-index:252086272;mso-position-horizontal-relative:page;mso-position-vertical-relative:page" from="53.75pt,531.1pt" to="487.95pt,531.1pt" strokecolor="#d9d9d9" strokeweight=".7pt">
              <w10:wrap anchorx="page" anchory="page"/>
            </v:line>
          </w:pict>
        </w:r>
        <w:r>
          <w:rPr>
            <w:rFonts w:ascii="Arial" w:eastAsia="Arial" w:hAnsi="Arial"/>
            <w:color w:val="626361"/>
            <w:spacing w:val="1"/>
            <w:sz w:val="20"/>
            <w:lang w:val="en-US"/>
          </w:rPr>
          <w:delText>D-P(U) Primary Channel disconnected due to a message being undelivered/unacknowledged</w:delText>
        </w:r>
      </w:del>
    </w:p>
    <w:p w14:paraId="12F6B0E2" w14:textId="77777777" w:rsidR="00E1101E" w:rsidRDefault="00000000">
      <w:pPr>
        <w:spacing w:before="46" w:after="126" w:line="230" w:lineRule="exact"/>
        <w:ind w:left="1080" w:right="2736" w:hanging="864"/>
        <w:textAlignment w:val="baseline"/>
        <w:rPr>
          <w:del w:id="3521" w:author="Stuart McLarnon (NESO)" w:date="2024-11-19T13:05:00Z"/>
          <w:rFonts w:ascii="Arial" w:eastAsia="Arial" w:hAnsi="Arial"/>
          <w:color w:val="626361"/>
          <w:sz w:val="20"/>
        </w:rPr>
      </w:pPr>
      <w:del w:id="3522" w:author="Stuart McLarnon (NESO)" w:date="2024-11-19T13:05:00Z">
        <w:r>
          <w:rPr>
            <w:rFonts w:ascii="Times New Roman" w:eastAsia="PMingLiU" w:hAnsi="Times New Roman"/>
          </w:rPr>
          <w:pict w14:anchorId="55DB6249">
            <v:line id="_x0000_s2411" style="position:absolute;left:0;text-align:left;z-index:252087296;mso-position-horizontal-relative:page;mso-position-vertical-relative:page" from="53.75pt,552pt" to="487.95pt,552pt" strokecolor="#d9d9d9" strokeweight=".7pt">
              <w10:wrap anchorx="page" anchory="page"/>
            </v:line>
          </w:pict>
        </w:r>
        <w:r>
          <w:rPr>
            <w:rFonts w:ascii="Arial" w:eastAsia="Arial" w:hAnsi="Arial"/>
            <w:color w:val="626361"/>
            <w:sz w:val="20"/>
            <w:lang w:val="en-US"/>
          </w:rPr>
          <w:delText>D-S(U) Secondary Channel disconnected due to a message being undelivered/unacknowledged</w:delText>
        </w:r>
      </w:del>
    </w:p>
    <w:p w14:paraId="1CEC8AB9" w14:textId="77777777" w:rsidR="00E1101E" w:rsidRDefault="00000000">
      <w:pPr>
        <w:tabs>
          <w:tab w:val="left" w:pos="1008"/>
        </w:tabs>
        <w:spacing w:before="49" w:after="125" w:line="232" w:lineRule="exact"/>
        <w:ind w:left="216"/>
        <w:textAlignment w:val="baseline"/>
        <w:rPr>
          <w:del w:id="3523" w:author="Stuart McLarnon (NESO)" w:date="2024-11-19T13:05:00Z"/>
          <w:rFonts w:ascii="Arial" w:eastAsia="Arial" w:hAnsi="Arial"/>
          <w:color w:val="626361"/>
          <w:sz w:val="20"/>
        </w:rPr>
      </w:pPr>
      <w:del w:id="3524" w:author="Stuart McLarnon (NESO)" w:date="2024-11-19T13:05:00Z">
        <w:r>
          <w:rPr>
            <w:rFonts w:ascii="Times New Roman" w:eastAsia="PMingLiU" w:hAnsi="Times New Roman"/>
          </w:rPr>
          <w:pict w14:anchorId="5C565CDD">
            <v:line id="_x0000_s2412" style="position:absolute;left:0;text-align:left;z-index:252088320;mso-position-horizontal-relative:page;mso-position-vertical-relative:page" from="53.75pt,584.15pt" to="487.95pt,584.15pt" strokecolor="#d9d9d9" strokeweight=".7pt">
              <w10:wrap anchorx="page" anchory="page"/>
            </v:line>
          </w:pict>
        </w:r>
        <w:r>
          <w:rPr>
            <w:rFonts w:ascii="Arial" w:eastAsia="Arial" w:hAnsi="Arial"/>
            <w:color w:val="626361"/>
            <w:sz w:val="20"/>
            <w:lang w:val="en-US"/>
          </w:rPr>
          <w:delText>D-S</w:delText>
        </w:r>
        <w:r>
          <w:rPr>
            <w:rFonts w:ascii="Arial" w:eastAsia="Arial" w:hAnsi="Arial"/>
            <w:color w:val="626361"/>
            <w:sz w:val="20"/>
            <w:lang w:val="en-US"/>
          </w:rPr>
          <w:tab/>
          <w:delText>Secondary Channel Disconnected</w:delText>
        </w:r>
      </w:del>
    </w:p>
    <w:p w14:paraId="39928CA9" w14:textId="77777777" w:rsidR="00E1101E" w:rsidRDefault="00000000">
      <w:pPr>
        <w:tabs>
          <w:tab w:val="left" w:pos="1080"/>
        </w:tabs>
        <w:spacing w:before="49" w:line="232" w:lineRule="exact"/>
        <w:ind w:left="216"/>
        <w:textAlignment w:val="baseline"/>
        <w:rPr>
          <w:del w:id="3525" w:author="Stuart McLarnon (NESO)" w:date="2024-11-19T13:05:00Z"/>
          <w:rFonts w:ascii="Arial" w:eastAsia="Arial" w:hAnsi="Arial"/>
          <w:color w:val="626361"/>
          <w:spacing w:val="-1"/>
          <w:sz w:val="20"/>
        </w:rPr>
      </w:pPr>
      <w:del w:id="3526" w:author="Stuart McLarnon (NESO)" w:date="2024-11-19T13:05:00Z">
        <w:r>
          <w:rPr>
            <w:rFonts w:ascii="Times New Roman" w:eastAsia="PMingLiU" w:hAnsi="Times New Roman"/>
          </w:rPr>
          <w:pict w14:anchorId="78357C06">
            <v:line id="_x0000_s2413" style="position:absolute;left:0;text-align:left;z-index:252089344;mso-position-horizontal-relative:page;mso-position-vertical-relative:page" from="53.75pt,605.05pt" to="487.95pt,605.05pt" strokecolor="#d9d9d9" strokeweight=".7pt">
              <w10:wrap anchorx="page" anchory="page"/>
            </v:line>
          </w:pict>
        </w:r>
        <w:r>
          <w:rPr>
            <w:rFonts w:ascii="Times New Roman" w:eastAsia="PMingLiU" w:hAnsi="Times New Roman"/>
          </w:rPr>
          <w:pict w14:anchorId="36E3E80B">
            <v:line id="_x0000_s2414" style="position:absolute;left:0;text-align:left;z-index:252090368;mso-position-horizontal-relative:page;mso-position-vertical-relative:page" from="53.05pt,625.9pt" to="487.95pt,625.9pt" strokecolor="#ffbe21" strokeweight=".7pt">
              <w10:wrap anchorx="page" anchory="page"/>
            </v:line>
          </w:pict>
        </w:r>
        <w:r>
          <w:rPr>
            <w:rFonts w:ascii="Arial" w:eastAsia="Arial" w:hAnsi="Arial"/>
            <w:color w:val="626361"/>
            <w:spacing w:val="-1"/>
            <w:sz w:val="20"/>
            <w:lang w:val="en-US"/>
          </w:rPr>
          <w:delText>NX</w:delText>
        </w:r>
        <w:r>
          <w:rPr>
            <w:rFonts w:ascii="Arial" w:eastAsia="Arial" w:hAnsi="Arial"/>
            <w:color w:val="626361"/>
            <w:spacing w:val="-1"/>
            <w:sz w:val="20"/>
            <w:lang w:val="en-US"/>
          </w:rPr>
          <w:tab/>
          <w:delText>Network Partner Exited</w:delText>
        </w:r>
      </w:del>
    </w:p>
    <w:p w14:paraId="462B04BD" w14:textId="77777777" w:rsidR="00E1101E" w:rsidRDefault="00E1101E">
      <w:pPr>
        <w:rPr>
          <w:del w:id="3527" w:author="Stuart McLarnon (NESO)" w:date="2024-11-19T13:05:00Z"/>
        </w:rPr>
        <w:sectPr w:rsidR="00E1101E">
          <w:type w:val="continuous"/>
          <w:pgSz w:w="11909" w:h="16838"/>
          <w:pgMar w:top="600" w:right="1992" w:bottom="645" w:left="917" w:header="720" w:footer="720" w:gutter="0"/>
          <w:cols w:space="720"/>
        </w:sectPr>
      </w:pPr>
    </w:p>
    <w:p w14:paraId="7B619C3A" w14:textId="77777777" w:rsidR="00E1101E" w:rsidRDefault="00000000">
      <w:pPr>
        <w:spacing w:before="14" w:after="572"/>
        <w:ind w:right="4"/>
        <w:textAlignment w:val="baseline"/>
        <w:rPr>
          <w:del w:id="3528" w:author="Stuart McLarnon (NESO)" w:date="2024-11-19T13:05:00Z"/>
        </w:rPr>
      </w:pPr>
      <w:del w:id="3529" w:author="Stuart McLarnon (NESO)" w:date="2024-11-19T13:05:00Z">
        <w:r>
          <w:rPr>
            <w:noProof/>
          </w:rPr>
          <w:drawing>
            <wp:inline distT="0" distB="0" distL="0" distR="0" wp14:anchorId="6AB3478B" wp14:editId="7ACC7DAD">
              <wp:extent cx="1965960" cy="390525"/>
              <wp:effectExtent l="0" t="0" r="0" b="0"/>
              <wp:docPr id="75" name="Picture"/>
              <wp:cNvGraphicFramePr/>
              <a:graphic xmlns:a="http://schemas.openxmlformats.org/drawingml/2006/main">
                <a:graphicData uri="http://schemas.openxmlformats.org/drawingml/2006/picture">
                  <pic:pic xmlns:pic="http://schemas.openxmlformats.org/drawingml/2006/picture">
                    <pic:nvPicPr>
                      <pic:cNvPr id="76" name="test1"/>
                      <pic:cNvPicPr preferRelativeResize="0"/>
                    </pic:nvPicPr>
                    <pic:blipFill>
                      <a:blip r:embed="rId22"/>
                      <a:stretch>
                        <a:fillRect/>
                      </a:stretch>
                    </pic:blipFill>
                    <pic:spPr>
                      <a:xfrm>
                        <a:off x="0" y="0"/>
                        <a:ext cx="1965960" cy="390525"/>
                      </a:xfrm>
                      <a:prstGeom prst="rect">
                        <a:avLst/>
                      </a:prstGeom>
                    </pic:spPr>
                  </pic:pic>
                </a:graphicData>
              </a:graphic>
            </wp:inline>
          </w:drawing>
        </w:r>
      </w:del>
    </w:p>
    <w:tbl>
      <w:tblPr>
        <w:tblStyle w:val="ListTable1Light-Accent1"/>
        <w:tblW w:w="6237" w:type="dxa"/>
        <w:tblLook w:val="04A0" w:firstRow="1" w:lastRow="0" w:firstColumn="1" w:lastColumn="0" w:noHBand="0" w:noVBand="1"/>
      </w:tblPr>
      <w:tblGrid>
        <w:gridCol w:w="840"/>
        <w:gridCol w:w="5397"/>
      </w:tblGrid>
      <w:tr w:rsidR="00316A82" w:rsidRPr="00D77AA3" w14:paraId="24E576C7" w14:textId="77777777" w:rsidTr="00186A2A">
        <w:trPr>
          <w:cnfStyle w:val="100000000000" w:firstRow="1" w:lastRow="0" w:firstColumn="0" w:lastColumn="0" w:oddVBand="0" w:evenVBand="0" w:oddHBand="0" w:evenHBand="0" w:firstRowFirstColumn="0" w:firstRowLastColumn="0" w:lastRowFirstColumn="0" w:lastRowLastColumn="0"/>
          <w:ins w:id="353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5BC0085A" w14:textId="77777777" w:rsidR="00316A82" w:rsidRPr="00451BA2" w:rsidRDefault="00316A82" w:rsidP="004A4F1E">
            <w:pPr>
              <w:rPr>
                <w:ins w:id="3531" w:author="Stuart McLarnon (NESO)" w:date="2024-11-19T13:05:00Z"/>
                <w:b w:val="0"/>
                <w:bCs w:val="0"/>
                <w:color w:val="3F0731"/>
              </w:rPr>
            </w:pPr>
            <w:ins w:id="3532" w:author="Stuart McLarnon (NESO)" w:date="2024-11-19T13:05:00Z">
              <w:r>
                <w:rPr>
                  <w:color w:val="3F0731"/>
                </w:rPr>
                <w:t>Alarm</w:t>
              </w:r>
            </w:ins>
          </w:p>
        </w:tc>
        <w:tc>
          <w:tcPr>
            <w:tcW w:w="5554" w:type="dxa"/>
          </w:tcPr>
          <w:p w14:paraId="710D438D" w14:textId="77777777" w:rsidR="00316A82" w:rsidRPr="00D77AA3" w:rsidRDefault="00316A82" w:rsidP="004A4F1E">
            <w:pPr>
              <w:cnfStyle w:val="100000000000" w:firstRow="1" w:lastRow="0" w:firstColumn="0" w:lastColumn="0" w:oddVBand="0" w:evenVBand="0" w:oddHBand="0" w:evenHBand="0" w:firstRowFirstColumn="0" w:firstRowLastColumn="0" w:lastRowFirstColumn="0" w:lastRowLastColumn="0"/>
              <w:rPr>
                <w:ins w:id="3533" w:author="Stuart McLarnon (NESO)" w:date="2024-11-19T13:05:00Z"/>
                <w:color w:val="3F0731"/>
              </w:rPr>
            </w:pPr>
            <w:ins w:id="3534" w:author="Stuart McLarnon (NESO)" w:date="2024-11-19T13:05:00Z">
              <w:r>
                <w:rPr>
                  <w:color w:val="3F0731"/>
                </w:rPr>
                <w:t>Meaning</w:t>
              </w:r>
            </w:ins>
          </w:p>
        </w:tc>
      </w:tr>
      <w:tr w:rsidR="00316A82" w:rsidRPr="00D77AA3" w14:paraId="584C4328" w14:textId="77777777" w:rsidTr="00186A2A">
        <w:trPr>
          <w:cnfStyle w:val="000000100000" w:firstRow="0" w:lastRow="0" w:firstColumn="0" w:lastColumn="0" w:oddVBand="0" w:evenVBand="0" w:oddHBand="1" w:evenHBand="0" w:firstRowFirstColumn="0" w:firstRowLastColumn="0" w:lastRowFirstColumn="0" w:lastRowLastColumn="0"/>
          <w:ins w:id="353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120A8231" w14:textId="77777777" w:rsidR="00316A82" w:rsidRPr="000560F5" w:rsidRDefault="00316A82" w:rsidP="004A4F1E">
            <w:pPr>
              <w:rPr>
                <w:ins w:id="3536" w:author="Stuart McLarnon (NESO)" w:date="2024-11-19T13:05:00Z"/>
                <w:b w:val="0"/>
                <w:bCs w:val="0"/>
                <w:color w:val="3F0731"/>
              </w:rPr>
            </w:pPr>
            <w:ins w:id="3537" w:author="Stuart McLarnon (NESO)" w:date="2024-11-19T13:05:00Z">
              <w:r w:rsidRPr="000560F5">
                <w:rPr>
                  <w:b w:val="0"/>
                  <w:bCs w:val="0"/>
                  <w:color w:val="3F0731"/>
                </w:rPr>
                <w:t xml:space="preserve">C-P </w:t>
              </w:r>
            </w:ins>
          </w:p>
        </w:tc>
        <w:tc>
          <w:tcPr>
            <w:tcW w:w="5554" w:type="dxa"/>
          </w:tcPr>
          <w:p w14:paraId="383159BC" w14:textId="77777777" w:rsidR="00316A82" w:rsidRPr="000560F5" w:rsidRDefault="00316A82" w:rsidP="004A4F1E">
            <w:pPr>
              <w:cnfStyle w:val="000000100000" w:firstRow="0" w:lastRow="0" w:firstColumn="0" w:lastColumn="0" w:oddVBand="0" w:evenVBand="0" w:oddHBand="1" w:evenHBand="0" w:firstRowFirstColumn="0" w:firstRowLastColumn="0" w:lastRowFirstColumn="0" w:lastRowLastColumn="0"/>
              <w:rPr>
                <w:ins w:id="3538" w:author="Stuart McLarnon (NESO)" w:date="2024-11-19T13:05:00Z"/>
                <w:color w:val="3F0731"/>
              </w:rPr>
            </w:pPr>
            <w:ins w:id="3539" w:author="Stuart McLarnon (NESO)" w:date="2024-11-19T13:05:00Z">
              <w:r w:rsidRPr="000560F5">
                <w:rPr>
                  <w:color w:val="3F0731"/>
                </w:rPr>
                <w:t>Primary Channel Connected</w:t>
              </w:r>
            </w:ins>
          </w:p>
        </w:tc>
      </w:tr>
      <w:tr w:rsidR="00316A82" w:rsidRPr="00D77AA3" w14:paraId="59531A66" w14:textId="77777777" w:rsidTr="00186A2A">
        <w:trPr>
          <w:ins w:id="354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00B948C6" w14:textId="77777777" w:rsidR="00316A82" w:rsidRPr="000560F5" w:rsidRDefault="00316A82" w:rsidP="004A4F1E">
            <w:pPr>
              <w:rPr>
                <w:ins w:id="3541" w:author="Stuart McLarnon (NESO)" w:date="2024-11-19T13:05:00Z"/>
                <w:b w:val="0"/>
                <w:bCs w:val="0"/>
                <w:color w:val="3F0731"/>
              </w:rPr>
            </w:pPr>
            <w:ins w:id="3542" w:author="Stuart McLarnon (NESO)" w:date="2024-11-19T13:05:00Z">
              <w:r w:rsidRPr="000560F5">
                <w:rPr>
                  <w:b w:val="0"/>
                  <w:bCs w:val="0"/>
                  <w:color w:val="3F0731"/>
                </w:rPr>
                <w:t xml:space="preserve">C-S </w:t>
              </w:r>
            </w:ins>
          </w:p>
        </w:tc>
        <w:tc>
          <w:tcPr>
            <w:tcW w:w="5554" w:type="dxa"/>
          </w:tcPr>
          <w:p w14:paraId="5F299557" w14:textId="77777777" w:rsidR="00316A82" w:rsidRPr="000560F5" w:rsidRDefault="00316A82" w:rsidP="004A4F1E">
            <w:pPr>
              <w:cnfStyle w:val="000000000000" w:firstRow="0" w:lastRow="0" w:firstColumn="0" w:lastColumn="0" w:oddVBand="0" w:evenVBand="0" w:oddHBand="0" w:evenHBand="0" w:firstRowFirstColumn="0" w:firstRowLastColumn="0" w:lastRowFirstColumn="0" w:lastRowLastColumn="0"/>
              <w:rPr>
                <w:ins w:id="3543" w:author="Stuart McLarnon (NESO)" w:date="2024-11-19T13:05:00Z"/>
                <w:color w:val="3F0731"/>
              </w:rPr>
            </w:pPr>
            <w:ins w:id="3544" w:author="Stuart McLarnon (NESO)" w:date="2024-11-19T13:05:00Z">
              <w:r w:rsidRPr="000560F5">
                <w:rPr>
                  <w:color w:val="3F0731"/>
                </w:rPr>
                <w:t>Secondary Channel Connected</w:t>
              </w:r>
            </w:ins>
          </w:p>
        </w:tc>
      </w:tr>
      <w:tr w:rsidR="00316A82" w:rsidRPr="00D77AA3" w14:paraId="20A87683" w14:textId="77777777" w:rsidTr="00186A2A">
        <w:trPr>
          <w:cnfStyle w:val="000000100000" w:firstRow="0" w:lastRow="0" w:firstColumn="0" w:lastColumn="0" w:oddVBand="0" w:evenVBand="0" w:oddHBand="1" w:evenHBand="0" w:firstRowFirstColumn="0" w:firstRowLastColumn="0" w:lastRowFirstColumn="0" w:lastRowLastColumn="0"/>
          <w:ins w:id="354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6428A0A8" w14:textId="77777777" w:rsidR="00316A82" w:rsidRPr="000560F5" w:rsidRDefault="00316A82" w:rsidP="004A4F1E">
            <w:pPr>
              <w:rPr>
                <w:ins w:id="3546" w:author="Stuart McLarnon (NESO)" w:date="2024-11-19T13:05:00Z"/>
                <w:b w:val="0"/>
                <w:bCs w:val="0"/>
                <w:color w:val="3F0731"/>
              </w:rPr>
            </w:pPr>
            <w:ins w:id="3547" w:author="Stuart McLarnon (NESO)" w:date="2024-11-19T13:05:00Z">
              <w:r w:rsidRPr="000560F5">
                <w:rPr>
                  <w:b w:val="0"/>
                  <w:bCs w:val="0"/>
                  <w:color w:val="3F0731"/>
                </w:rPr>
                <w:t xml:space="preserve">D-P </w:t>
              </w:r>
            </w:ins>
          </w:p>
        </w:tc>
        <w:tc>
          <w:tcPr>
            <w:tcW w:w="5554" w:type="dxa"/>
          </w:tcPr>
          <w:p w14:paraId="05A83290" w14:textId="77777777" w:rsidR="00316A82" w:rsidRPr="000560F5" w:rsidRDefault="00316A82" w:rsidP="004A4F1E">
            <w:pPr>
              <w:cnfStyle w:val="000000100000" w:firstRow="0" w:lastRow="0" w:firstColumn="0" w:lastColumn="0" w:oddVBand="0" w:evenVBand="0" w:oddHBand="1" w:evenHBand="0" w:firstRowFirstColumn="0" w:firstRowLastColumn="0" w:lastRowFirstColumn="0" w:lastRowLastColumn="0"/>
              <w:rPr>
                <w:ins w:id="3548" w:author="Stuart McLarnon (NESO)" w:date="2024-11-19T13:05:00Z"/>
                <w:color w:val="3F0731"/>
              </w:rPr>
            </w:pPr>
            <w:ins w:id="3549" w:author="Stuart McLarnon (NESO)" w:date="2024-11-19T13:05:00Z">
              <w:r w:rsidRPr="000560F5">
                <w:rPr>
                  <w:color w:val="3F0731"/>
                </w:rPr>
                <w:t>Primary Channel Disconnected</w:t>
              </w:r>
            </w:ins>
          </w:p>
        </w:tc>
      </w:tr>
      <w:tr w:rsidR="00316A82" w:rsidRPr="00D77AA3" w14:paraId="23A30152" w14:textId="77777777" w:rsidTr="00186A2A">
        <w:trPr>
          <w:ins w:id="355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79D73BE7" w14:textId="77777777" w:rsidR="00316A82" w:rsidRPr="000560F5" w:rsidRDefault="00316A82" w:rsidP="004A4F1E">
            <w:pPr>
              <w:rPr>
                <w:ins w:id="3551" w:author="Stuart McLarnon (NESO)" w:date="2024-11-19T13:05:00Z"/>
                <w:b w:val="0"/>
                <w:bCs w:val="0"/>
                <w:color w:val="3F0731"/>
              </w:rPr>
            </w:pPr>
            <w:ins w:id="3552" w:author="Stuart McLarnon (NESO)" w:date="2024-11-19T13:05:00Z">
              <w:r w:rsidRPr="000560F5">
                <w:rPr>
                  <w:b w:val="0"/>
                  <w:bCs w:val="0"/>
                  <w:color w:val="3F0731"/>
                </w:rPr>
                <w:t xml:space="preserve">D-P(R) </w:t>
              </w:r>
            </w:ins>
          </w:p>
        </w:tc>
        <w:tc>
          <w:tcPr>
            <w:tcW w:w="5554" w:type="dxa"/>
          </w:tcPr>
          <w:p w14:paraId="51221596" w14:textId="77777777" w:rsidR="00316A82" w:rsidRPr="000560F5" w:rsidRDefault="00316A82" w:rsidP="004A4F1E">
            <w:pPr>
              <w:cnfStyle w:val="000000000000" w:firstRow="0" w:lastRow="0" w:firstColumn="0" w:lastColumn="0" w:oddVBand="0" w:evenVBand="0" w:oddHBand="0" w:evenHBand="0" w:firstRowFirstColumn="0" w:firstRowLastColumn="0" w:lastRowFirstColumn="0" w:lastRowLastColumn="0"/>
              <w:rPr>
                <w:ins w:id="3553" w:author="Stuart McLarnon (NESO)" w:date="2024-11-19T13:05:00Z"/>
                <w:color w:val="3F0731"/>
              </w:rPr>
            </w:pPr>
            <w:ins w:id="3554" w:author="Stuart McLarnon (NESO)" w:date="2024-11-19T13:05:00Z">
              <w:r w:rsidRPr="000560F5">
                <w:rPr>
                  <w:color w:val="3F0731"/>
                </w:rPr>
                <w:t>Primary Channel disconnected due to a link re-configuration</w:t>
              </w:r>
            </w:ins>
          </w:p>
        </w:tc>
      </w:tr>
      <w:tr w:rsidR="00316A82" w:rsidRPr="00D77AA3" w14:paraId="18C78EB5" w14:textId="77777777" w:rsidTr="00186A2A">
        <w:trPr>
          <w:cnfStyle w:val="000000100000" w:firstRow="0" w:lastRow="0" w:firstColumn="0" w:lastColumn="0" w:oddVBand="0" w:evenVBand="0" w:oddHBand="1" w:evenHBand="0" w:firstRowFirstColumn="0" w:firstRowLastColumn="0" w:lastRowFirstColumn="0" w:lastRowLastColumn="0"/>
          <w:ins w:id="355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3F767ADC" w14:textId="77777777" w:rsidR="00316A82" w:rsidRPr="000560F5" w:rsidRDefault="00316A82" w:rsidP="004A4F1E">
            <w:pPr>
              <w:rPr>
                <w:ins w:id="3556" w:author="Stuart McLarnon (NESO)" w:date="2024-11-19T13:05:00Z"/>
                <w:b w:val="0"/>
                <w:bCs w:val="0"/>
                <w:color w:val="3F0731"/>
              </w:rPr>
            </w:pPr>
            <w:ins w:id="3557" w:author="Stuart McLarnon (NESO)" w:date="2024-11-19T13:05:00Z">
              <w:r w:rsidRPr="000560F5">
                <w:rPr>
                  <w:b w:val="0"/>
                  <w:bCs w:val="0"/>
                  <w:color w:val="3F0731"/>
                </w:rPr>
                <w:t xml:space="preserve">D-S(R) </w:t>
              </w:r>
            </w:ins>
          </w:p>
        </w:tc>
        <w:tc>
          <w:tcPr>
            <w:tcW w:w="5554" w:type="dxa"/>
          </w:tcPr>
          <w:p w14:paraId="3F541C1E" w14:textId="77777777" w:rsidR="00316A82" w:rsidRPr="000560F5" w:rsidRDefault="00316A82" w:rsidP="004A4F1E">
            <w:pPr>
              <w:cnfStyle w:val="000000100000" w:firstRow="0" w:lastRow="0" w:firstColumn="0" w:lastColumn="0" w:oddVBand="0" w:evenVBand="0" w:oddHBand="1" w:evenHBand="0" w:firstRowFirstColumn="0" w:firstRowLastColumn="0" w:lastRowFirstColumn="0" w:lastRowLastColumn="0"/>
              <w:rPr>
                <w:ins w:id="3558" w:author="Stuart McLarnon (NESO)" w:date="2024-11-19T13:05:00Z"/>
                <w:color w:val="3F0731"/>
              </w:rPr>
            </w:pPr>
            <w:ins w:id="3559" w:author="Stuart McLarnon (NESO)" w:date="2024-11-19T13:05:00Z">
              <w:r w:rsidRPr="000560F5">
                <w:rPr>
                  <w:color w:val="3F0731"/>
                </w:rPr>
                <w:t>Secondary Channel disconnected due to a link re-configuration</w:t>
              </w:r>
            </w:ins>
          </w:p>
        </w:tc>
      </w:tr>
      <w:tr w:rsidR="00316A82" w:rsidRPr="00D77AA3" w14:paraId="2C332643" w14:textId="77777777" w:rsidTr="00186A2A">
        <w:trPr>
          <w:ins w:id="3560"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3ABA6722" w14:textId="77777777" w:rsidR="00316A82" w:rsidRPr="000560F5" w:rsidRDefault="00316A82" w:rsidP="004A4F1E">
            <w:pPr>
              <w:rPr>
                <w:ins w:id="3561" w:author="Stuart McLarnon (NESO)" w:date="2024-11-19T13:05:00Z"/>
                <w:b w:val="0"/>
                <w:bCs w:val="0"/>
                <w:color w:val="3F0731"/>
              </w:rPr>
            </w:pPr>
            <w:ins w:id="3562" w:author="Stuart McLarnon (NESO)" w:date="2024-11-19T13:05:00Z">
              <w:r w:rsidRPr="000560F5">
                <w:rPr>
                  <w:b w:val="0"/>
                  <w:bCs w:val="0"/>
                  <w:color w:val="3F0731"/>
                </w:rPr>
                <w:t xml:space="preserve">D-P(U) </w:t>
              </w:r>
            </w:ins>
          </w:p>
        </w:tc>
        <w:tc>
          <w:tcPr>
            <w:tcW w:w="5554" w:type="dxa"/>
          </w:tcPr>
          <w:p w14:paraId="1C1351BB" w14:textId="77777777" w:rsidR="00316A82" w:rsidRPr="000560F5" w:rsidRDefault="00316A82" w:rsidP="004A4F1E">
            <w:pPr>
              <w:cnfStyle w:val="000000000000" w:firstRow="0" w:lastRow="0" w:firstColumn="0" w:lastColumn="0" w:oddVBand="0" w:evenVBand="0" w:oddHBand="0" w:evenHBand="0" w:firstRowFirstColumn="0" w:firstRowLastColumn="0" w:lastRowFirstColumn="0" w:lastRowLastColumn="0"/>
              <w:rPr>
                <w:ins w:id="3563" w:author="Stuart McLarnon (NESO)" w:date="2024-11-19T13:05:00Z"/>
                <w:color w:val="3F0731"/>
              </w:rPr>
            </w:pPr>
            <w:ins w:id="3564" w:author="Stuart McLarnon (NESO)" w:date="2024-11-19T13:05:00Z">
              <w:r w:rsidRPr="000560F5">
                <w:rPr>
                  <w:color w:val="3F0731"/>
                </w:rPr>
                <w:t>Primary Channel disconnected due to a message being undelivered/unacknowledged</w:t>
              </w:r>
            </w:ins>
          </w:p>
        </w:tc>
      </w:tr>
      <w:tr w:rsidR="00316A82" w:rsidRPr="00D77AA3" w14:paraId="0C7D1A67" w14:textId="77777777" w:rsidTr="00186A2A">
        <w:trPr>
          <w:cnfStyle w:val="000000100000" w:firstRow="0" w:lastRow="0" w:firstColumn="0" w:lastColumn="0" w:oddVBand="0" w:evenVBand="0" w:oddHBand="1" w:evenHBand="0" w:firstRowFirstColumn="0" w:firstRowLastColumn="0" w:lastRowFirstColumn="0" w:lastRowLastColumn="0"/>
          <w:ins w:id="3565"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414F9C13" w14:textId="77777777" w:rsidR="00316A82" w:rsidRPr="000560F5" w:rsidRDefault="00316A82" w:rsidP="004A4F1E">
            <w:pPr>
              <w:rPr>
                <w:ins w:id="3566" w:author="Stuart McLarnon (NESO)" w:date="2024-11-19T13:05:00Z"/>
                <w:b w:val="0"/>
                <w:bCs w:val="0"/>
                <w:color w:val="3F0731"/>
              </w:rPr>
            </w:pPr>
            <w:ins w:id="3567" w:author="Stuart McLarnon (NESO)" w:date="2024-11-19T13:05:00Z">
              <w:r w:rsidRPr="000560F5">
                <w:rPr>
                  <w:b w:val="0"/>
                  <w:bCs w:val="0"/>
                  <w:color w:val="3F0731"/>
                </w:rPr>
                <w:t xml:space="preserve">D-S(U) </w:t>
              </w:r>
            </w:ins>
          </w:p>
          <w:p w14:paraId="26236689" w14:textId="77777777" w:rsidR="00316A82" w:rsidRPr="000560F5" w:rsidRDefault="00316A82" w:rsidP="004A4F1E">
            <w:pPr>
              <w:rPr>
                <w:ins w:id="3568" w:author="Stuart McLarnon (NESO)" w:date="2024-11-19T13:05:00Z"/>
                <w:b w:val="0"/>
                <w:bCs w:val="0"/>
                <w:color w:val="3F0731"/>
              </w:rPr>
            </w:pPr>
          </w:p>
        </w:tc>
        <w:tc>
          <w:tcPr>
            <w:tcW w:w="5554" w:type="dxa"/>
          </w:tcPr>
          <w:p w14:paraId="3721633F" w14:textId="77777777" w:rsidR="00316A82" w:rsidRPr="000560F5" w:rsidRDefault="00316A82" w:rsidP="004A4F1E">
            <w:pPr>
              <w:cnfStyle w:val="000000100000" w:firstRow="0" w:lastRow="0" w:firstColumn="0" w:lastColumn="0" w:oddVBand="0" w:evenVBand="0" w:oddHBand="1" w:evenHBand="0" w:firstRowFirstColumn="0" w:firstRowLastColumn="0" w:lastRowFirstColumn="0" w:lastRowLastColumn="0"/>
              <w:rPr>
                <w:ins w:id="3569" w:author="Stuart McLarnon (NESO)" w:date="2024-11-19T13:05:00Z"/>
                <w:color w:val="3F0731"/>
              </w:rPr>
            </w:pPr>
            <w:ins w:id="3570" w:author="Stuart McLarnon (NESO)" w:date="2024-11-19T13:05:00Z">
              <w:r w:rsidRPr="000560F5">
                <w:rPr>
                  <w:color w:val="3F0731"/>
                </w:rPr>
                <w:t xml:space="preserve">Secondary Channel disconnected due to a message being </w:t>
              </w:r>
            </w:ins>
          </w:p>
          <w:p w14:paraId="16E93AAF" w14:textId="77777777" w:rsidR="00316A82" w:rsidRPr="000560F5" w:rsidRDefault="00316A82" w:rsidP="004A4F1E">
            <w:pPr>
              <w:cnfStyle w:val="000000100000" w:firstRow="0" w:lastRow="0" w:firstColumn="0" w:lastColumn="0" w:oddVBand="0" w:evenVBand="0" w:oddHBand="1" w:evenHBand="0" w:firstRowFirstColumn="0" w:firstRowLastColumn="0" w:lastRowFirstColumn="0" w:lastRowLastColumn="0"/>
              <w:rPr>
                <w:ins w:id="3571" w:author="Stuart McLarnon (NESO)" w:date="2024-11-19T13:05:00Z"/>
                <w:color w:val="3F0731"/>
              </w:rPr>
            </w:pPr>
            <w:ins w:id="3572" w:author="Stuart McLarnon (NESO)" w:date="2024-11-19T13:05:00Z">
              <w:r w:rsidRPr="000560F5">
                <w:rPr>
                  <w:color w:val="3F0731"/>
                </w:rPr>
                <w:t>undelivered/unacknowledged</w:t>
              </w:r>
            </w:ins>
          </w:p>
        </w:tc>
      </w:tr>
      <w:tr w:rsidR="00316A82" w:rsidRPr="00D77AA3" w14:paraId="4365B8DD" w14:textId="77777777" w:rsidTr="00186A2A">
        <w:trPr>
          <w:ins w:id="3573"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366A9831" w14:textId="77777777" w:rsidR="00316A82" w:rsidRPr="000560F5" w:rsidRDefault="00316A82" w:rsidP="004A4F1E">
            <w:pPr>
              <w:rPr>
                <w:ins w:id="3574" w:author="Stuart McLarnon (NESO)" w:date="2024-11-19T13:05:00Z"/>
                <w:b w:val="0"/>
                <w:bCs w:val="0"/>
                <w:color w:val="3F0731"/>
              </w:rPr>
            </w:pPr>
            <w:ins w:id="3575" w:author="Stuart McLarnon (NESO)" w:date="2024-11-19T13:05:00Z">
              <w:r w:rsidRPr="000560F5">
                <w:rPr>
                  <w:b w:val="0"/>
                  <w:bCs w:val="0"/>
                  <w:color w:val="3F0731"/>
                </w:rPr>
                <w:t xml:space="preserve">D-S </w:t>
              </w:r>
            </w:ins>
          </w:p>
        </w:tc>
        <w:tc>
          <w:tcPr>
            <w:tcW w:w="5554" w:type="dxa"/>
          </w:tcPr>
          <w:p w14:paraId="325D612D" w14:textId="77777777" w:rsidR="00316A82" w:rsidRPr="000560F5" w:rsidRDefault="00316A82" w:rsidP="004A4F1E">
            <w:pPr>
              <w:cnfStyle w:val="000000000000" w:firstRow="0" w:lastRow="0" w:firstColumn="0" w:lastColumn="0" w:oddVBand="0" w:evenVBand="0" w:oddHBand="0" w:evenHBand="0" w:firstRowFirstColumn="0" w:firstRowLastColumn="0" w:lastRowFirstColumn="0" w:lastRowLastColumn="0"/>
              <w:rPr>
                <w:ins w:id="3576" w:author="Stuart McLarnon (NESO)" w:date="2024-11-19T13:05:00Z"/>
                <w:color w:val="3F0731"/>
              </w:rPr>
            </w:pPr>
            <w:ins w:id="3577" w:author="Stuart McLarnon (NESO)" w:date="2024-11-19T13:05:00Z">
              <w:r w:rsidRPr="000560F5">
                <w:rPr>
                  <w:color w:val="3F0731"/>
                </w:rPr>
                <w:t>Secondary Channel Disconnected</w:t>
              </w:r>
            </w:ins>
          </w:p>
        </w:tc>
      </w:tr>
      <w:tr w:rsidR="00316A82" w:rsidRPr="00D77AA3" w14:paraId="4D9978E4" w14:textId="77777777" w:rsidTr="00186A2A">
        <w:trPr>
          <w:cnfStyle w:val="000000100000" w:firstRow="0" w:lastRow="0" w:firstColumn="0" w:lastColumn="0" w:oddVBand="0" w:evenVBand="0" w:oddHBand="1" w:evenHBand="0" w:firstRowFirstColumn="0" w:firstRowLastColumn="0" w:lastRowFirstColumn="0" w:lastRowLastColumn="0"/>
          <w:ins w:id="3578" w:author="Stuart McLarnon (NESO)" w:date="2024-11-19T13:05:00Z"/>
        </w:trPr>
        <w:tc>
          <w:tcPr>
            <w:cnfStyle w:val="001000000000" w:firstRow="0" w:lastRow="0" w:firstColumn="1" w:lastColumn="0" w:oddVBand="0" w:evenVBand="0" w:oddHBand="0" w:evenHBand="0" w:firstRowFirstColumn="0" w:firstRowLastColumn="0" w:lastRowFirstColumn="0" w:lastRowLastColumn="0"/>
            <w:tcW w:w="683" w:type="dxa"/>
          </w:tcPr>
          <w:p w14:paraId="3071D4FF" w14:textId="77777777" w:rsidR="00316A82" w:rsidRPr="000560F5" w:rsidRDefault="00316A82" w:rsidP="004A4F1E">
            <w:pPr>
              <w:rPr>
                <w:ins w:id="3579" w:author="Stuart McLarnon (NESO)" w:date="2024-11-19T13:05:00Z"/>
                <w:b w:val="0"/>
                <w:bCs w:val="0"/>
                <w:color w:val="3F0731"/>
              </w:rPr>
            </w:pPr>
            <w:ins w:id="3580" w:author="Stuart McLarnon (NESO)" w:date="2024-11-19T13:05:00Z">
              <w:r w:rsidRPr="000560F5">
                <w:rPr>
                  <w:b w:val="0"/>
                  <w:bCs w:val="0"/>
                  <w:color w:val="3F0731"/>
                </w:rPr>
                <w:t xml:space="preserve">NX </w:t>
              </w:r>
            </w:ins>
          </w:p>
        </w:tc>
        <w:tc>
          <w:tcPr>
            <w:tcW w:w="5554" w:type="dxa"/>
          </w:tcPr>
          <w:p w14:paraId="1A0504E5" w14:textId="77777777" w:rsidR="00316A82" w:rsidRPr="000560F5" w:rsidRDefault="00316A82" w:rsidP="004A4F1E">
            <w:pPr>
              <w:cnfStyle w:val="000000100000" w:firstRow="0" w:lastRow="0" w:firstColumn="0" w:lastColumn="0" w:oddVBand="0" w:evenVBand="0" w:oddHBand="1" w:evenHBand="0" w:firstRowFirstColumn="0" w:firstRowLastColumn="0" w:lastRowFirstColumn="0" w:lastRowLastColumn="0"/>
              <w:rPr>
                <w:ins w:id="3581" w:author="Stuart McLarnon (NESO)" w:date="2024-11-19T13:05:00Z"/>
                <w:color w:val="3F0731"/>
              </w:rPr>
            </w:pPr>
            <w:ins w:id="3582" w:author="Stuart McLarnon (NESO)" w:date="2024-11-19T13:05:00Z">
              <w:r w:rsidRPr="000560F5">
                <w:rPr>
                  <w:color w:val="3F0731"/>
                </w:rPr>
                <w:t>Network Partner Exited</w:t>
              </w:r>
            </w:ins>
          </w:p>
        </w:tc>
      </w:tr>
    </w:tbl>
    <w:p w14:paraId="13BFA968" w14:textId="77777777" w:rsidR="00316A82" w:rsidRDefault="00316A82" w:rsidP="00316A82">
      <w:pPr>
        <w:rPr>
          <w:ins w:id="3583" w:author="Stuart McLarnon (NESO)" w:date="2024-11-19T13:05:00Z"/>
        </w:rPr>
      </w:pPr>
    </w:p>
    <w:p w14:paraId="3AD2C7CF" w14:textId="77777777" w:rsidR="00316A82" w:rsidRDefault="00316A82" w:rsidP="00316A82">
      <w:pPr>
        <w:rPr>
          <w:ins w:id="3584" w:author="Stuart McLarnon (NESO)" w:date="2024-11-19T13:05:00Z"/>
        </w:rPr>
      </w:pPr>
      <w:ins w:id="3585" w:author="Stuart McLarnon (NESO)" w:date="2024-11-19T13:05:00Z">
        <w:r>
          <w:br w:type="page"/>
        </w:r>
      </w:ins>
    </w:p>
    <w:p w14:paraId="40EF2569" w14:textId="315B4C0E" w:rsidR="00316A82" w:rsidRDefault="00316A82" w:rsidP="00C00228">
      <w:pPr>
        <w:pStyle w:val="Heading1"/>
      </w:pPr>
      <w:bookmarkStart w:id="3586" w:name="_Toc182497869"/>
      <w:r>
        <w:lastRenderedPageBreak/>
        <w:t>3.</w:t>
      </w:r>
      <w:r w:rsidR="00F14B84">
        <w:tab/>
      </w:r>
      <w:r>
        <w:t>Document Status</w:t>
      </w:r>
      <w:bookmarkEnd w:id="3586"/>
    </w:p>
    <w:p w14:paraId="15612895" w14:textId="77777777" w:rsidR="00E1101E" w:rsidRDefault="00E1101E">
      <w:pPr>
        <w:spacing w:before="2" w:after="498" w:line="319" w:lineRule="exact"/>
        <w:rPr>
          <w:del w:id="3587" w:author="Stuart McLarnon (NESO)" w:date="2024-11-19T13:05:00Z"/>
        </w:rPr>
        <w:sectPr w:rsidR="00E1101E" w:rsidSect="00186A2A">
          <w:pgSz w:w="11909" w:h="16838"/>
          <w:pgMar w:top="600" w:right="6806" w:bottom="645" w:left="946" w:header="720" w:footer="720" w:gutter="0"/>
          <w:cols w:space="720"/>
        </w:sectPr>
      </w:pPr>
    </w:p>
    <w:p w14:paraId="57F00168" w14:textId="4B5E87D0" w:rsidR="00316A82" w:rsidRDefault="00000000" w:rsidP="00316A82">
      <w:del w:id="3588" w:author="Stuart McLarnon (NESO)" w:date="2024-11-19T13:05:00Z">
        <w:r>
          <w:rPr>
            <w:rFonts w:ascii="Times New Roman" w:eastAsia="PMingLiU" w:hAnsi="Times New Roman"/>
          </w:rPr>
          <w:pict w14:anchorId="11FE626B">
            <v:shape id="_x0000_s2421" type="#_x0000_t202" style="position:absolute;margin-left:0;margin-top:789.85pt;width:594pt;height:46.15pt;z-index:-251216896;mso-wrap-distance-left:0;mso-wrap-distance-right:0;mso-position-horizontal-relative:page;mso-position-vertical-relative:page" filled="f" stroked="f">
              <v:textbox style="mso-next-textbox:#_x0000_s2421" inset="0,0,0,0">
                <w:txbxContent>
                  <w:p w14:paraId="77456147" w14:textId="77777777" w:rsidR="00E1101E" w:rsidRDefault="00E1101E">
                    <w:pPr>
                      <w:rPr>
                        <w:del w:id="3589" w:author="Stuart McLarnon (NESO)" w:date="2024-11-19T13:05:00Z"/>
                      </w:rPr>
                    </w:pPr>
                  </w:p>
                </w:txbxContent>
              </v:textbox>
              <w10:wrap type="square" anchorx="page" anchory="page"/>
            </v:shape>
          </w:pict>
        </w:r>
        <w:r>
          <w:rPr>
            <w:noProof/>
          </w:rPr>
          <w:drawing>
            <wp:anchor distT="0" distB="0" distL="0" distR="0" simplePos="0" relativeHeight="252098560" behindDoc="1" locked="0" layoutInCell="1" allowOverlap="1" wp14:anchorId="048D0C6F" wp14:editId="3222B7F2">
              <wp:simplePos x="0" y="0"/>
              <wp:positionH relativeFrom="page">
                <wp:posOffset>5154295</wp:posOffset>
              </wp:positionH>
              <wp:positionV relativeFrom="page">
                <wp:posOffset>10031095</wp:posOffset>
              </wp:positionV>
              <wp:extent cx="782955" cy="582295"/>
              <wp:effectExtent l="0" t="0" r="0" b="0"/>
              <wp:wrapThrough wrapText="bothSides">
                <wp:wrapPolygon edited="0">
                  <wp:start x="10057" y="0"/>
                  <wp:lineTo x="10057" y="8611"/>
                  <wp:lineTo x="2758" y="8611"/>
                  <wp:lineTo x="2758" y="14934"/>
                  <wp:lineTo x="0" y="14934"/>
                  <wp:lineTo x="0" y="21635"/>
                  <wp:lineTo x="13497" y="21635"/>
                  <wp:lineTo x="13497" y="8611"/>
                  <wp:lineTo x="21529" y="8611"/>
                  <wp:lineTo x="21529" y="0"/>
                  <wp:lineTo x="10057" y="0"/>
                </wp:wrapPolygon>
              </wp:wrapThrough>
              <wp:docPr id="77" name="IrregularPicture"/>
              <wp:cNvGraphicFramePr/>
              <a:graphic xmlns:a="http://schemas.openxmlformats.org/drawingml/2006/main">
                <a:graphicData uri="http://schemas.openxmlformats.org/drawingml/2006/picture">
                  <pic:pic xmlns:pic="http://schemas.openxmlformats.org/drawingml/2006/picture">
                    <pic:nvPicPr>
                      <pic:cNvPr id="78" name="Picture"/>
                      <pic:cNvPicPr preferRelativeResize="0"/>
                    </pic:nvPicPr>
                    <pic:blipFill>
                      <a:blip r:embed="rId23"/>
                      <a:stretch>
                        <a:fillRect/>
                      </a:stretch>
                    </pic:blipFill>
                    <pic:spPr>
                      <a:xfrm>
                        <a:off x="0" y="0"/>
                        <a:ext cx="782955" cy="582295"/>
                      </a:xfrm>
                      <a:prstGeom prst="rect">
                        <a:avLst/>
                      </a:prstGeom>
                    </pic:spPr>
                  </pic:pic>
                </a:graphicData>
              </a:graphic>
            </wp:anchor>
          </w:drawing>
        </w:r>
        <w:r>
          <w:rPr>
            <w:rFonts w:ascii="Times New Roman" w:eastAsia="PMingLiU" w:hAnsi="Times New Roman"/>
          </w:rPr>
          <w:pict w14:anchorId="67124D0E">
            <v:shape id="_x0000_s2422" type="#_x0000_t202" style="position:absolute;margin-left:0;margin-top:798.95pt;width:594pt;height:29.45pt;z-index:-251215872;mso-wrap-distance-left:0;mso-wrap-distance-right:0;mso-position-horizontal-relative:page;mso-position-vertical-relative:page" filled="f" stroked="f">
              <v:textbox style="mso-next-textbox:#_x0000_s2422" inset="0,0,0,0">
                <w:txbxContent>
                  <w:p w14:paraId="33A0F67C" w14:textId="77777777" w:rsidR="00E1101E" w:rsidRDefault="00000000">
                    <w:pPr>
                      <w:spacing w:line="185" w:lineRule="exact"/>
                      <w:ind w:left="1152"/>
                      <w:textAlignment w:val="baseline"/>
                      <w:rPr>
                        <w:del w:id="3590" w:author="Stuart McLarnon (NESO)" w:date="2024-11-19T13:05:00Z"/>
                        <w:rFonts w:ascii="Arial" w:eastAsia="Arial" w:hAnsi="Arial"/>
                        <w:color w:val="000000"/>
                        <w:sz w:val="18"/>
                      </w:rPr>
                    </w:pPr>
                    <w:del w:id="3591" w:author="Stuart McLarnon (NESO)" w:date="2024-11-19T13:05:00Z">
                      <w:r>
                        <w:rPr>
                          <w:rFonts w:ascii="Arial" w:eastAsia="Arial" w:hAnsi="Arial"/>
                          <w:color w:val="000000"/>
                          <w:sz w:val="18"/>
                          <w:lang w:val="en-US"/>
                        </w:rPr>
                        <w:delText xml:space="preserve">ISMS 102 INFORMATION CLASSIFICATION: </w:delText>
                      </w:r>
                      <w:r>
                        <w:rPr>
                          <w:rFonts w:ascii="Arial" w:eastAsia="Arial" w:hAnsi="Arial"/>
                          <w:b/>
                          <w:color w:val="000000"/>
                          <w:sz w:val="18"/>
                          <w:lang w:val="en-US"/>
                        </w:rPr>
                        <w:delText>Error! Unknown document property name.</w:delText>
                      </w:r>
                    </w:del>
                  </w:p>
                  <w:p w14:paraId="411CB6A2" w14:textId="77777777" w:rsidR="00E1101E" w:rsidRDefault="00000000">
                    <w:pPr>
                      <w:tabs>
                        <w:tab w:val="left" w:pos="10512"/>
                      </w:tabs>
                      <w:spacing w:before="57" w:after="128" w:line="211" w:lineRule="exact"/>
                      <w:ind w:left="1152"/>
                      <w:textAlignment w:val="baseline"/>
                      <w:rPr>
                        <w:del w:id="3592" w:author="Stuart McLarnon (NESO)" w:date="2024-11-19T13:05:00Z"/>
                        <w:rFonts w:ascii="Arial" w:eastAsia="Arial" w:hAnsi="Arial"/>
                        <w:color w:val="000000"/>
                        <w:sz w:val="18"/>
                      </w:rPr>
                    </w:pPr>
                    <w:del w:id="3593" w:author="Stuart McLarnon (NESO)" w:date="2024-11-19T13:05:00Z">
                      <w:r>
                        <w:rPr>
                          <w:rFonts w:ascii="Arial" w:eastAsia="Arial" w:hAnsi="Arial"/>
                          <w:color w:val="000000"/>
                          <w:sz w:val="18"/>
                          <w:lang w:val="en-US"/>
                        </w:rPr>
                        <w:delText>13 Oct 2020 | EDL Message Interface Specification</w:delText>
                      </w:r>
                      <w:r>
                        <w:rPr>
                          <w:rFonts w:ascii="Arial" w:eastAsia="Arial" w:hAnsi="Arial"/>
                          <w:color w:val="000000"/>
                          <w:sz w:val="18"/>
                          <w:lang w:val="en-US"/>
                        </w:rPr>
                        <w:tab/>
                        <w:delText>20</w:delText>
                      </w:r>
                    </w:del>
                  </w:p>
                </w:txbxContent>
              </v:textbox>
              <w10:wrap type="square" anchorx="page" anchory="page"/>
            </v:shape>
          </w:pict>
        </w:r>
        <w:r>
          <w:rPr>
            <w:rFonts w:ascii="Times New Roman" w:eastAsia="PMingLiU" w:hAnsi="Times New Roman"/>
          </w:rPr>
          <w:pict w14:anchorId="4422F60A">
            <v:line id="_x0000_s2415" style="position:absolute;z-index:252092416;mso-position-horizontal-relative:page;mso-position-vertical-relative:page" from="0,828.95pt" to="405.65pt,828.95pt" strokecolor="#eeba54" strokeweight=".95pt">
              <v:stroke linestyle="thinThin"/>
              <w10:wrap anchorx="page" anchory="page"/>
            </v:line>
          </w:pict>
        </w:r>
        <w:r>
          <w:rPr>
            <w:rFonts w:ascii="Times New Roman" w:eastAsia="PMingLiU" w:hAnsi="Times New Roman"/>
          </w:rPr>
          <w:pict w14:anchorId="0C45C350">
            <v:line id="_x0000_s2416" style="position:absolute;z-index:252093440;mso-position-horizontal-relative:page;mso-position-vertical-relative:page" from="0,828pt" to="405.9pt,828pt" strokecolor="#fffddb" strokeweight=".95pt">
              <v:stroke linestyle="thinThin"/>
              <w10:wrap anchorx="page" anchory="page"/>
            </v:line>
          </w:pict>
        </w:r>
        <w:r>
          <w:rPr>
            <w:rFonts w:ascii="Times New Roman" w:eastAsia="PMingLiU" w:hAnsi="Times New Roman"/>
          </w:rPr>
          <w:pict w14:anchorId="6B629A31">
            <v:line id="_x0000_s2417" style="position:absolute;z-index:252094464;mso-position-horizontal-relative:page;mso-position-vertical-relative:page" from="467.5pt,792.25pt" to="594.05pt,792.25pt" strokecolor="#f2fefd" strokeweight="2.9pt">
              <v:stroke linestyle="thinThin"/>
              <w10:wrap anchorx="page" anchory="page"/>
            </v:line>
          </w:pict>
        </w:r>
        <w:r>
          <w:rPr>
            <w:rFonts w:ascii="Times New Roman" w:eastAsia="PMingLiU" w:hAnsi="Times New Roman"/>
          </w:rPr>
          <w:pict w14:anchorId="40C24A9A">
            <v:line id="_x0000_s2418" style="position:absolute;z-index:252095488;mso-position-horizontal-relative:page;mso-position-vertical-relative:page" from="467.5pt,794.9pt" to="594.05pt,794.9pt" strokecolor="#fffddb" strokeweight=".5pt">
              <w10:wrap anchorx="page" anchory="page"/>
            </v:line>
          </w:pict>
        </w:r>
        <w:r>
          <w:rPr>
            <w:rFonts w:ascii="Times New Roman" w:eastAsia="PMingLiU" w:hAnsi="Times New Roman"/>
          </w:rPr>
          <w:pict w14:anchorId="78B4D913">
            <v:line id="_x0000_s2419" style="position:absolute;z-index:252096512;mso-position-horizontal-relative:page;mso-position-vertical-relative:page" from="468pt,794.4pt" to="594.05pt,794.4pt" strokecolor="#fdf1f5" strokeweight="3.35pt">
              <v:stroke linestyle="thinThin"/>
              <w10:wrap anchorx="page" anchory="page"/>
            </v:line>
          </w:pict>
        </w:r>
        <w:r>
          <w:rPr>
            <w:rFonts w:ascii="Times New Roman" w:eastAsia="PMingLiU" w:hAnsi="Times New Roman"/>
          </w:rPr>
          <w:pict w14:anchorId="4CF893A8">
            <v:line id="_x0000_s2420" style="position:absolute;z-index:252097536;mso-position-horizontal-relative:page;mso-position-vertical-relative:page" from="468pt,794.15pt" to="594.05pt,794.15pt" strokecolor="#e5bf61" strokeweight=".95pt">
              <v:stroke linestyle="thinThin"/>
              <w10:wrap anchorx="page" anchory="page"/>
            </v:line>
          </w:pict>
        </w:r>
      </w:del>
      <w:r w:rsidR="00316A82">
        <w:t>AMENDMENT RECORD</w:t>
      </w:r>
    </w:p>
    <w:tbl>
      <w:tblPr>
        <w:tblStyle w:val="ListTable2-Accent1"/>
        <w:tblW w:w="0" w:type="auto"/>
        <w:tblLook w:val="04A0" w:firstRow="1" w:lastRow="0" w:firstColumn="1" w:lastColumn="0" w:noHBand="0" w:noVBand="1"/>
      </w:tblPr>
      <w:tblGrid>
        <w:gridCol w:w="811"/>
        <w:gridCol w:w="788"/>
        <w:gridCol w:w="1419"/>
        <w:gridCol w:w="1067"/>
        <w:gridCol w:w="5667"/>
      </w:tblGrid>
      <w:tr w:rsidR="00316A82" w:rsidRPr="00204309" w14:paraId="550AF900" w14:textId="77777777" w:rsidTr="00F74431">
        <w:trPr>
          <w:cnfStyle w:val="100000000000" w:firstRow="1" w:lastRow="0" w:firstColumn="0" w:lastColumn="0" w:oddVBand="0" w:evenVBand="0" w:oddHBand="0"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0" w:type="auto"/>
          </w:tcPr>
          <w:p w14:paraId="2D72DF34" w14:textId="77777777" w:rsidR="00316A82" w:rsidRPr="00204309" w:rsidRDefault="00316A82" w:rsidP="004A4F1E">
            <w:pPr>
              <w:spacing w:before="41" w:beforeAutospacing="1" w:after="137" w:afterAutospacing="1" w:line="230" w:lineRule="exact"/>
              <w:mirrorIndents/>
              <w:textAlignment w:val="baseline"/>
              <w:rPr>
                <w:rFonts w:eastAsia="Arial" w:cs="Poppins"/>
                <w:lang w:val="en-US"/>
              </w:rPr>
            </w:pPr>
            <w:r w:rsidRPr="00204309">
              <w:rPr>
                <w:rFonts w:eastAsia="Arial" w:cs="Poppins"/>
                <w:lang w:val="en-US"/>
              </w:rPr>
              <w:t>Issue</w:t>
            </w:r>
          </w:p>
        </w:tc>
        <w:tc>
          <w:tcPr>
            <w:tcW w:w="0" w:type="auto"/>
          </w:tcPr>
          <w:p w14:paraId="2AE9A15D" w14:textId="77777777" w:rsidR="00316A82" w:rsidRPr="00204309" w:rsidRDefault="00316A82" w:rsidP="004A4F1E">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Draft</w:t>
            </w:r>
          </w:p>
        </w:tc>
        <w:tc>
          <w:tcPr>
            <w:tcW w:w="0" w:type="auto"/>
          </w:tcPr>
          <w:p w14:paraId="5FE02D99" w14:textId="77777777" w:rsidR="00316A82" w:rsidRPr="00204309" w:rsidRDefault="00316A82" w:rsidP="004A4F1E">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Date</w:t>
            </w:r>
          </w:p>
        </w:tc>
        <w:tc>
          <w:tcPr>
            <w:tcW w:w="0" w:type="auto"/>
          </w:tcPr>
          <w:p w14:paraId="364224FE" w14:textId="77777777" w:rsidR="00316A82" w:rsidRPr="00204309" w:rsidRDefault="00316A82" w:rsidP="004A4F1E">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Author</w:t>
            </w:r>
          </w:p>
        </w:tc>
        <w:tc>
          <w:tcPr>
            <w:tcW w:w="0" w:type="auto"/>
          </w:tcPr>
          <w:p w14:paraId="2291F905" w14:textId="77777777" w:rsidR="00316A82" w:rsidRPr="00204309" w:rsidRDefault="00316A82" w:rsidP="004A4F1E">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Description of changes</w:t>
            </w:r>
          </w:p>
        </w:tc>
      </w:tr>
      <w:tr w:rsidR="00316A82" w:rsidRPr="00204309" w14:paraId="6EF1740D" w14:textId="77777777" w:rsidTr="00F74431">
        <w:trPr>
          <w:cnfStyle w:val="000000100000" w:firstRow="0" w:lastRow="0" w:firstColumn="0" w:lastColumn="0" w:oddVBand="0" w:evenVBand="0" w:oddHBand="1" w:evenHBand="0" w:firstRowFirstColumn="0" w:firstRowLastColumn="0" w:lastRowFirstColumn="0" w:lastRowLastColumn="0"/>
          <w:trHeight w:hRule="exact" w:val="820"/>
          <w:ins w:id="3594" w:author="Stuart McLarnon (NESO)" w:date="2024-11-19T13:05:00Z"/>
        </w:trPr>
        <w:tc>
          <w:tcPr>
            <w:cnfStyle w:val="001000000000" w:firstRow="0" w:lastRow="0" w:firstColumn="1" w:lastColumn="0" w:oddVBand="0" w:evenVBand="0" w:oddHBand="0" w:evenHBand="0" w:firstRowFirstColumn="0" w:firstRowLastColumn="0" w:lastRowFirstColumn="0" w:lastRowLastColumn="0"/>
            <w:tcW w:w="0" w:type="auto"/>
          </w:tcPr>
          <w:p w14:paraId="20FF5A15" w14:textId="77777777" w:rsidR="00316A82" w:rsidRPr="00204309" w:rsidRDefault="00316A82" w:rsidP="004A4F1E">
            <w:pPr>
              <w:spacing w:before="103" w:beforeAutospacing="1" w:after="78" w:afterAutospacing="1" w:line="232" w:lineRule="exact"/>
              <w:mirrorIndents/>
              <w:textAlignment w:val="baseline"/>
              <w:rPr>
                <w:ins w:id="3595" w:author="Stuart McLarnon (NESO)" w:date="2024-11-19T13:05:00Z"/>
                <w:rFonts w:eastAsia="Arial" w:cs="Poppins"/>
                <w:lang w:val="en-US"/>
              </w:rPr>
            </w:pPr>
            <w:ins w:id="3596" w:author="Stuart McLarnon (NESO)" w:date="2024-11-19T13:05:00Z">
              <w:r w:rsidRPr="00204309">
                <w:rPr>
                  <w:rFonts w:eastAsia="Arial" w:cs="Poppins"/>
                  <w:lang w:val="en-US"/>
                </w:rPr>
                <w:t>7</w:t>
              </w:r>
            </w:ins>
          </w:p>
        </w:tc>
        <w:tc>
          <w:tcPr>
            <w:tcW w:w="0" w:type="auto"/>
          </w:tcPr>
          <w:p w14:paraId="7F2F8C60" w14:textId="77777777" w:rsidR="00316A82" w:rsidRPr="00204309" w:rsidRDefault="00316A82" w:rsidP="004A4F1E">
            <w:pPr>
              <w:spacing w:beforeAutospacing="1" w:afterAutospacing="1" w:line="240" w:lineRule="auto"/>
              <w:mirrorIndents/>
              <w:textAlignment w:val="baseline"/>
              <w:cnfStyle w:val="000000100000" w:firstRow="0" w:lastRow="0" w:firstColumn="0" w:lastColumn="0" w:oddVBand="0" w:evenVBand="0" w:oddHBand="1" w:evenHBand="0" w:firstRowFirstColumn="0" w:firstRowLastColumn="0" w:lastRowFirstColumn="0" w:lastRowLastColumn="0"/>
              <w:rPr>
                <w:ins w:id="3597" w:author="Stuart McLarnon (NESO)" w:date="2024-11-19T13:05:00Z"/>
                <w:rFonts w:eastAsia="Arial" w:cs="Poppins"/>
                <w:sz w:val="24"/>
                <w:lang w:val="en-US"/>
              </w:rPr>
            </w:pPr>
          </w:p>
        </w:tc>
        <w:tc>
          <w:tcPr>
            <w:tcW w:w="0" w:type="auto"/>
          </w:tcPr>
          <w:p w14:paraId="5E293A48" w14:textId="363B7F95" w:rsidR="00316A82" w:rsidRPr="00204309" w:rsidRDefault="00C11312" w:rsidP="004A4F1E">
            <w:pPr>
              <w:spacing w:before="103" w:beforeAutospacing="1" w:after="7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ins w:id="3598" w:author="Stuart McLarnon (NESO)" w:date="2024-11-19T13:05:00Z"/>
                <w:rFonts w:eastAsia="Arial" w:cs="Poppins"/>
                <w:lang w:val="en-US"/>
              </w:rPr>
            </w:pPr>
            <w:ins w:id="3599" w:author="Stuart McLarnon (NESO)" w:date="2025-01-22T11:40:00Z" w16du:dateUtc="2025-01-22T11:40:00Z">
              <w:r>
                <w:rPr>
                  <w:rFonts w:eastAsia="Arial" w:cs="Poppins"/>
                  <w:lang w:val="en-US"/>
                </w:rPr>
                <w:t>22-January</w:t>
              </w:r>
              <w:r w:rsidR="00F63D03">
                <w:rPr>
                  <w:rFonts w:eastAsia="Arial" w:cs="Poppins"/>
                  <w:lang w:val="en-US"/>
                </w:rPr>
                <w:t>-2</w:t>
              </w:r>
            </w:ins>
            <w:ins w:id="3600" w:author="Stuart McLarnon (NESO)" w:date="2024-11-19T13:05:00Z">
              <w:r w:rsidR="00316A82" w:rsidRPr="00204309">
                <w:rPr>
                  <w:rFonts w:eastAsia="Arial" w:cs="Poppins"/>
                  <w:lang w:val="en-US"/>
                </w:rPr>
                <w:t>02</w:t>
              </w:r>
            </w:ins>
            <w:ins w:id="3601" w:author="Stuart McLarnon (NESO)" w:date="2025-01-22T11:40:00Z" w16du:dateUtc="2025-01-22T11:40:00Z">
              <w:r w:rsidR="00F63D03">
                <w:rPr>
                  <w:rFonts w:eastAsia="Arial" w:cs="Poppins"/>
                  <w:lang w:val="en-US"/>
                </w:rPr>
                <w:t>5</w:t>
              </w:r>
            </w:ins>
          </w:p>
        </w:tc>
        <w:tc>
          <w:tcPr>
            <w:tcW w:w="0" w:type="auto"/>
          </w:tcPr>
          <w:p w14:paraId="6EADBC49" w14:textId="77777777" w:rsidR="00316A82" w:rsidRPr="00204309" w:rsidRDefault="00316A82" w:rsidP="004A4F1E">
            <w:pPr>
              <w:spacing w:before="103" w:beforeAutospacing="1" w:after="7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ins w:id="3602" w:author="Stuart McLarnon (NESO)" w:date="2024-11-19T13:05:00Z"/>
                <w:rFonts w:eastAsia="Arial" w:cs="Poppins"/>
                <w:lang w:val="en-US"/>
              </w:rPr>
            </w:pPr>
            <w:ins w:id="3603" w:author="Stuart McLarnon (NESO)" w:date="2024-11-19T13:05:00Z">
              <w:r w:rsidRPr="00204309">
                <w:rPr>
                  <w:rFonts w:eastAsia="Arial" w:cs="Poppins"/>
                  <w:lang w:val="en-US"/>
                </w:rPr>
                <w:t>SM</w:t>
              </w:r>
            </w:ins>
          </w:p>
        </w:tc>
        <w:tc>
          <w:tcPr>
            <w:tcW w:w="0" w:type="auto"/>
          </w:tcPr>
          <w:p w14:paraId="1A1D3E73" w14:textId="657B345A" w:rsidR="00316A82" w:rsidRPr="00204309" w:rsidRDefault="00316A82" w:rsidP="004A4F1E">
            <w:pPr>
              <w:spacing w:before="103" w:beforeAutospacing="1" w:after="7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ins w:id="3604" w:author="Stuart McLarnon (NESO)" w:date="2024-11-19T13:05:00Z"/>
                <w:rFonts w:eastAsia="Arial" w:cs="Poppins"/>
                <w:lang w:val="en-US"/>
              </w:rPr>
            </w:pPr>
            <w:ins w:id="3605" w:author="Stuart McLarnon (NESO)" w:date="2024-11-19T13:05:00Z">
              <w:r w:rsidRPr="00204309">
                <w:rPr>
                  <w:rFonts w:eastAsia="Arial" w:cs="Poppins"/>
                  <w:lang w:val="en-US"/>
                </w:rPr>
                <w:t xml:space="preserve">Replacing </w:t>
              </w:r>
            </w:ins>
            <w:r w:rsidR="00117A6F">
              <w:rPr>
                <w:rFonts w:eastAsia="Arial" w:cs="Poppins"/>
                <w:lang w:val="en-US"/>
              </w:rPr>
              <w:t>N</w:t>
            </w:r>
            <w:ins w:id="3606" w:author="Stuart McLarnon (NESO)" w:date="2024-11-19T13:05:00Z">
              <w:r w:rsidRPr="00204309">
                <w:rPr>
                  <w:rFonts w:eastAsia="Arial" w:cs="Poppins"/>
                  <w:lang w:val="en-US"/>
                </w:rPr>
                <w:t>GESO branding with NESO branding</w:t>
              </w:r>
            </w:ins>
          </w:p>
        </w:tc>
      </w:tr>
      <w:tr w:rsidR="00316A82" w:rsidRPr="00204309" w14:paraId="4366F7DC" w14:textId="77777777" w:rsidTr="00F74431">
        <w:trPr>
          <w:trHeight w:hRule="exact" w:val="468"/>
        </w:trPr>
        <w:tc>
          <w:tcPr>
            <w:cnfStyle w:val="001000000000" w:firstRow="0" w:lastRow="0" w:firstColumn="1" w:lastColumn="0" w:oddVBand="0" w:evenVBand="0" w:oddHBand="0" w:evenHBand="0" w:firstRowFirstColumn="0" w:firstRowLastColumn="0" w:lastRowFirstColumn="0" w:lastRowLastColumn="0"/>
            <w:tcW w:w="0" w:type="auto"/>
          </w:tcPr>
          <w:p w14:paraId="3FFE125B" w14:textId="77777777" w:rsidR="00316A82" w:rsidRPr="00204309" w:rsidRDefault="00316A82" w:rsidP="004A4F1E">
            <w:pPr>
              <w:spacing w:before="103" w:beforeAutospacing="1" w:after="78" w:afterAutospacing="1" w:line="232" w:lineRule="exact"/>
              <w:mirrorIndents/>
              <w:textAlignment w:val="baseline"/>
              <w:rPr>
                <w:rFonts w:eastAsia="Arial" w:cs="Poppins"/>
                <w:lang w:val="en-US"/>
              </w:rPr>
            </w:pPr>
            <w:r w:rsidRPr="00204309">
              <w:rPr>
                <w:rFonts w:eastAsia="Arial" w:cs="Poppins"/>
                <w:lang w:val="en-US"/>
              </w:rPr>
              <w:t>6</w:t>
            </w:r>
          </w:p>
        </w:tc>
        <w:tc>
          <w:tcPr>
            <w:tcW w:w="0" w:type="auto"/>
          </w:tcPr>
          <w:p w14:paraId="1112FBD0" w14:textId="77777777" w:rsidR="00316A82" w:rsidRPr="00204309" w:rsidRDefault="00316A82" w:rsidP="004A4F1E">
            <w:pPr>
              <w:spacing w:beforeAutospacing="1" w:afterAutospacing="1" w:line="240" w:lineRule="auto"/>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sz w:val="24"/>
                <w:lang w:val="en-US"/>
              </w:rPr>
            </w:pPr>
          </w:p>
        </w:tc>
        <w:tc>
          <w:tcPr>
            <w:tcW w:w="0" w:type="auto"/>
          </w:tcPr>
          <w:p w14:paraId="20530A5E" w14:textId="77777777" w:rsidR="00316A82" w:rsidRPr="00204309" w:rsidRDefault="00316A82" w:rsidP="004A4F1E">
            <w:pPr>
              <w:spacing w:before="103" w:beforeAutospacing="1" w:after="7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13-Oct-2020</w:t>
            </w:r>
          </w:p>
        </w:tc>
        <w:tc>
          <w:tcPr>
            <w:tcW w:w="0" w:type="auto"/>
          </w:tcPr>
          <w:p w14:paraId="2CC18DA5" w14:textId="77777777" w:rsidR="00316A82" w:rsidRPr="00204309" w:rsidRDefault="00316A82" w:rsidP="004A4F1E">
            <w:pPr>
              <w:spacing w:before="103" w:beforeAutospacing="1" w:after="7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Chaitali</w:t>
            </w:r>
          </w:p>
        </w:tc>
        <w:tc>
          <w:tcPr>
            <w:tcW w:w="0" w:type="auto"/>
          </w:tcPr>
          <w:p w14:paraId="1863B016" w14:textId="77777777" w:rsidR="00316A82" w:rsidRPr="00204309" w:rsidRDefault="00316A82" w:rsidP="004A4F1E">
            <w:pPr>
              <w:spacing w:before="103" w:beforeAutospacing="1" w:after="7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Updated NGESO branding</w:t>
            </w:r>
          </w:p>
        </w:tc>
      </w:tr>
      <w:tr w:rsidR="00316A82" w:rsidRPr="00204309" w14:paraId="4950188C" w14:textId="77777777" w:rsidTr="00F74431">
        <w:trPr>
          <w:cnfStyle w:val="000000100000" w:firstRow="0" w:lastRow="0" w:firstColumn="0" w:lastColumn="0" w:oddVBand="0" w:evenVBand="0" w:oddHBand="1"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0" w:type="auto"/>
          </w:tcPr>
          <w:p w14:paraId="603F91C8" w14:textId="77777777" w:rsidR="00316A82" w:rsidRPr="00204309" w:rsidRDefault="00316A82" w:rsidP="004A4F1E">
            <w:pPr>
              <w:spacing w:before="99" w:beforeAutospacing="1" w:after="68" w:afterAutospacing="1" w:line="232" w:lineRule="exact"/>
              <w:mirrorIndents/>
              <w:textAlignment w:val="baseline"/>
              <w:rPr>
                <w:rFonts w:eastAsia="Arial" w:cs="Poppins"/>
                <w:lang w:val="en-US"/>
              </w:rPr>
            </w:pPr>
            <w:r w:rsidRPr="00204309">
              <w:rPr>
                <w:rFonts w:eastAsia="Arial" w:cs="Poppins"/>
                <w:lang w:val="en-US"/>
              </w:rPr>
              <w:t>5</w:t>
            </w:r>
          </w:p>
        </w:tc>
        <w:tc>
          <w:tcPr>
            <w:tcW w:w="0" w:type="auto"/>
          </w:tcPr>
          <w:p w14:paraId="01C87DDA" w14:textId="77777777" w:rsidR="00316A82" w:rsidRPr="00204309" w:rsidRDefault="00316A82" w:rsidP="004A4F1E">
            <w:pPr>
              <w:spacing w:before="99" w:beforeAutospacing="1" w:after="6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2</w:t>
            </w:r>
          </w:p>
        </w:tc>
        <w:tc>
          <w:tcPr>
            <w:tcW w:w="0" w:type="auto"/>
          </w:tcPr>
          <w:p w14:paraId="0390BFA8" w14:textId="77777777" w:rsidR="00316A82" w:rsidRPr="00204309" w:rsidRDefault="00316A82" w:rsidP="004A4F1E">
            <w:pPr>
              <w:spacing w:before="99" w:beforeAutospacing="1" w:after="6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02-Jul-2020</w:t>
            </w:r>
          </w:p>
        </w:tc>
        <w:tc>
          <w:tcPr>
            <w:tcW w:w="0" w:type="auto"/>
          </w:tcPr>
          <w:p w14:paraId="631550FF" w14:textId="77777777" w:rsidR="00316A82" w:rsidRPr="00204309" w:rsidRDefault="00316A82" w:rsidP="004A4F1E">
            <w:pPr>
              <w:spacing w:before="99" w:beforeAutospacing="1" w:after="6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Chaitali</w:t>
            </w:r>
          </w:p>
        </w:tc>
        <w:tc>
          <w:tcPr>
            <w:tcW w:w="0" w:type="auto"/>
          </w:tcPr>
          <w:p w14:paraId="43D1239D" w14:textId="77777777" w:rsidR="00316A82" w:rsidRPr="00204309" w:rsidRDefault="00316A82" w:rsidP="004A4F1E">
            <w:pPr>
              <w:spacing w:before="99" w:beforeAutospacing="1" w:after="6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Final Draft</w:t>
            </w:r>
          </w:p>
        </w:tc>
      </w:tr>
      <w:tr w:rsidR="00316A82" w:rsidRPr="00204309" w14:paraId="086D5718" w14:textId="77777777" w:rsidTr="00F74431">
        <w:trPr>
          <w:trHeight w:hRule="exact" w:val="1459"/>
        </w:trPr>
        <w:tc>
          <w:tcPr>
            <w:cnfStyle w:val="001000000000" w:firstRow="0" w:lastRow="0" w:firstColumn="1" w:lastColumn="0" w:oddVBand="0" w:evenVBand="0" w:oddHBand="0" w:evenHBand="0" w:firstRowFirstColumn="0" w:firstRowLastColumn="0" w:lastRowFirstColumn="0" w:lastRowLastColumn="0"/>
            <w:tcW w:w="0" w:type="auto"/>
          </w:tcPr>
          <w:p w14:paraId="20CA9CE3" w14:textId="77777777" w:rsidR="00316A82" w:rsidRPr="00204309" w:rsidRDefault="00316A82" w:rsidP="004A4F1E">
            <w:pPr>
              <w:spacing w:before="99" w:beforeAutospacing="1" w:after="821" w:afterAutospacing="1" w:line="232" w:lineRule="exact"/>
              <w:mirrorIndents/>
              <w:textAlignment w:val="baseline"/>
              <w:rPr>
                <w:rFonts w:eastAsia="Arial" w:cs="Poppins"/>
                <w:lang w:val="en-US"/>
              </w:rPr>
            </w:pPr>
            <w:r w:rsidRPr="00204309">
              <w:rPr>
                <w:rFonts w:eastAsia="Arial" w:cs="Poppins"/>
                <w:lang w:val="en-US"/>
              </w:rPr>
              <w:t>5</w:t>
            </w:r>
          </w:p>
        </w:tc>
        <w:tc>
          <w:tcPr>
            <w:tcW w:w="0" w:type="auto"/>
          </w:tcPr>
          <w:p w14:paraId="17F164C4" w14:textId="77777777" w:rsidR="00316A82" w:rsidRPr="00204309" w:rsidRDefault="00316A82" w:rsidP="004A4F1E">
            <w:pPr>
              <w:spacing w:before="99" w:beforeAutospacing="1" w:after="82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w:t>
            </w:r>
          </w:p>
        </w:tc>
        <w:tc>
          <w:tcPr>
            <w:tcW w:w="0" w:type="auto"/>
          </w:tcPr>
          <w:p w14:paraId="22B384CD" w14:textId="77777777" w:rsidR="00316A82" w:rsidRPr="00204309" w:rsidRDefault="00316A82" w:rsidP="004A4F1E">
            <w:pPr>
              <w:spacing w:before="99" w:beforeAutospacing="1" w:after="82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25-Sep-2018</w:t>
            </w:r>
          </w:p>
        </w:tc>
        <w:tc>
          <w:tcPr>
            <w:tcW w:w="0" w:type="auto"/>
          </w:tcPr>
          <w:p w14:paraId="5BFA7EE4" w14:textId="77777777" w:rsidR="00316A82" w:rsidRPr="00204309" w:rsidRDefault="00316A82" w:rsidP="004A4F1E">
            <w:pPr>
              <w:spacing w:before="99" w:beforeAutospacing="1" w:after="82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RDG</w:t>
            </w:r>
          </w:p>
        </w:tc>
        <w:tc>
          <w:tcPr>
            <w:tcW w:w="0" w:type="auto"/>
          </w:tcPr>
          <w:p w14:paraId="33E2E98A" w14:textId="77777777" w:rsidR="00316A82" w:rsidRPr="00204309" w:rsidRDefault="00316A82" w:rsidP="004A4F1E">
            <w:pPr>
              <w:spacing w:before="102" w:beforeAutospacing="1" w:afterAutospacing="1" w:line="230"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Updated to introduce new type of instruction, BOAR, for bid-offer acceptances resulting from the Replacement Reserve (RR) Market</w:t>
            </w:r>
          </w:p>
          <w:p w14:paraId="23261E83" w14:textId="77777777" w:rsidR="00316A82" w:rsidRPr="00204309" w:rsidRDefault="00316A82" w:rsidP="004A4F1E">
            <w:pPr>
              <w:spacing w:before="61" w:beforeAutospacing="1" w:after="67"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Document modernisation also undertaken</w:t>
            </w:r>
          </w:p>
        </w:tc>
      </w:tr>
      <w:tr w:rsidR="00316A82" w:rsidRPr="00204309" w14:paraId="4AA156AC" w14:textId="77777777" w:rsidTr="00F74431">
        <w:trPr>
          <w:cnfStyle w:val="000000100000" w:firstRow="0" w:lastRow="0" w:firstColumn="0" w:lastColumn="0" w:oddVBand="0" w:evenVBand="0" w:oddHBand="1" w:evenHBand="0" w:firstRowFirstColumn="0" w:firstRowLastColumn="0" w:lastRowFirstColumn="0" w:lastRowLastColumn="0"/>
          <w:trHeight w:hRule="exact" w:val="468"/>
        </w:trPr>
        <w:tc>
          <w:tcPr>
            <w:cnfStyle w:val="001000000000" w:firstRow="0" w:lastRow="0" w:firstColumn="1" w:lastColumn="0" w:oddVBand="0" w:evenVBand="0" w:oddHBand="0" w:evenHBand="0" w:firstRowFirstColumn="0" w:firstRowLastColumn="0" w:lastRowFirstColumn="0" w:lastRowLastColumn="0"/>
            <w:tcW w:w="0" w:type="auto"/>
          </w:tcPr>
          <w:p w14:paraId="65B2DC7A" w14:textId="77777777" w:rsidR="00316A82" w:rsidRPr="00204309" w:rsidRDefault="00316A82" w:rsidP="004A4F1E">
            <w:pPr>
              <w:spacing w:before="103" w:beforeAutospacing="1" w:after="73" w:afterAutospacing="1" w:line="232" w:lineRule="exact"/>
              <w:mirrorIndents/>
              <w:textAlignment w:val="baseline"/>
              <w:rPr>
                <w:rFonts w:eastAsia="Arial" w:cs="Poppins"/>
                <w:lang w:val="en-US"/>
              </w:rPr>
            </w:pPr>
            <w:r w:rsidRPr="00204309">
              <w:rPr>
                <w:rFonts w:eastAsia="Arial" w:cs="Poppins"/>
                <w:lang w:val="en-US"/>
              </w:rPr>
              <w:t>4</w:t>
            </w:r>
          </w:p>
        </w:tc>
        <w:tc>
          <w:tcPr>
            <w:tcW w:w="0" w:type="auto"/>
          </w:tcPr>
          <w:p w14:paraId="19C12D55" w14:textId="77777777" w:rsidR="00316A82" w:rsidRPr="00204309" w:rsidRDefault="00316A82" w:rsidP="004A4F1E">
            <w:pPr>
              <w:spacing w:beforeAutospacing="1" w:afterAutospacing="1" w:line="240" w:lineRule="auto"/>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sz w:val="24"/>
                <w:lang w:val="en-US"/>
              </w:rPr>
            </w:pPr>
          </w:p>
        </w:tc>
        <w:tc>
          <w:tcPr>
            <w:tcW w:w="0" w:type="auto"/>
          </w:tcPr>
          <w:p w14:paraId="22F4D6C5" w14:textId="77777777" w:rsidR="00316A82" w:rsidRPr="00204309" w:rsidRDefault="00316A82" w:rsidP="004A4F1E">
            <w:pPr>
              <w:spacing w:before="103" w:beforeAutospacing="1" w:after="73"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20-Jun-2000</w:t>
            </w:r>
          </w:p>
        </w:tc>
        <w:tc>
          <w:tcPr>
            <w:tcW w:w="0" w:type="auto"/>
          </w:tcPr>
          <w:p w14:paraId="25E00295" w14:textId="77777777" w:rsidR="00316A82" w:rsidRPr="00204309" w:rsidRDefault="00316A82" w:rsidP="004A4F1E">
            <w:pPr>
              <w:spacing w:before="103" w:beforeAutospacing="1" w:after="73"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1DCFDEC1" w14:textId="77777777" w:rsidR="00316A82" w:rsidRPr="00204309" w:rsidRDefault="00316A82" w:rsidP="004A4F1E">
            <w:pPr>
              <w:spacing w:before="103" w:beforeAutospacing="1" w:after="73"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Add new NGC logo and quality watermark.</w:t>
            </w:r>
          </w:p>
        </w:tc>
      </w:tr>
      <w:tr w:rsidR="00316A82" w:rsidRPr="00204309" w14:paraId="180BA75C" w14:textId="77777777" w:rsidTr="00F74431">
        <w:trPr>
          <w:trHeight w:hRule="exact" w:val="723"/>
        </w:trPr>
        <w:tc>
          <w:tcPr>
            <w:cnfStyle w:val="001000000000" w:firstRow="0" w:lastRow="0" w:firstColumn="1" w:lastColumn="0" w:oddVBand="0" w:evenVBand="0" w:oddHBand="0" w:evenHBand="0" w:firstRowFirstColumn="0" w:firstRowLastColumn="0" w:lastRowFirstColumn="0" w:lastRowLastColumn="0"/>
            <w:tcW w:w="0" w:type="auto"/>
          </w:tcPr>
          <w:p w14:paraId="2A86E60B" w14:textId="77777777" w:rsidR="00316A82" w:rsidRPr="00204309" w:rsidRDefault="00316A82" w:rsidP="004A4F1E">
            <w:pPr>
              <w:spacing w:before="99" w:beforeAutospacing="1" w:after="308" w:afterAutospacing="1" w:line="232" w:lineRule="exact"/>
              <w:mirrorIndents/>
              <w:textAlignment w:val="baseline"/>
              <w:rPr>
                <w:rFonts w:eastAsia="Arial" w:cs="Poppins"/>
                <w:lang w:val="en-US"/>
              </w:rPr>
            </w:pPr>
            <w:r w:rsidRPr="00204309">
              <w:rPr>
                <w:rFonts w:eastAsia="Arial" w:cs="Poppins"/>
                <w:lang w:val="en-US"/>
              </w:rPr>
              <w:t>4</w:t>
            </w:r>
          </w:p>
        </w:tc>
        <w:tc>
          <w:tcPr>
            <w:tcW w:w="0" w:type="auto"/>
          </w:tcPr>
          <w:p w14:paraId="1433FA82" w14:textId="77777777" w:rsidR="00316A82" w:rsidRPr="00204309" w:rsidRDefault="00316A82" w:rsidP="004A4F1E">
            <w:pPr>
              <w:spacing w:before="99" w:beforeAutospacing="1" w:after="30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w:t>
            </w:r>
          </w:p>
        </w:tc>
        <w:tc>
          <w:tcPr>
            <w:tcW w:w="0" w:type="auto"/>
          </w:tcPr>
          <w:p w14:paraId="291DFDC8" w14:textId="77777777" w:rsidR="00316A82" w:rsidRPr="00204309" w:rsidRDefault="00316A82" w:rsidP="004A4F1E">
            <w:pPr>
              <w:spacing w:before="99" w:beforeAutospacing="1" w:after="30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07-Jun-2000</w:t>
            </w:r>
          </w:p>
        </w:tc>
        <w:tc>
          <w:tcPr>
            <w:tcW w:w="0" w:type="auto"/>
          </w:tcPr>
          <w:p w14:paraId="7E9DB01A" w14:textId="77777777" w:rsidR="00316A82" w:rsidRPr="00204309" w:rsidRDefault="00316A82" w:rsidP="004A4F1E">
            <w:pPr>
              <w:spacing w:before="99" w:beforeAutospacing="1" w:after="30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0279DC78" w14:textId="77777777" w:rsidR="00316A82" w:rsidRPr="00204309" w:rsidRDefault="00316A82" w:rsidP="004A4F1E">
            <w:pPr>
              <w:spacing w:beforeAutospacing="1" w:after="77" w:afterAutospacing="1" w:line="231"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Updated following comments arising from EDL type testing.</w:t>
            </w:r>
          </w:p>
        </w:tc>
      </w:tr>
      <w:tr w:rsidR="00316A82" w:rsidRPr="00204309" w14:paraId="15C19682" w14:textId="77777777" w:rsidTr="00F74431">
        <w:trPr>
          <w:cnfStyle w:val="000000100000" w:firstRow="0" w:lastRow="0" w:firstColumn="0" w:lastColumn="0" w:oddVBand="0" w:evenVBand="0" w:oddHBand="1" w:evenHBand="0" w:firstRowFirstColumn="0" w:firstRowLastColumn="0" w:lastRowFirstColumn="0" w:lastRowLastColumn="0"/>
          <w:trHeight w:hRule="exact" w:val="722"/>
        </w:trPr>
        <w:tc>
          <w:tcPr>
            <w:cnfStyle w:val="001000000000" w:firstRow="0" w:lastRow="0" w:firstColumn="1" w:lastColumn="0" w:oddVBand="0" w:evenVBand="0" w:oddHBand="0" w:evenHBand="0" w:firstRowFirstColumn="0" w:firstRowLastColumn="0" w:lastRowFirstColumn="0" w:lastRowLastColumn="0"/>
            <w:tcW w:w="0" w:type="auto"/>
          </w:tcPr>
          <w:p w14:paraId="12203E02" w14:textId="77777777" w:rsidR="00316A82" w:rsidRPr="00204309" w:rsidRDefault="00316A82" w:rsidP="004A4F1E">
            <w:pPr>
              <w:spacing w:before="98" w:beforeAutospacing="1" w:after="298" w:afterAutospacing="1" w:line="232" w:lineRule="exact"/>
              <w:mirrorIndents/>
              <w:textAlignment w:val="baseline"/>
              <w:rPr>
                <w:rFonts w:eastAsia="Arial" w:cs="Poppins"/>
                <w:lang w:val="en-US"/>
              </w:rPr>
            </w:pPr>
            <w:r w:rsidRPr="00204309">
              <w:rPr>
                <w:rFonts w:eastAsia="Arial" w:cs="Poppins"/>
                <w:lang w:val="en-US"/>
              </w:rPr>
              <w:t>3</w:t>
            </w:r>
          </w:p>
        </w:tc>
        <w:tc>
          <w:tcPr>
            <w:tcW w:w="0" w:type="auto"/>
          </w:tcPr>
          <w:p w14:paraId="79F78513" w14:textId="77777777" w:rsidR="00316A82" w:rsidRPr="00204309" w:rsidRDefault="00316A82" w:rsidP="004A4F1E">
            <w:pPr>
              <w:spacing w:beforeAutospacing="1" w:afterAutospacing="1" w:line="240" w:lineRule="auto"/>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sz w:val="24"/>
                <w:lang w:val="en-US"/>
              </w:rPr>
            </w:pPr>
          </w:p>
        </w:tc>
        <w:tc>
          <w:tcPr>
            <w:tcW w:w="0" w:type="auto"/>
          </w:tcPr>
          <w:p w14:paraId="27B92C81" w14:textId="77777777" w:rsidR="00316A82" w:rsidRPr="00204309" w:rsidRDefault="00316A82" w:rsidP="004A4F1E">
            <w:pPr>
              <w:spacing w:before="98" w:beforeAutospacing="1" w:after="29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09-May-2000</w:t>
            </w:r>
          </w:p>
        </w:tc>
        <w:tc>
          <w:tcPr>
            <w:tcW w:w="0" w:type="auto"/>
          </w:tcPr>
          <w:p w14:paraId="05ED1B6C" w14:textId="77777777" w:rsidR="00316A82" w:rsidRPr="00204309" w:rsidRDefault="00316A82" w:rsidP="004A4F1E">
            <w:pPr>
              <w:spacing w:before="98" w:beforeAutospacing="1" w:after="29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7441A771" w14:textId="77777777" w:rsidR="00316A82" w:rsidRPr="00204309" w:rsidRDefault="00316A82" w:rsidP="004A4F1E">
            <w:pPr>
              <w:spacing w:before="99" w:beforeAutospacing="1" w:after="67" w:afterAutospacing="1" w:line="231"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spacing w:val="-2"/>
                <w:lang w:val="en-US"/>
              </w:rPr>
            </w:pPr>
            <w:r w:rsidRPr="00204309">
              <w:rPr>
                <w:rFonts w:eastAsia="Arial" w:cs="Poppins"/>
                <w:spacing w:val="-2"/>
                <w:lang w:val="en-US"/>
              </w:rPr>
              <w:t>Updated and issued after responding to comments on Issue 3, Draft 1.</w:t>
            </w:r>
          </w:p>
        </w:tc>
      </w:tr>
      <w:tr w:rsidR="00316A82" w:rsidRPr="00204309" w14:paraId="47336385" w14:textId="77777777" w:rsidTr="00F74431">
        <w:trPr>
          <w:trHeight w:hRule="exact" w:val="722"/>
        </w:trPr>
        <w:tc>
          <w:tcPr>
            <w:cnfStyle w:val="001000000000" w:firstRow="0" w:lastRow="0" w:firstColumn="1" w:lastColumn="0" w:oddVBand="0" w:evenVBand="0" w:oddHBand="0" w:evenHBand="0" w:firstRowFirstColumn="0" w:firstRowLastColumn="0" w:lastRowFirstColumn="0" w:lastRowLastColumn="0"/>
            <w:tcW w:w="0" w:type="auto"/>
          </w:tcPr>
          <w:p w14:paraId="3EB7C7D4" w14:textId="77777777" w:rsidR="00316A82" w:rsidRPr="00204309" w:rsidRDefault="00316A82" w:rsidP="004A4F1E">
            <w:pPr>
              <w:spacing w:before="99" w:beforeAutospacing="1" w:after="302" w:afterAutospacing="1" w:line="232" w:lineRule="exact"/>
              <w:mirrorIndents/>
              <w:textAlignment w:val="baseline"/>
              <w:rPr>
                <w:rFonts w:eastAsia="Arial" w:cs="Poppins"/>
                <w:lang w:val="en-US"/>
              </w:rPr>
            </w:pPr>
            <w:r w:rsidRPr="00204309">
              <w:rPr>
                <w:rFonts w:eastAsia="Arial" w:cs="Poppins"/>
                <w:lang w:val="en-US"/>
              </w:rPr>
              <w:t>3</w:t>
            </w:r>
          </w:p>
        </w:tc>
        <w:tc>
          <w:tcPr>
            <w:tcW w:w="0" w:type="auto"/>
          </w:tcPr>
          <w:p w14:paraId="2B79D840" w14:textId="77777777" w:rsidR="00316A82" w:rsidRPr="00204309" w:rsidRDefault="00316A82" w:rsidP="004A4F1E">
            <w:pPr>
              <w:spacing w:before="99" w:beforeAutospacing="1" w:after="302"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w:t>
            </w:r>
          </w:p>
        </w:tc>
        <w:tc>
          <w:tcPr>
            <w:tcW w:w="0" w:type="auto"/>
          </w:tcPr>
          <w:p w14:paraId="7C69C69E" w14:textId="77777777" w:rsidR="00316A82" w:rsidRPr="00204309" w:rsidRDefault="00316A82" w:rsidP="004A4F1E">
            <w:pPr>
              <w:spacing w:before="99" w:beforeAutospacing="1" w:after="302"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13-Apr-2000</w:t>
            </w:r>
          </w:p>
        </w:tc>
        <w:tc>
          <w:tcPr>
            <w:tcW w:w="0" w:type="auto"/>
          </w:tcPr>
          <w:p w14:paraId="00F5A485" w14:textId="77777777" w:rsidR="00316A82" w:rsidRPr="00204309" w:rsidRDefault="00316A82" w:rsidP="004A4F1E">
            <w:pPr>
              <w:spacing w:before="99" w:beforeAutospacing="1" w:after="302"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RDG</w:t>
            </w:r>
          </w:p>
        </w:tc>
        <w:tc>
          <w:tcPr>
            <w:tcW w:w="0" w:type="auto"/>
          </w:tcPr>
          <w:p w14:paraId="6AB54560" w14:textId="77777777" w:rsidR="00316A82" w:rsidRPr="00204309" w:rsidRDefault="00316A82" w:rsidP="004A4F1E">
            <w:pPr>
              <w:spacing w:before="101" w:beforeAutospacing="1" w:after="72" w:afterAutospacing="1" w:line="230"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Updated to include Submission message reason codes</w:t>
            </w:r>
          </w:p>
        </w:tc>
      </w:tr>
      <w:tr w:rsidR="00316A82" w:rsidRPr="00204309" w14:paraId="30C1B8C0" w14:textId="77777777" w:rsidTr="00F74431">
        <w:trPr>
          <w:cnfStyle w:val="000000100000" w:firstRow="0" w:lastRow="0" w:firstColumn="0" w:lastColumn="0" w:oddVBand="0" w:evenVBand="0" w:oddHBand="1" w:evenHBand="0" w:firstRowFirstColumn="0" w:firstRowLastColumn="0" w:lastRowFirstColumn="0" w:lastRowLastColumn="0"/>
          <w:trHeight w:hRule="exact" w:val="789"/>
        </w:trPr>
        <w:tc>
          <w:tcPr>
            <w:cnfStyle w:val="001000000000" w:firstRow="0" w:lastRow="0" w:firstColumn="1" w:lastColumn="0" w:oddVBand="0" w:evenVBand="0" w:oddHBand="0" w:evenHBand="0" w:firstRowFirstColumn="0" w:firstRowLastColumn="0" w:lastRowFirstColumn="0" w:lastRowLastColumn="0"/>
            <w:tcW w:w="0" w:type="auto"/>
          </w:tcPr>
          <w:p w14:paraId="197DBCFC" w14:textId="77777777" w:rsidR="00316A82" w:rsidRPr="00204309" w:rsidRDefault="00316A82" w:rsidP="004A4F1E">
            <w:pPr>
              <w:spacing w:before="104" w:beforeAutospacing="1" w:after="72" w:afterAutospacing="1" w:line="232" w:lineRule="exact"/>
              <w:mirrorIndents/>
              <w:textAlignment w:val="baseline"/>
              <w:rPr>
                <w:rFonts w:eastAsia="Arial" w:cs="Poppins"/>
                <w:lang w:val="en-US"/>
              </w:rPr>
            </w:pPr>
            <w:r w:rsidRPr="00204309">
              <w:rPr>
                <w:rFonts w:eastAsia="Arial" w:cs="Poppins"/>
                <w:lang w:val="en-US"/>
              </w:rPr>
              <w:t>2</w:t>
            </w:r>
          </w:p>
        </w:tc>
        <w:tc>
          <w:tcPr>
            <w:tcW w:w="0" w:type="auto"/>
          </w:tcPr>
          <w:p w14:paraId="07C7D6F5" w14:textId="77777777" w:rsidR="00316A82" w:rsidRPr="00204309" w:rsidRDefault="00316A82" w:rsidP="004A4F1E">
            <w:pPr>
              <w:spacing w:beforeAutospacing="1" w:afterAutospacing="1" w:line="240" w:lineRule="auto"/>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sz w:val="24"/>
                <w:lang w:val="en-US"/>
              </w:rPr>
            </w:pPr>
          </w:p>
        </w:tc>
        <w:tc>
          <w:tcPr>
            <w:tcW w:w="0" w:type="auto"/>
          </w:tcPr>
          <w:p w14:paraId="188E2C74" w14:textId="77777777" w:rsidR="00316A82" w:rsidRPr="00204309" w:rsidRDefault="00316A82" w:rsidP="004A4F1E">
            <w:pPr>
              <w:spacing w:before="104" w:beforeAutospacing="1" w:after="72"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21-Jan-2000</w:t>
            </w:r>
          </w:p>
        </w:tc>
        <w:tc>
          <w:tcPr>
            <w:tcW w:w="0" w:type="auto"/>
          </w:tcPr>
          <w:p w14:paraId="214C2181" w14:textId="77777777" w:rsidR="00316A82" w:rsidRPr="00204309" w:rsidRDefault="00316A82" w:rsidP="004A4F1E">
            <w:pPr>
              <w:spacing w:before="104" w:beforeAutospacing="1" w:after="72"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00AE10A8" w14:textId="77777777" w:rsidR="00316A82" w:rsidRPr="00204309" w:rsidRDefault="00316A82" w:rsidP="004A4F1E">
            <w:pPr>
              <w:spacing w:before="104" w:beforeAutospacing="1" w:after="72"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Issued following review.</w:t>
            </w:r>
          </w:p>
        </w:tc>
      </w:tr>
      <w:tr w:rsidR="00316A82" w:rsidRPr="00204309" w14:paraId="3EE96421" w14:textId="77777777" w:rsidTr="00F74431">
        <w:trPr>
          <w:trHeight w:hRule="exact" w:val="1240"/>
        </w:trPr>
        <w:tc>
          <w:tcPr>
            <w:cnfStyle w:val="001000000000" w:firstRow="0" w:lastRow="0" w:firstColumn="1" w:lastColumn="0" w:oddVBand="0" w:evenVBand="0" w:oddHBand="0" w:evenHBand="0" w:firstRowFirstColumn="0" w:firstRowLastColumn="0" w:lastRowFirstColumn="0" w:lastRowLastColumn="0"/>
            <w:tcW w:w="0" w:type="auto"/>
          </w:tcPr>
          <w:p w14:paraId="12D96EAD" w14:textId="77777777" w:rsidR="00316A82" w:rsidRPr="00204309" w:rsidRDefault="00316A82" w:rsidP="004A4F1E">
            <w:pPr>
              <w:spacing w:before="103" w:beforeAutospacing="1" w:after="754" w:afterAutospacing="1" w:line="232" w:lineRule="exact"/>
              <w:mirrorIndents/>
              <w:textAlignment w:val="baseline"/>
              <w:rPr>
                <w:rFonts w:eastAsia="Arial" w:cs="Poppins"/>
                <w:lang w:val="en-US"/>
              </w:rPr>
            </w:pPr>
            <w:r w:rsidRPr="00204309">
              <w:rPr>
                <w:rFonts w:eastAsia="Arial" w:cs="Poppins"/>
                <w:lang w:val="en-US"/>
              </w:rPr>
              <w:t>2</w:t>
            </w:r>
          </w:p>
        </w:tc>
        <w:tc>
          <w:tcPr>
            <w:tcW w:w="0" w:type="auto"/>
          </w:tcPr>
          <w:p w14:paraId="3A77A86B" w14:textId="77777777" w:rsidR="00316A82" w:rsidRPr="00204309" w:rsidRDefault="00316A82" w:rsidP="004A4F1E">
            <w:pPr>
              <w:spacing w:before="103" w:beforeAutospacing="1" w:after="754"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w:t>
            </w:r>
          </w:p>
        </w:tc>
        <w:tc>
          <w:tcPr>
            <w:tcW w:w="0" w:type="auto"/>
          </w:tcPr>
          <w:p w14:paraId="1B84F098" w14:textId="77777777" w:rsidR="00316A82" w:rsidRPr="00204309" w:rsidRDefault="00316A82" w:rsidP="004A4F1E">
            <w:pPr>
              <w:spacing w:before="103" w:beforeAutospacing="1" w:after="754"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19-Jan-2000</w:t>
            </w:r>
          </w:p>
        </w:tc>
        <w:tc>
          <w:tcPr>
            <w:tcW w:w="0" w:type="auto"/>
          </w:tcPr>
          <w:p w14:paraId="560EBF99" w14:textId="77777777" w:rsidR="00316A82" w:rsidRPr="00204309" w:rsidRDefault="00316A82" w:rsidP="004A4F1E">
            <w:pPr>
              <w:spacing w:before="103" w:beforeAutospacing="1" w:after="754"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0ED93C42" w14:textId="77777777" w:rsidR="00316A82" w:rsidRPr="00204309" w:rsidRDefault="00316A82" w:rsidP="004A4F1E">
            <w:pPr>
              <w:spacing w:before="107" w:beforeAutospacing="1" w:after="62" w:afterAutospacing="1" w:line="230"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spacing w:val="-2"/>
                <w:lang w:val="en-US"/>
              </w:rPr>
            </w:pPr>
            <w:r w:rsidRPr="00204309">
              <w:rPr>
                <w:rFonts w:eastAsia="Arial" w:cs="Poppins"/>
                <w:spacing w:val="-2"/>
                <w:lang w:val="en-US"/>
              </w:rPr>
              <w:t>Updated in response to comments received from OFGEM on Issue 1. Also add Start Time field to the REAS instruction, and increase the size of the elbow fields in the RUR/RDR messages from 4 to 5..</w:t>
            </w:r>
          </w:p>
        </w:tc>
      </w:tr>
      <w:tr w:rsidR="00316A82" w:rsidRPr="00204309" w14:paraId="606ABFF6" w14:textId="77777777" w:rsidTr="00F74431">
        <w:trPr>
          <w:cnfStyle w:val="000000100000" w:firstRow="0" w:lastRow="0" w:firstColumn="0" w:lastColumn="0" w:oddVBand="0" w:evenVBand="0" w:oddHBand="1" w:evenHBand="0" w:firstRowFirstColumn="0" w:firstRowLastColumn="0" w:lastRowFirstColumn="0" w:lastRowLastColumn="0"/>
          <w:trHeight w:hRule="exact" w:val="728"/>
        </w:trPr>
        <w:tc>
          <w:tcPr>
            <w:cnfStyle w:val="001000000000" w:firstRow="0" w:lastRow="0" w:firstColumn="1" w:lastColumn="0" w:oddVBand="0" w:evenVBand="0" w:oddHBand="0" w:evenHBand="0" w:firstRowFirstColumn="0" w:firstRowLastColumn="0" w:lastRowFirstColumn="0" w:lastRowLastColumn="0"/>
            <w:tcW w:w="0" w:type="auto"/>
          </w:tcPr>
          <w:p w14:paraId="1AB309A7" w14:textId="77777777" w:rsidR="00316A82" w:rsidRPr="00204309" w:rsidRDefault="00316A82" w:rsidP="004A4F1E">
            <w:pPr>
              <w:spacing w:before="103" w:beforeAutospacing="1" w:after="298" w:afterAutospacing="1" w:line="232" w:lineRule="exact"/>
              <w:mirrorIndents/>
              <w:textAlignment w:val="baseline"/>
              <w:rPr>
                <w:rFonts w:eastAsia="Arial" w:cs="Poppins"/>
                <w:lang w:val="en-US"/>
              </w:rPr>
            </w:pPr>
            <w:r w:rsidRPr="00204309">
              <w:rPr>
                <w:rFonts w:eastAsia="Arial" w:cs="Poppins"/>
                <w:lang w:val="en-US"/>
              </w:rPr>
              <w:t>1</w:t>
            </w:r>
          </w:p>
        </w:tc>
        <w:tc>
          <w:tcPr>
            <w:tcW w:w="0" w:type="auto"/>
          </w:tcPr>
          <w:p w14:paraId="6185FFF7" w14:textId="77777777" w:rsidR="00316A82" w:rsidRPr="00204309" w:rsidRDefault="00316A82" w:rsidP="004A4F1E">
            <w:pPr>
              <w:spacing w:beforeAutospacing="1" w:afterAutospacing="1" w:line="240" w:lineRule="auto"/>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sz w:val="24"/>
                <w:lang w:val="en-US"/>
              </w:rPr>
            </w:pPr>
          </w:p>
        </w:tc>
        <w:tc>
          <w:tcPr>
            <w:tcW w:w="0" w:type="auto"/>
          </w:tcPr>
          <w:p w14:paraId="6CB99EB0" w14:textId="77777777" w:rsidR="00316A82" w:rsidRPr="00204309" w:rsidRDefault="00316A82" w:rsidP="004A4F1E">
            <w:pPr>
              <w:spacing w:before="103" w:beforeAutospacing="1" w:after="29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23-Dec-1999</w:t>
            </w:r>
          </w:p>
        </w:tc>
        <w:tc>
          <w:tcPr>
            <w:tcW w:w="0" w:type="auto"/>
          </w:tcPr>
          <w:p w14:paraId="2809BEB9" w14:textId="77777777" w:rsidR="00316A82" w:rsidRPr="00204309" w:rsidRDefault="00316A82" w:rsidP="004A4F1E">
            <w:pPr>
              <w:spacing w:before="103" w:beforeAutospacing="1" w:after="29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18E6918E" w14:textId="77777777" w:rsidR="00316A82" w:rsidRPr="00204309" w:rsidRDefault="00316A82" w:rsidP="004A4F1E">
            <w:pPr>
              <w:spacing w:before="104" w:beforeAutospacing="1" w:after="67" w:afterAutospacing="1" w:line="231" w:lineRule="exact"/>
              <w:mirrorIndents/>
              <w:textAlignment w:val="baseline"/>
              <w:cnfStyle w:val="000000100000" w:firstRow="0" w:lastRow="0" w:firstColumn="0" w:lastColumn="0" w:oddVBand="0" w:evenVBand="0" w:oddHBand="1" w:evenHBand="0" w:firstRowFirstColumn="0" w:firstRowLastColumn="0" w:lastRowFirstColumn="0" w:lastRowLastColumn="0"/>
              <w:rPr>
                <w:rFonts w:eastAsia="Arial" w:cs="Poppins"/>
                <w:lang w:val="en-US"/>
              </w:rPr>
            </w:pPr>
            <w:r w:rsidRPr="00204309">
              <w:rPr>
                <w:rFonts w:eastAsia="Arial" w:cs="Poppins"/>
                <w:lang w:val="en-US"/>
              </w:rPr>
              <w:t>Updated in response to comments from the NETA project team.</w:t>
            </w:r>
          </w:p>
        </w:tc>
      </w:tr>
      <w:tr w:rsidR="00316A82" w:rsidRPr="00204309" w14:paraId="2DFBA2D3" w14:textId="77777777" w:rsidTr="00F74431">
        <w:trPr>
          <w:trHeight w:hRule="exact" w:val="644"/>
        </w:trPr>
        <w:tc>
          <w:tcPr>
            <w:cnfStyle w:val="001000000000" w:firstRow="0" w:lastRow="0" w:firstColumn="1" w:lastColumn="0" w:oddVBand="0" w:evenVBand="0" w:oddHBand="0" w:evenHBand="0" w:firstRowFirstColumn="0" w:firstRowLastColumn="0" w:lastRowFirstColumn="0" w:lastRowLastColumn="0"/>
            <w:tcW w:w="0" w:type="auto"/>
          </w:tcPr>
          <w:p w14:paraId="7A53363A" w14:textId="77777777" w:rsidR="00316A82" w:rsidRPr="00204309" w:rsidRDefault="00316A82" w:rsidP="004A4F1E">
            <w:pPr>
              <w:spacing w:before="99" w:beforeAutospacing="1" w:afterAutospacing="1" w:line="232" w:lineRule="exact"/>
              <w:mirrorIndents/>
              <w:textAlignment w:val="baseline"/>
              <w:rPr>
                <w:rFonts w:eastAsia="Arial" w:cs="Poppins"/>
                <w:lang w:val="en-US"/>
              </w:rPr>
            </w:pPr>
            <w:r w:rsidRPr="00204309">
              <w:rPr>
                <w:rFonts w:eastAsia="Arial" w:cs="Poppins"/>
                <w:lang w:val="en-US"/>
              </w:rPr>
              <w:t>1</w:t>
            </w:r>
          </w:p>
        </w:tc>
        <w:tc>
          <w:tcPr>
            <w:tcW w:w="0" w:type="auto"/>
          </w:tcPr>
          <w:p w14:paraId="6554448E" w14:textId="77777777" w:rsidR="00316A82" w:rsidRPr="00204309" w:rsidRDefault="00316A82" w:rsidP="004A4F1E">
            <w:pPr>
              <w:spacing w:before="99" w:beforeAutospacing="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w:t>
            </w:r>
          </w:p>
        </w:tc>
        <w:tc>
          <w:tcPr>
            <w:tcW w:w="0" w:type="auto"/>
          </w:tcPr>
          <w:p w14:paraId="6CD6F498" w14:textId="77777777" w:rsidR="00316A82" w:rsidRPr="00204309" w:rsidRDefault="00316A82" w:rsidP="004A4F1E">
            <w:pPr>
              <w:spacing w:before="99" w:beforeAutospacing="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16 Dec 1999</w:t>
            </w:r>
          </w:p>
        </w:tc>
        <w:tc>
          <w:tcPr>
            <w:tcW w:w="0" w:type="auto"/>
          </w:tcPr>
          <w:p w14:paraId="0D725279" w14:textId="77777777" w:rsidR="00316A82" w:rsidRPr="00204309" w:rsidRDefault="00316A82" w:rsidP="004A4F1E">
            <w:pPr>
              <w:spacing w:before="99" w:beforeAutospacing="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NA</w:t>
            </w:r>
          </w:p>
        </w:tc>
        <w:tc>
          <w:tcPr>
            <w:tcW w:w="0" w:type="auto"/>
          </w:tcPr>
          <w:p w14:paraId="75D2AB1E" w14:textId="77777777" w:rsidR="00316A82" w:rsidRPr="00204309" w:rsidRDefault="00316A82" w:rsidP="004A4F1E">
            <w:pPr>
              <w:spacing w:before="99" w:beforeAutospacing="1"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eastAsia="Arial" w:cs="Poppins"/>
                <w:lang w:val="en-US"/>
              </w:rPr>
            </w:pPr>
            <w:r w:rsidRPr="00204309">
              <w:rPr>
                <w:rFonts w:eastAsia="Arial" w:cs="Poppins"/>
                <w:lang w:val="en-US"/>
              </w:rPr>
              <w:t>Created from the document referred to in Reference</w:t>
            </w:r>
          </w:p>
        </w:tc>
      </w:tr>
    </w:tbl>
    <w:p w14:paraId="29A2351F" w14:textId="77777777" w:rsidR="00316A82" w:rsidRPr="00EE7CE1" w:rsidRDefault="00316A82" w:rsidP="00316A82"/>
    <w:p w14:paraId="4DDF46CB" w14:textId="4BD76ADD" w:rsidR="00BC2AC5" w:rsidRPr="00010668" w:rsidRDefault="00000000" w:rsidP="00EA0F0C">
      <w:del w:id="3607" w:author="Stuart McLarnon (NESO)" w:date="2024-11-19T13:05:00Z">
        <w:r>
          <w:rPr>
            <w:rFonts w:ascii="Times New Roman" w:eastAsia="PMingLiU" w:hAnsi="Times New Roman"/>
          </w:rPr>
          <w:pict w14:anchorId="78F78C89">
            <v:line id="_x0000_s2423" style="position:absolute;z-index:252102656;mso-position-horizontal-relative:page;mso-position-vertical-relative:page" from="53.05pt,545.5pt" to="493.5pt,545.5pt" strokecolor="#ffbe21" strokeweight=".7pt">
              <w10:wrap anchorx="page" anchory="page"/>
            </v:line>
          </w:pict>
        </w:r>
        <w:r>
          <w:rPr>
            <w:rFonts w:ascii="Arial" w:eastAsia="Arial" w:hAnsi="Arial"/>
            <w:color w:val="000000"/>
            <w:spacing w:val="38"/>
            <w:sz w:val="20"/>
            <w:lang w:val="en-US"/>
          </w:rPr>
          <w:delText>4.</w:delText>
        </w:r>
      </w:del>
    </w:p>
    <w:sectPr w:rsidR="00BC2AC5" w:rsidRPr="00010668" w:rsidSect="00327945">
      <w:headerReference w:type="default" r:id="rId24"/>
      <w:footerReference w:type="default" r:id="rId25"/>
      <w:headerReference w:type="first" r:id="rId26"/>
      <w:pgSz w:w="11906" w:h="16838" w:code="9"/>
      <w:pgMar w:top="2495" w:right="1077" w:bottom="1361" w:left="107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A281B" w14:textId="77777777" w:rsidR="00EC0D12" w:rsidRDefault="00EC0D12" w:rsidP="00A62BFF">
      <w:pPr>
        <w:spacing w:after="0"/>
      </w:pPr>
      <w:r>
        <w:separator/>
      </w:r>
    </w:p>
  </w:endnote>
  <w:endnote w:type="continuationSeparator" w:id="0">
    <w:p w14:paraId="629B2071" w14:textId="77777777" w:rsidR="00EC0D12" w:rsidRDefault="00EC0D12"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panose1 w:val="000005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Medium">
    <w:altName w:val="Poppins Medium"/>
    <w:panose1 w:val="00000600000000000000"/>
    <w:charset w:val="00"/>
    <w:family w:val="auto"/>
    <w:pitch w:val="variable"/>
    <w:sig w:usb0="00008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HGPMinchoE">
    <w:charset w:val="80"/>
    <w:family w:val="roman"/>
    <w:pitch w:val="variable"/>
    <w:sig w:usb0="E00002FF" w:usb1="2AC7EDFE" w:usb2="00000012" w:usb3="00000000" w:csb0="0002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Arial">
    <w:charset w:val="00"/>
    <w:pitch w:val="variable"/>
    <w:family w:val="swiss"/>
    <w:panose1 w:val="02020603050405020304"/>
  </w:font>
  <w:font w:name="Verdana">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8773432"/>
      <w:docPartObj>
        <w:docPartGallery w:val="Page Numbers (Bottom of Page)"/>
        <w:docPartUnique/>
      </w:docPartObj>
    </w:sdtPr>
    <w:sdtEndPr>
      <w:rPr>
        <w:sz w:val="16"/>
        <w:szCs w:val="16"/>
      </w:rPr>
    </w:sdtEndPr>
    <w:sdtContent>
      <w:p w14:paraId="6E690873" w14:textId="77777777" w:rsidR="00327945" w:rsidRPr="00911CFB" w:rsidRDefault="00327945" w:rsidP="00911CFB">
        <w:pPr>
          <w:pStyle w:val="Footer"/>
          <w:jc w:val="right"/>
        </w:pPr>
        <w:r>
          <w:fldChar w:fldCharType="begin"/>
        </w:r>
        <w:r>
          <w:instrText>PAGE   \* MERGEFORMAT</w:instrText>
        </w:r>
        <w:r>
          <w:fldChar w:fldCharType="separate"/>
        </w:r>
        <w:r>
          <w:t>2</w:t>
        </w:r>
        <w:r>
          <w:fldChar w:fldCharType="end"/>
        </w:r>
      </w:p>
      <w:p w14:paraId="4E761D63" w14:textId="77777777" w:rsidR="00B26D29" w:rsidRPr="00911CFB" w:rsidRDefault="00000000" w:rsidP="00327945">
        <w:pPr>
          <w:pStyle w:val="Footer"/>
          <w:jc w:val="right"/>
          <w:rPr>
            <w:sz w:val="26"/>
            <w:szCs w:val="2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A246C" w14:textId="77777777" w:rsidR="00EC0D12" w:rsidRDefault="00EC0D12" w:rsidP="00A62BFF">
      <w:pPr>
        <w:spacing w:after="0"/>
      </w:pPr>
      <w:r>
        <w:separator/>
      </w:r>
    </w:p>
  </w:footnote>
  <w:footnote w:type="continuationSeparator" w:id="0">
    <w:p w14:paraId="36D7AECE" w14:textId="77777777" w:rsidR="00EC0D12" w:rsidRDefault="00EC0D12" w:rsidP="00A62BFF">
      <w:pPr>
        <w:spacing w:after="0"/>
      </w:pPr>
      <w:r>
        <w:continuationSeparator/>
      </w:r>
    </w:p>
  </w:footnote>
  <w:footnote w:id="1">
    <w:p w14:paraId="36514FEA" w14:textId="77777777" w:rsidR="00BB3690" w:rsidRDefault="00BB3690" w:rsidP="00BB3690">
      <w:pPr>
        <w:pStyle w:val="FootnoteText"/>
      </w:pPr>
      <w:r>
        <w:rPr>
          <w:rStyle w:val="FootnoteReference"/>
        </w:rPr>
        <w:footnoteRef/>
      </w:r>
      <w:r>
        <w:t xml:space="preserve"> Inter-machine time comparisons should only be to a minute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E5AAD" w14:textId="77777777" w:rsidR="00327945" w:rsidRDefault="00F83A5E" w:rsidP="00F83A5E">
    <w:pPr>
      <w:pStyle w:val="Header"/>
      <w:ind w:left="0"/>
      <w:jc w:val="left"/>
      <w:rPr>
        <w:rFonts w:eastAsia="HGPMinchoE" w:cs="Poppins"/>
        <w:color w:val="3F0730"/>
        <w:sz w:val="28"/>
        <w:szCs w:val="40"/>
      </w:rPr>
    </w:pPr>
    <w:r w:rsidRPr="00840EA0">
      <w:rPr>
        <w:rFonts w:eastAsia="HGPMinchoE" w:cs="Poppins"/>
        <w:sz w:val="28"/>
        <w:szCs w:val="40"/>
      </w:rPr>
      <w:drawing>
        <wp:anchor distT="0" distB="0" distL="114300" distR="114300" simplePos="0" relativeHeight="251743229" behindDoc="1" locked="1" layoutInCell="1" allowOverlap="0" wp14:anchorId="4EF0613F" wp14:editId="76CF8720">
          <wp:simplePos x="0" y="0"/>
          <wp:positionH relativeFrom="page">
            <wp:align>center</wp:align>
          </wp:positionH>
          <wp:positionV relativeFrom="page">
            <wp:align>top</wp:align>
          </wp:positionV>
          <wp:extent cx="7560000" cy="10684800"/>
          <wp:effectExtent l="0" t="0" r="317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0EB97698" w14:textId="77777777" w:rsidR="00327945" w:rsidRDefault="00327945" w:rsidP="00F83A5E">
    <w:pPr>
      <w:pStyle w:val="Header"/>
      <w:ind w:left="0"/>
      <w:jc w:val="left"/>
      <w:rPr>
        <w:rFonts w:eastAsia="HGPMinchoE" w:cs="Poppins"/>
        <w:color w:val="3F0730"/>
        <w:sz w:val="28"/>
        <w:szCs w:val="40"/>
      </w:rPr>
    </w:pPr>
  </w:p>
  <w:p w14:paraId="7C074D3A" w14:textId="77777777" w:rsidR="00327945" w:rsidRDefault="00327945" w:rsidP="00F83A5E">
    <w:pPr>
      <w:pStyle w:val="Header"/>
      <w:ind w:left="0"/>
      <w:jc w:val="left"/>
      <w:rPr>
        <w:rFonts w:eastAsia="HGPMinchoE" w:cs="Poppins"/>
        <w:color w:val="3F0730"/>
        <w:sz w:val="28"/>
        <w:szCs w:val="40"/>
      </w:rPr>
    </w:pPr>
  </w:p>
  <w:p w14:paraId="3F2AAA20" w14:textId="77777777" w:rsidR="00327945" w:rsidRDefault="00327945" w:rsidP="00F83A5E">
    <w:pPr>
      <w:pStyle w:val="Header"/>
      <w:ind w:left="0"/>
      <w:jc w:val="left"/>
      <w:rPr>
        <w:rFonts w:eastAsia="HGPMinchoE" w:cs="Poppins"/>
        <w:color w:val="3F0730"/>
        <w:sz w:val="28"/>
        <w:szCs w:val="40"/>
      </w:rPr>
    </w:pPr>
  </w:p>
  <w:p w14:paraId="62CD516F" w14:textId="77777777" w:rsidR="00B26D29" w:rsidRPr="00327945" w:rsidRDefault="000B2BA9" w:rsidP="000B2BA9">
    <w:pPr>
      <w:pStyle w:val="Header"/>
      <w:ind w:left="0"/>
      <w:jc w:val="left"/>
      <w:rPr>
        <w:rFonts w:eastAsia="HGPMinchoE" w:cs="Poppins"/>
        <w:color w:val="3F0730"/>
        <w:sz w:val="28"/>
        <w:szCs w:val="40"/>
      </w:rPr>
    </w:pPr>
    <w:r w:rsidRPr="000B2BA9">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A9572" w14:textId="77777777" w:rsidR="00327945" w:rsidRDefault="009A605F" w:rsidP="008B468C">
    <w:pPr>
      <w:pStyle w:val="Header"/>
      <w:ind w:left="0"/>
      <w:jc w:val="left"/>
      <w:rPr>
        <w:color w:val="FFFFFF" w:themeColor="background1"/>
        <w:sz w:val="28"/>
        <w:szCs w:val="36"/>
      </w:rPr>
    </w:pPr>
    <w:r w:rsidRPr="008B468C">
      <w:rPr>
        <w:color w:val="FFFFFF" w:themeColor="background1"/>
        <w:sz w:val="28"/>
        <w:szCs w:val="36"/>
      </w:rPr>
      <w:drawing>
        <wp:anchor distT="0" distB="0" distL="114300" distR="114300" simplePos="0" relativeHeight="251734013" behindDoc="1" locked="1" layoutInCell="1" allowOverlap="0" wp14:anchorId="127FBD48" wp14:editId="498D20F0">
          <wp:simplePos x="0" y="0"/>
          <wp:positionH relativeFrom="page">
            <wp:align>center</wp:align>
          </wp:positionH>
          <wp:positionV relativeFrom="page">
            <wp:align>top</wp:align>
          </wp:positionV>
          <wp:extent cx="7560000" cy="10688400"/>
          <wp:effectExtent l="0" t="0" r="317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6283DF8C" w14:textId="77777777" w:rsidR="00327945" w:rsidRDefault="00327945" w:rsidP="008B468C">
    <w:pPr>
      <w:pStyle w:val="Header"/>
      <w:ind w:left="0"/>
      <w:jc w:val="left"/>
      <w:rPr>
        <w:color w:val="FFFFFF" w:themeColor="background1"/>
        <w:sz w:val="28"/>
        <w:szCs w:val="36"/>
      </w:rPr>
    </w:pPr>
  </w:p>
  <w:p w14:paraId="7823F358" w14:textId="77777777" w:rsidR="00327945" w:rsidRDefault="00327945" w:rsidP="008B468C">
    <w:pPr>
      <w:pStyle w:val="Header"/>
      <w:ind w:left="0"/>
      <w:jc w:val="left"/>
      <w:rPr>
        <w:color w:val="FFFFFF" w:themeColor="background1"/>
        <w:sz w:val="28"/>
        <w:szCs w:val="36"/>
      </w:rPr>
    </w:pPr>
  </w:p>
  <w:p w14:paraId="163B7E5E" w14:textId="77777777" w:rsidR="00327945" w:rsidRDefault="00327945" w:rsidP="008B468C">
    <w:pPr>
      <w:pStyle w:val="Header"/>
      <w:ind w:left="0"/>
      <w:jc w:val="left"/>
      <w:rPr>
        <w:color w:val="FFFFFF" w:themeColor="background1"/>
        <w:sz w:val="28"/>
        <w:szCs w:val="36"/>
      </w:rPr>
    </w:pPr>
  </w:p>
  <w:p w14:paraId="036B9852" w14:textId="77777777" w:rsidR="00B26D29" w:rsidRPr="008B468C" w:rsidRDefault="000B2BA9" w:rsidP="000B2BA9">
    <w:pPr>
      <w:pStyle w:val="Header"/>
      <w:ind w:left="0"/>
      <w:jc w:val="left"/>
      <w:rPr>
        <w:color w:val="FFFFFF" w:themeColor="background1"/>
        <w:sz w:val="28"/>
        <w:szCs w:val="36"/>
      </w:rPr>
    </w:pPr>
    <w:r w:rsidRPr="000B2BA9">
      <w:rPr>
        <w:color w:val="FFFFFF" w:themeColor="background1"/>
        <w:sz w:val="28"/>
        <w:szCs w:val="36"/>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6F83337"/>
    <w:multiLevelType w:val="hybridMultilevel"/>
    <w:tmpl w:val="ED86C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1F2726"/>
    <w:multiLevelType w:val="multilevel"/>
    <w:tmpl w:val="CE981792"/>
    <w:numStyleLink w:val="Bullets"/>
  </w:abstractNum>
  <w:abstractNum w:abstractNumId="15"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2DD91490"/>
    <w:multiLevelType w:val="hybridMultilevel"/>
    <w:tmpl w:val="1858420A"/>
    <w:lvl w:ilvl="0" w:tplc="98C8B4F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5AE1373"/>
    <w:multiLevelType w:val="hybridMultilevel"/>
    <w:tmpl w:val="5F409004"/>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E17542"/>
    <w:multiLevelType w:val="hybridMultilevel"/>
    <w:tmpl w:val="6296807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4A9457FC"/>
    <w:multiLevelType w:val="hybridMultilevel"/>
    <w:tmpl w:val="2C529084"/>
    <w:lvl w:ilvl="0" w:tplc="006693CC">
      <w:start w:val="1"/>
      <w:numFmt w:val="bullet"/>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232707"/>
    <w:multiLevelType w:val="singleLevel"/>
    <w:tmpl w:val="D50018DC"/>
    <w:lvl w:ilvl="0">
      <w:start w:val="1"/>
      <w:numFmt w:val="bullet"/>
      <w:lvlText w:val=""/>
      <w:lvlJc w:val="left"/>
      <w:pPr>
        <w:ind w:left="360" w:hanging="360"/>
      </w:pPr>
      <w:rPr>
        <w:rFonts w:ascii="Symbol" w:hAnsi="Symbol" w:hint="default"/>
        <w:color w:val="FF00FF"/>
      </w:rPr>
    </w:lvl>
  </w:abstractNum>
  <w:abstractNum w:abstractNumId="24"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0607F32"/>
    <w:multiLevelType w:val="multilevel"/>
    <w:tmpl w:val="CE981792"/>
    <w:numStyleLink w:val="Bullets"/>
  </w:abstractNum>
  <w:abstractNum w:abstractNumId="27" w15:restartNumberingAfterBreak="0">
    <w:nsid w:val="61814D5E"/>
    <w:multiLevelType w:val="multilevel"/>
    <w:tmpl w:val="86A61410"/>
    <w:lvl w:ilvl="0">
      <w:start w:val="1"/>
      <w:numFmt w:val="decimal"/>
      <w:lvlText w:val="%1."/>
      <w:lvlJc w:val="left"/>
      <w:pPr>
        <w:ind w:left="284" w:hanging="284"/>
      </w:pPr>
      <w:rPr>
        <w:rFonts w:hint="default"/>
        <w:color w:val="3F0731" w:themeColor="accent1"/>
      </w:rPr>
    </w:lvl>
    <w:lvl w:ilvl="1">
      <w:start w:val="1"/>
      <w:numFmt w:val="bullet"/>
      <w:lvlRestart w:val="0"/>
      <w:lvlText w:val=""/>
      <w:lvlJc w:val="left"/>
      <w:pPr>
        <w:ind w:left="568" w:hanging="284"/>
      </w:pPr>
      <w:rPr>
        <w:rFonts w:ascii="Symbol" w:hAnsi="Symbol" w:hint="default"/>
        <w:color w:val="3F0731" w:themeColor="accent1"/>
      </w:rPr>
    </w:lvl>
    <w:lvl w:ilvl="2">
      <w:start w:val="1"/>
      <w:numFmt w:val="bullet"/>
      <w:lvlRestart w:val="0"/>
      <w:lvlText w:val=""/>
      <w:lvlJc w:val="left"/>
      <w:pPr>
        <w:ind w:left="852" w:hanging="284"/>
      </w:pPr>
      <w:rPr>
        <w:rFonts w:ascii="Symbol" w:hAnsi="Symbol" w:hint="default"/>
        <w:color w:val="3F0731"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8"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99C4D50"/>
    <w:multiLevelType w:val="hybridMultilevel"/>
    <w:tmpl w:val="DF4E73C4"/>
    <w:lvl w:ilvl="0" w:tplc="B0DA0A5C">
      <w:numFmt w:val="bullet"/>
      <w:lvlText w:val="•"/>
      <w:lvlJc w:val="left"/>
      <w:pPr>
        <w:ind w:left="720" w:hanging="360"/>
      </w:pPr>
      <w:rPr>
        <w:rFonts w:ascii="Poppins" w:eastAsiaTheme="minorHAnsi" w:hAnsi="Poppins" w:cs="Poppi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3" w15:restartNumberingAfterBreak="0">
    <w:nsid w:val="6ABE4B46"/>
    <w:multiLevelType w:val="hybridMultilevel"/>
    <w:tmpl w:val="0448ACE4"/>
    <w:lvl w:ilvl="0" w:tplc="EF3C6790">
      <w:start w:val="1"/>
      <w:numFmt w:val="bullet"/>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D3657F"/>
    <w:multiLevelType w:val="multilevel"/>
    <w:tmpl w:val="CE981792"/>
    <w:numStyleLink w:val="Bullets"/>
  </w:abstractNum>
  <w:abstractNum w:abstractNumId="35"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3F0731" w:themeColor="accent1"/>
      </w:rPr>
    </w:lvl>
    <w:lvl w:ilvl="1">
      <w:start w:val="1"/>
      <w:numFmt w:val="bullet"/>
      <w:lvlRestart w:val="0"/>
      <w:lvlText w:val="–"/>
      <w:lvlJc w:val="left"/>
      <w:pPr>
        <w:ind w:left="568" w:hanging="284"/>
      </w:pPr>
      <w:rPr>
        <w:rFonts w:ascii="Arial" w:hAnsi="Arial" w:hint="default"/>
        <w:color w:val="3F0731" w:themeColor="accent1"/>
      </w:rPr>
    </w:lvl>
    <w:lvl w:ilvl="2">
      <w:start w:val="1"/>
      <w:numFmt w:val="bullet"/>
      <w:lvlRestart w:val="0"/>
      <w:lvlText w:val="○"/>
      <w:lvlJc w:val="left"/>
      <w:pPr>
        <w:ind w:left="852" w:hanging="284"/>
      </w:pPr>
      <w:rPr>
        <w:rFonts w:ascii="Arial" w:hAnsi="Arial" w:hint="default"/>
        <w:color w:val="3F0731"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6710157">
    <w:abstractNumId w:val="9"/>
  </w:num>
  <w:num w:numId="2" w16cid:durableId="234977026">
    <w:abstractNumId w:val="7"/>
  </w:num>
  <w:num w:numId="3" w16cid:durableId="1582133966">
    <w:abstractNumId w:val="6"/>
  </w:num>
  <w:num w:numId="4" w16cid:durableId="627441977">
    <w:abstractNumId w:val="5"/>
  </w:num>
  <w:num w:numId="5" w16cid:durableId="317465892">
    <w:abstractNumId w:val="4"/>
  </w:num>
  <w:num w:numId="6" w16cid:durableId="1521046842">
    <w:abstractNumId w:val="8"/>
  </w:num>
  <w:num w:numId="7" w16cid:durableId="565267568">
    <w:abstractNumId w:val="3"/>
  </w:num>
  <w:num w:numId="8" w16cid:durableId="970138883">
    <w:abstractNumId w:val="2"/>
  </w:num>
  <w:num w:numId="9" w16cid:durableId="988554071">
    <w:abstractNumId w:val="1"/>
  </w:num>
  <w:num w:numId="10" w16cid:durableId="1966042675">
    <w:abstractNumId w:val="0"/>
  </w:num>
  <w:num w:numId="11" w16cid:durableId="770855606">
    <w:abstractNumId w:val="32"/>
  </w:num>
  <w:num w:numId="12" w16cid:durableId="1993024347">
    <w:abstractNumId w:val="11"/>
  </w:num>
  <w:num w:numId="13" w16cid:durableId="1338535940">
    <w:abstractNumId w:val="12"/>
  </w:num>
  <w:num w:numId="14" w16cid:durableId="259990950">
    <w:abstractNumId w:val="15"/>
  </w:num>
  <w:num w:numId="15" w16cid:durableId="225841573">
    <w:abstractNumId w:val="35"/>
  </w:num>
  <w:num w:numId="16" w16cid:durableId="364864497">
    <w:abstractNumId w:val="24"/>
  </w:num>
  <w:num w:numId="17" w16cid:durableId="1714426913">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694843546">
    <w:abstractNumId w:val="17"/>
  </w:num>
  <w:num w:numId="19" w16cid:durableId="1208564677">
    <w:abstractNumId w:val="10"/>
  </w:num>
  <w:num w:numId="20" w16cid:durableId="16346483">
    <w:abstractNumId w:val="20"/>
  </w:num>
  <w:num w:numId="21" w16cid:durableId="1869490891">
    <w:abstractNumId w:val="13"/>
  </w:num>
  <w:num w:numId="22" w16cid:durableId="769934571">
    <w:abstractNumId w:val="16"/>
  </w:num>
  <w:num w:numId="23" w16cid:durableId="1542985217">
    <w:abstractNumId w:val="31"/>
  </w:num>
  <w:num w:numId="24" w16cid:durableId="20202824">
    <w:abstractNumId w:val="40"/>
  </w:num>
  <w:num w:numId="25" w16cid:durableId="440957062">
    <w:abstractNumId w:val="34"/>
  </w:num>
  <w:num w:numId="26" w16cid:durableId="1029642476">
    <w:abstractNumId w:val="38"/>
    <w:lvlOverride w:ilvl="0">
      <w:lvl w:ilvl="0">
        <w:start w:val="1"/>
        <w:numFmt w:val="decimal"/>
        <w:pStyle w:val="NumberedBullet1"/>
        <w:lvlText w:val="%1."/>
        <w:lvlJc w:val="left"/>
        <w:pPr>
          <w:ind w:left="360" w:hanging="360"/>
        </w:pPr>
        <w:rPr>
          <w:rFonts w:hint="default"/>
        </w:rPr>
      </w:lvl>
    </w:lvlOverride>
    <w:lvlOverride w:ilvl="1">
      <w:lvl w:ilvl="1" w:tentative="1">
        <w:start w:val="1"/>
        <w:numFmt w:val="lowerLetter"/>
        <w:pStyle w:val="NumberedBullet2"/>
        <w:lvlText w:val="%2."/>
        <w:lvlJc w:val="left"/>
        <w:pPr>
          <w:ind w:left="1440" w:hanging="360"/>
        </w:pPr>
      </w:lvl>
    </w:lvlOverride>
    <w:lvlOverride w:ilvl="2">
      <w:lvl w:ilvl="2" w:tentative="1">
        <w:start w:val="1"/>
        <w:numFmt w:val="lowerRoman"/>
        <w:pStyle w:val="NumberedBullet3"/>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7" w16cid:durableId="1510946292">
    <w:abstractNumId w:val="27"/>
  </w:num>
  <w:num w:numId="28" w16cid:durableId="17932114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82166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5102623">
    <w:abstractNumId w:val="38"/>
  </w:num>
  <w:num w:numId="31" w16cid:durableId="336347050">
    <w:abstractNumId w:val="36"/>
  </w:num>
  <w:num w:numId="32" w16cid:durableId="381641018">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33" w16cid:durableId="1314870231">
    <w:abstractNumId w:val="22"/>
  </w:num>
  <w:num w:numId="34" w16cid:durableId="344213882">
    <w:abstractNumId w:val="39"/>
  </w:num>
  <w:num w:numId="35" w16cid:durableId="356782231">
    <w:abstractNumId w:val="26"/>
  </w:num>
  <w:num w:numId="36" w16cid:durableId="850603667">
    <w:abstractNumId w:val="14"/>
  </w:num>
  <w:num w:numId="37" w16cid:durableId="1719628624">
    <w:abstractNumId w:val="23"/>
  </w:num>
  <w:num w:numId="38" w16cid:durableId="130175207">
    <w:abstractNumId w:val="19"/>
  </w:num>
  <w:num w:numId="39" w16cid:durableId="1649241969">
    <w:abstractNumId w:val="28"/>
  </w:num>
  <w:num w:numId="40" w16cid:durableId="45036403">
    <w:abstractNumId w:val="29"/>
  </w:num>
  <w:num w:numId="41" w16cid:durableId="1915312516">
    <w:abstractNumId w:val="25"/>
  </w:num>
  <w:num w:numId="42" w16cid:durableId="1507087248">
    <w:abstractNumId w:val="18"/>
  </w:num>
  <w:num w:numId="43" w16cid:durableId="1994210052">
    <w:abstractNumId w:val="30"/>
  </w:num>
  <w:num w:numId="44" w16cid:durableId="902330408">
    <w:abstractNumId w:val="37"/>
  </w:num>
  <w:num w:numId="45" w16cid:durableId="1852335094">
    <w:abstractNumId w:val="21"/>
  </w:num>
  <w:num w:numId="46" w16cid:durableId="777061650">
    <w:abstractNumId w:val="33"/>
  </w:num>
  <w:num w:numId="47" w16cid:durableId="889611311">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8" w16cid:durableId="605624631">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9" w16cid:durableId="1862090257">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0" w16cid:durableId="1533959200">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1" w16cid:durableId="1119486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2" w16cid:durableId="1061295426">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3" w16cid:durableId="168452708">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4" w16cid:durableId="598493198">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5" w16cid:durableId="2001958217">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6" w16cid:durableId="1221667900">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7" w16cid:durableId="697894085">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8" w16cid:durableId="530343328">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9" w16cid:durableId="1794591926">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0" w16cid:durableId="410976313">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1" w16cid:durableId="1611937820">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2" w16cid:durableId="1086657673">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3" w16cid:durableId="17123914">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4" w16cid:durableId="277764497">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5" w16cid:durableId="1354988580">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6" w16cid:durableId="930898450">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7" w16cid:durableId="989553247">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8" w16cid:durableId="667639005">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9" w16cid:durableId="1708946278">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0" w16cid:durableId="1440107804">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1" w16cid:durableId="58402907">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trackRevisions/>
  <w:defaultTabStop w:val="720"/>
  <w:characterSpacingControl w:val="doNotCompress"/>
  <w:hdrShapeDefaults>
    <o:shapedefaults v:ext="edit" spidmax="242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855"/>
    <w:rsid w:val="0000092C"/>
    <w:rsid w:val="000017C7"/>
    <w:rsid w:val="00007028"/>
    <w:rsid w:val="00010668"/>
    <w:rsid w:val="00010FAE"/>
    <w:rsid w:val="00011992"/>
    <w:rsid w:val="00013752"/>
    <w:rsid w:val="00015A2A"/>
    <w:rsid w:val="00021319"/>
    <w:rsid w:val="000213BA"/>
    <w:rsid w:val="000218CE"/>
    <w:rsid w:val="00022819"/>
    <w:rsid w:val="00022B39"/>
    <w:rsid w:val="00023537"/>
    <w:rsid w:val="0002463D"/>
    <w:rsid w:val="000246B0"/>
    <w:rsid w:val="00024FA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99D"/>
    <w:rsid w:val="000501BC"/>
    <w:rsid w:val="0005080A"/>
    <w:rsid w:val="00053545"/>
    <w:rsid w:val="000541F6"/>
    <w:rsid w:val="00055072"/>
    <w:rsid w:val="000556E6"/>
    <w:rsid w:val="00061FBD"/>
    <w:rsid w:val="00062681"/>
    <w:rsid w:val="00062B8A"/>
    <w:rsid w:val="00062E14"/>
    <w:rsid w:val="000638EF"/>
    <w:rsid w:val="00063CFD"/>
    <w:rsid w:val="0006536F"/>
    <w:rsid w:val="00066ABB"/>
    <w:rsid w:val="00067FC7"/>
    <w:rsid w:val="000707E1"/>
    <w:rsid w:val="00070BFC"/>
    <w:rsid w:val="000714E6"/>
    <w:rsid w:val="00071FE5"/>
    <w:rsid w:val="00072FFA"/>
    <w:rsid w:val="00073245"/>
    <w:rsid w:val="00073AA7"/>
    <w:rsid w:val="00073F44"/>
    <w:rsid w:val="00076586"/>
    <w:rsid w:val="000772BB"/>
    <w:rsid w:val="0008074F"/>
    <w:rsid w:val="00081106"/>
    <w:rsid w:val="000816B3"/>
    <w:rsid w:val="00081F84"/>
    <w:rsid w:val="00081FD6"/>
    <w:rsid w:val="000821BE"/>
    <w:rsid w:val="00083974"/>
    <w:rsid w:val="00083E12"/>
    <w:rsid w:val="000847DC"/>
    <w:rsid w:val="00084C5F"/>
    <w:rsid w:val="00086D95"/>
    <w:rsid w:val="00087020"/>
    <w:rsid w:val="0009211E"/>
    <w:rsid w:val="0009276B"/>
    <w:rsid w:val="00092C02"/>
    <w:rsid w:val="00092D2F"/>
    <w:rsid w:val="00093369"/>
    <w:rsid w:val="000946F1"/>
    <w:rsid w:val="00094E5F"/>
    <w:rsid w:val="00094F88"/>
    <w:rsid w:val="0009609C"/>
    <w:rsid w:val="000966D4"/>
    <w:rsid w:val="00097FED"/>
    <w:rsid w:val="000A113F"/>
    <w:rsid w:val="000A1C65"/>
    <w:rsid w:val="000A2C20"/>
    <w:rsid w:val="000A4598"/>
    <w:rsid w:val="000B0F9C"/>
    <w:rsid w:val="000B19B2"/>
    <w:rsid w:val="000B296B"/>
    <w:rsid w:val="000B2BA9"/>
    <w:rsid w:val="000B304C"/>
    <w:rsid w:val="000B3F97"/>
    <w:rsid w:val="000B475E"/>
    <w:rsid w:val="000B5338"/>
    <w:rsid w:val="000B6756"/>
    <w:rsid w:val="000B6A4C"/>
    <w:rsid w:val="000B6E4A"/>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9E7"/>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2EA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5830"/>
    <w:rsid w:val="00116009"/>
    <w:rsid w:val="001173F1"/>
    <w:rsid w:val="00117A6F"/>
    <w:rsid w:val="00117DA6"/>
    <w:rsid w:val="00120547"/>
    <w:rsid w:val="00123696"/>
    <w:rsid w:val="00124925"/>
    <w:rsid w:val="001258BB"/>
    <w:rsid w:val="00127759"/>
    <w:rsid w:val="00130CCF"/>
    <w:rsid w:val="00130F65"/>
    <w:rsid w:val="00132C86"/>
    <w:rsid w:val="001340C9"/>
    <w:rsid w:val="001349FB"/>
    <w:rsid w:val="00134AC2"/>
    <w:rsid w:val="00134AF9"/>
    <w:rsid w:val="00134F82"/>
    <w:rsid w:val="0013659A"/>
    <w:rsid w:val="00136B6F"/>
    <w:rsid w:val="00137D1B"/>
    <w:rsid w:val="0014185A"/>
    <w:rsid w:val="001426CA"/>
    <w:rsid w:val="0014293F"/>
    <w:rsid w:val="00143E13"/>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2A"/>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102F"/>
    <w:rsid w:val="001B33CC"/>
    <w:rsid w:val="001B3799"/>
    <w:rsid w:val="001B60BF"/>
    <w:rsid w:val="001B69C0"/>
    <w:rsid w:val="001B799C"/>
    <w:rsid w:val="001B7A30"/>
    <w:rsid w:val="001B7D49"/>
    <w:rsid w:val="001C0639"/>
    <w:rsid w:val="001C0D30"/>
    <w:rsid w:val="001C1745"/>
    <w:rsid w:val="001C185D"/>
    <w:rsid w:val="001C1930"/>
    <w:rsid w:val="001C30D3"/>
    <w:rsid w:val="001C3855"/>
    <w:rsid w:val="001C4620"/>
    <w:rsid w:val="001C4ABF"/>
    <w:rsid w:val="001C4DB5"/>
    <w:rsid w:val="001C67DA"/>
    <w:rsid w:val="001D00F7"/>
    <w:rsid w:val="001D14F7"/>
    <w:rsid w:val="001D26B9"/>
    <w:rsid w:val="001D2FA5"/>
    <w:rsid w:val="001D3612"/>
    <w:rsid w:val="001D4889"/>
    <w:rsid w:val="001D682C"/>
    <w:rsid w:val="001E2110"/>
    <w:rsid w:val="001E25E0"/>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1D44"/>
    <w:rsid w:val="002047A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1CCB"/>
    <w:rsid w:val="00246FF1"/>
    <w:rsid w:val="00251245"/>
    <w:rsid w:val="00251AC7"/>
    <w:rsid w:val="0025377E"/>
    <w:rsid w:val="00253FF0"/>
    <w:rsid w:val="00254702"/>
    <w:rsid w:val="00254ACB"/>
    <w:rsid w:val="00254EB1"/>
    <w:rsid w:val="0025501B"/>
    <w:rsid w:val="0025509C"/>
    <w:rsid w:val="00257599"/>
    <w:rsid w:val="00261382"/>
    <w:rsid w:val="00261FDF"/>
    <w:rsid w:val="00265B9C"/>
    <w:rsid w:val="00267493"/>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87E31"/>
    <w:rsid w:val="00290262"/>
    <w:rsid w:val="00290786"/>
    <w:rsid w:val="00291B33"/>
    <w:rsid w:val="00291E2C"/>
    <w:rsid w:val="0029281D"/>
    <w:rsid w:val="0029334F"/>
    <w:rsid w:val="00293E01"/>
    <w:rsid w:val="0029478F"/>
    <w:rsid w:val="00296471"/>
    <w:rsid w:val="002968DD"/>
    <w:rsid w:val="00297C15"/>
    <w:rsid w:val="002A21AE"/>
    <w:rsid w:val="002A28E5"/>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0D0E"/>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5FF8"/>
    <w:rsid w:val="002F6F4F"/>
    <w:rsid w:val="002F7A6B"/>
    <w:rsid w:val="002F7DB8"/>
    <w:rsid w:val="003003BD"/>
    <w:rsid w:val="00300CC5"/>
    <w:rsid w:val="0030153C"/>
    <w:rsid w:val="00301C3D"/>
    <w:rsid w:val="00301EF5"/>
    <w:rsid w:val="0030205D"/>
    <w:rsid w:val="00302539"/>
    <w:rsid w:val="00303237"/>
    <w:rsid w:val="00305777"/>
    <w:rsid w:val="003066E6"/>
    <w:rsid w:val="003067B1"/>
    <w:rsid w:val="00306812"/>
    <w:rsid w:val="003102FE"/>
    <w:rsid w:val="00310AB7"/>
    <w:rsid w:val="00310C34"/>
    <w:rsid w:val="003117E6"/>
    <w:rsid w:val="00313E6E"/>
    <w:rsid w:val="00314E7F"/>
    <w:rsid w:val="0031633F"/>
    <w:rsid w:val="00316A82"/>
    <w:rsid w:val="003179A9"/>
    <w:rsid w:val="00323E4E"/>
    <w:rsid w:val="00323F41"/>
    <w:rsid w:val="00325261"/>
    <w:rsid w:val="0032644E"/>
    <w:rsid w:val="0032666D"/>
    <w:rsid w:val="00327945"/>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8B5"/>
    <w:rsid w:val="0034494E"/>
    <w:rsid w:val="003455B6"/>
    <w:rsid w:val="003463ED"/>
    <w:rsid w:val="00347736"/>
    <w:rsid w:val="003479D4"/>
    <w:rsid w:val="003524B1"/>
    <w:rsid w:val="0035258D"/>
    <w:rsid w:val="003526B2"/>
    <w:rsid w:val="003528CD"/>
    <w:rsid w:val="003550BF"/>
    <w:rsid w:val="003550C3"/>
    <w:rsid w:val="0035561E"/>
    <w:rsid w:val="00356AA5"/>
    <w:rsid w:val="00357149"/>
    <w:rsid w:val="0036093F"/>
    <w:rsid w:val="003616B4"/>
    <w:rsid w:val="00362ADD"/>
    <w:rsid w:val="003644FB"/>
    <w:rsid w:val="0036495F"/>
    <w:rsid w:val="00365E0F"/>
    <w:rsid w:val="003725F7"/>
    <w:rsid w:val="003727C1"/>
    <w:rsid w:val="00372A82"/>
    <w:rsid w:val="003738E5"/>
    <w:rsid w:val="00375931"/>
    <w:rsid w:val="00376923"/>
    <w:rsid w:val="00376C61"/>
    <w:rsid w:val="00377291"/>
    <w:rsid w:val="00377A6F"/>
    <w:rsid w:val="00382894"/>
    <w:rsid w:val="0038336D"/>
    <w:rsid w:val="00383D0D"/>
    <w:rsid w:val="00384572"/>
    <w:rsid w:val="003853CD"/>
    <w:rsid w:val="0039264B"/>
    <w:rsid w:val="00392DC9"/>
    <w:rsid w:val="00392E28"/>
    <w:rsid w:val="0039426F"/>
    <w:rsid w:val="0039506D"/>
    <w:rsid w:val="0039595D"/>
    <w:rsid w:val="003961A4"/>
    <w:rsid w:val="00396BA9"/>
    <w:rsid w:val="00396FEA"/>
    <w:rsid w:val="003A1D19"/>
    <w:rsid w:val="003A23E0"/>
    <w:rsid w:val="003A458E"/>
    <w:rsid w:val="003A4C44"/>
    <w:rsid w:val="003A69ED"/>
    <w:rsid w:val="003B23D7"/>
    <w:rsid w:val="003B3803"/>
    <w:rsid w:val="003B5C8F"/>
    <w:rsid w:val="003B6831"/>
    <w:rsid w:val="003B6A3F"/>
    <w:rsid w:val="003B6D10"/>
    <w:rsid w:val="003B79DF"/>
    <w:rsid w:val="003C53ED"/>
    <w:rsid w:val="003C7320"/>
    <w:rsid w:val="003D01FA"/>
    <w:rsid w:val="003D4859"/>
    <w:rsid w:val="003D634B"/>
    <w:rsid w:val="003D6B83"/>
    <w:rsid w:val="003E0A82"/>
    <w:rsid w:val="003E245C"/>
    <w:rsid w:val="003E2DA4"/>
    <w:rsid w:val="003E300B"/>
    <w:rsid w:val="003E4E47"/>
    <w:rsid w:val="003E59AF"/>
    <w:rsid w:val="003E5D5A"/>
    <w:rsid w:val="003E780E"/>
    <w:rsid w:val="003F3C92"/>
    <w:rsid w:val="003F4485"/>
    <w:rsid w:val="003F699C"/>
    <w:rsid w:val="00400625"/>
    <w:rsid w:val="00400E68"/>
    <w:rsid w:val="004011DE"/>
    <w:rsid w:val="00401DC8"/>
    <w:rsid w:val="00402213"/>
    <w:rsid w:val="00402C56"/>
    <w:rsid w:val="00403161"/>
    <w:rsid w:val="00404065"/>
    <w:rsid w:val="0040422E"/>
    <w:rsid w:val="00405212"/>
    <w:rsid w:val="0040601E"/>
    <w:rsid w:val="004124FA"/>
    <w:rsid w:val="004132D1"/>
    <w:rsid w:val="00413956"/>
    <w:rsid w:val="00413CEE"/>
    <w:rsid w:val="004140D9"/>
    <w:rsid w:val="00414F5F"/>
    <w:rsid w:val="0041583A"/>
    <w:rsid w:val="00415A85"/>
    <w:rsid w:val="00416E60"/>
    <w:rsid w:val="004207C1"/>
    <w:rsid w:val="00420DE8"/>
    <w:rsid w:val="00423B2D"/>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2C3D"/>
    <w:rsid w:val="004533DD"/>
    <w:rsid w:val="00453C26"/>
    <w:rsid w:val="0045450A"/>
    <w:rsid w:val="0045595E"/>
    <w:rsid w:val="004602DB"/>
    <w:rsid w:val="0046180F"/>
    <w:rsid w:val="0046190C"/>
    <w:rsid w:val="004643C5"/>
    <w:rsid w:val="00464A3D"/>
    <w:rsid w:val="00467853"/>
    <w:rsid w:val="004710B1"/>
    <w:rsid w:val="004710DC"/>
    <w:rsid w:val="004713FB"/>
    <w:rsid w:val="00473562"/>
    <w:rsid w:val="00473C1A"/>
    <w:rsid w:val="00474271"/>
    <w:rsid w:val="00474678"/>
    <w:rsid w:val="0047574B"/>
    <w:rsid w:val="00477C68"/>
    <w:rsid w:val="00480421"/>
    <w:rsid w:val="004808CC"/>
    <w:rsid w:val="0048102A"/>
    <w:rsid w:val="004833B0"/>
    <w:rsid w:val="00483E04"/>
    <w:rsid w:val="0048569C"/>
    <w:rsid w:val="00485924"/>
    <w:rsid w:val="00485B0F"/>
    <w:rsid w:val="00485D05"/>
    <w:rsid w:val="00486CB3"/>
    <w:rsid w:val="00486CFC"/>
    <w:rsid w:val="004870CC"/>
    <w:rsid w:val="00490BA7"/>
    <w:rsid w:val="0049205D"/>
    <w:rsid w:val="00493645"/>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4CC2"/>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1DD0"/>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0C99"/>
    <w:rsid w:val="00522096"/>
    <w:rsid w:val="005220C6"/>
    <w:rsid w:val="005228B8"/>
    <w:rsid w:val="00522F09"/>
    <w:rsid w:val="005253BF"/>
    <w:rsid w:val="00527EF2"/>
    <w:rsid w:val="00530280"/>
    <w:rsid w:val="00530B60"/>
    <w:rsid w:val="0053334A"/>
    <w:rsid w:val="005337E8"/>
    <w:rsid w:val="00533C8E"/>
    <w:rsid w:val="00534CAF"/>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491C"/>
    <w:rsid w:val="005553E5"/>
    <w:rsid w:val="00555ABA"/>
    <w:rsid w:val="005565D4"/>
    <w:rsid w:val="00556994"/>
    <w:rsid w:val="005569D1"/>
    <w:rsid w:val="005607CA"/>
    <w:rsid w:val="00561290"/>
    <w:rsid w:val="00561432"/>
    <w:rsid w:val="0056170E"/>
    <w:rsid w:val="00563C81"/>
    <w:rsid w:val="00563FC7"/>
    <w:rsid w:val="0056490B"/>
    <w:rsid w:val="00564A4C"/>
    <w:rsid w:val="00564D62"/>
    <w:rsid w:val="00565081"/>
    <w:rsid w:val="00566638"/>
    <w:rsid w:val="005668F2"/>
    <w:rsid w:val="00566BC8"/>
    <w:rsid w:val="00566D67"/>
    <w:rsid w:val="00567685"/>
    <w:rsid w:val="00567A72"/>
    <w:rsid w:val="00571096"/>
    <w:rsid w:val="00571A30"/>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61B2"/>
    <w:rsid w:val="005863EB"/>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686"/>
    <w:rsid w:val="005B27BD"/>
    <w:rsid w:val="005B2A08"/>
    <w:rsid w:val="005B2C13"/>
    <w:rsid w:val="005B2CA5"/>
    <w:rsid w:val="005B4027"/>
    <w:rsid w:val="005B4ACD"/>
    <w:rsid w:val="005B4D8E"/>
    <w:rsid w:val="005B53DB"/>
    <w:rsid w:val="005B7AC4"/>
    <w:rsid w:val="005C0E6B"/>
    <w:rsid w:val="005C1268"/>
    <w:rsid w:val="005C1546"/>
    <w:rsid w:val="005C2176"/>
    <w:rsid w:val="005C221A"/>
    <w:rsid w:val="005C3952"/>
    <w:rsid w:val="005C52B0"/>
    <w:rsid w:val="005C5728"/>
    <w:rsid w:val="005C57DB"/>
    <w:rsid w:val="005C66EF"/>
    <w:rsid w:val="005C7EE5"/>
    <w:rsid w:val="005D0442"/>
    <w:rsid w:val="005D0750"/>
    <w:rsid w:val="005D11B0"/>
    <w:rsid w:val="005D1BB3"/>
    <w:rsid w:val="005D27E5"/>
    <w:rsid w:val="005D32C5"/>
    <w:rsid w:val="005D5098"/>
    <w:rsid w:val="005D57C5"/>
    <w:rsid w:val="005E0309"/>
    <w:rsid w:val="005E29AC"/>
    <w:rsid w:val="005E2EF0"/>
    <w:rsid w:val="005E384E"/>
    <w:rsid w:val="005E40EB"/>
    <w:rsid w:val="005E4507"/>
    <w:rsid w:val="005E4AAA"/>
    <w:rsid w:val="005E6A6B"/>
    <w:rsid w:val="005E6BA2"/>
    <w:rsid w:val="005F0BF9"/>
    <w:rsid w:val="005F14E3"/>
    <w:rsid w:val="005F2B4D"/>
    <w:rsid w:val="005F3AEF"/>
    <w:rsid w:val="005F3DAE"/>
    <w:rsid w:val="005F52B5"/>
    <w:rsid w:val="005F6973"/>
    <w:rsid w:val="005F7A55"/>
    <w:rsid w:val="00600005"/>
    <w:rsid w:val="00600EDD"/>
    <w:rsid w:val="006010CC"/>
    <w:rsid w:val="006020EF"/>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61EF"/>
    <w:rsid w:val="00637248"/>
    <w:rsid w:val="006405DF"/>
    <w:rsid w:val="0064084D"/>
    <w:rsid w:val="00642453"/>
    <w:rsid w:val="006429AE"/>
    <w:rsid w:val="00643F1F"/>
    <w:rsid w:val="00647811"/>
    <w:rsid w:val="00651070"/>
    <w:rsid w:val="00651BA4"/>
    <w:rsid w:val="00652665"/>
    <w:rsid w:val="0065295B"/>
    <w:rsid w:val="00653D0D"/>
    <w:rsid w:val="0065406D"/>
    <w:rsid w:val="0065429A"/>
    <w:rsid w:val="006631E3"/>
    <w:rsid w:val="00663C49"/>
    <w:rsid w:val="00664440"/>
    <w:rsid w:val="006664D4"/>
    <w:rsid w:val="00666664"/>
    <w:rsid w:val="00666D61"/>
    <w:rsid w:val="006701E2"/>
    <w:rsid w:val="00670338"/>
    <w:rsid w:val="0067076C"/>
    <w:rsid w:val="00670C2C"/>
    <w:rsid w:val="00670DE0"/>
    <w:rsid w:val="006726E0"/>
    <w:rsid w:val="00673126"/>
    <w:rsid w:val="00673256"/>
    <w:rsid w:val="00673578"/>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2BB3"/>
    <w:rsid w:val="006A644C"/>
    <w:rsid w:val="006A69E4"/>
    <w:rsid w:val="006A7045"/>
    <w:rsid w:val="006B1034"/>
    <w:rsid w:val="006B280A"/>
    <w:rsid w:val="006B30E7"/>
    <w:rsid w:val="006B53A9"/>
    <w:rsid w:val="006B573D"/>
    <w:rsid w:val="006B675C"/>
    <w:rsid w:val="006B69AD"/>
    <w:rsid w:val="006B74A5"/>
    <w:rsid w:val="006B7567"/>
    <w:rsid w:val="006B75E2"/>
    <w:rsid w:val="006C0325"/>
    <w:rsid w:val="006C1CD5"/>
    <w:rsid w:val="006C2B51"/>
    <w:rsid w:val="006C347F"/>
    <w:rsid w:val="006C34E5"/>
    <w:rsid w:val="006C365B"/>
    <w:rsid w:val="006C42A1"/>
    <w:rsid w:val="006D4919"/>
    <w:rsid w:val="006D6073"/>
    <w:rsid w:val="006D6266"/>
    <w:rsid w:val="006E055E"/>
    <w:rsid w:val="006E0E6C"/>
    <w:rsid w:val="006E1030"/>
    <w:rsid w:val="006E3225"/>
    <w:rsid w:val="006E5041"/>
    <w:rsid w:val="006E6687"/>
    <w:rsid w:val="006E7597"/>
    <w:rsid w:val="006F2FDC"/>
    <w:rsid w:val="006F3637"/>
    <w:rsid w:val="006F37D9"/>
    <w:rsid w:val="006F4409"/>
    <w:rsid w:val="006F4CCF"/>
    <w:rsid w:val="006F4F97"/>
    <w:rsid w:val="006F504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6B7A"/>
    <w:rsid w:val="00717C5D"/>
    <w:rsid w:val="00722224"/>
    <w:rsid w:val="00722B20"/>
    <w:rsid w:val="007246A2"/>
    <w:rsid w:val="00725C76"/>
    <w:rsid w:val="007304EE"/>
    <w:rsid w:val="00731899"/>
    <w:rsid w:val="00732965"/>
    <w:rsid w:val="00733C2B"/>
    <w:rsid w:val="007340C2"/>
    <w:rsid w:val="0073539A"/>
    <w:rsid w:val="00735F6C"/>
    <w:rsid w:val="00736A48"/>
    <w:rsid w:val="00736CFD"/>
    <w:rsid w:val="00736D72"/>
    <w:rsid w:val="00737164"/>
    <w:rsid w:val="00737AFE"/>
    <w:rsid w:val="00737EA5"/>
    <w:rsid w:val="00740A2A"/>
    <w:rsid w:val="00741BD5"/>
    <w:rsid w:val="00742A9A"/>
    <w:rsid w:val="00744128"/>
    <w:rsid w:val="00745576"/>
    <w:rsid w:val="00745E39"/>
    <w:rsid w:val="00746BCF"/>
    <w:rsid w:val="007478E0"/>
    <w:rsid w:val="00747E6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660A"/>
    <w:rsid w:val="00780BC3"/>
    <w:rsid w:val="00780EEC"/>
    <w:rsid w:val="007820C9"/>
    <w:rsid w:val="00782244"/>
    <w:rsid w:val="00782A79"/>
    <w:rsid w:val="00783E9A"/>
    <w:rsid w:val="007848A7"/>
    <w:rsid w:val="0078549F"/>
    <w:rsid w:val="0078636B"/>
    <w:rsid w:val="00786E08"/>
    <w:rsid w:val="00787652"/>
    <w:rsid w:val="00790650"/>
    <w:rsid w:val="00790BEF"/>
    <w:rsid w:val="00791919"/>
    <w:rsid w:val="00791BFC"/>
    <w:rsid w:val="00792077"/>
    <w:rsid w:val="00792D32"/>
    <w:rsid w:val="0079312B"/>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A7D63"/>
    <w:rsid w:val="007B0534"/>
    <w:rsid w:val="007B0905"/>
    <w:rsid w:val="007B0906"/>
    <w:rsid w:val="007B15F4"/>
    <w:rsid w:val="007B1679"/>
    <w:rsid w:val="007B516D"/>
    <w:rsid w:val="007B6414"/>
    <w:rsid w:val="007B7D81"/>
    <w:rsid w:val="007C021A"/>
    <w:rsid w:val="007C07F2"/>
    <w:rsid w:val="007C2500"/>
    <w:rsid w:val="007C4D8A"/>
    <w:rsid w:val="007C51CD"/>
    <w:rsid w:val="007C6991"/>
    <w:rsid w:val="007D025A"/>
    <w:rsid w:val="007D0F6C"/>
    <w:rsid w:val="007D2B50"/>
    <w:rsid w:val="007D6535"/>
    <w:rsid w:val="007D706B"/>
    <w:rsid w:val="007E09AC"/>
    <w:rsid w:val="007E24ED"/>
    <w:rsid w:val="007E3A93"/>
    <w:rsid w:val="007E436B"/>
    <w:rsid w:val="007E4DAA"/>
    <w:rsid w:val="007E6EF2"/>
    <w:rsid w:val="007F0038"/>
    <w:rsid w:val="007F090E"/>
    <w:rsid w:val="007F1E4B"/>
    <w:rsid w:val="007F1E6E"/>
    <w:rsid w:val="007F2112"/>
    <w:rsid w:val="007F225F"/>
    <w:rsid w:val="007F3152"/>
    <w:rsid w:val="007F38A4"/>
    <w:rsid w:val="007F3E20"/>
    <w:rsid w:val="007F3FBC"/>
    <w:rsid w:val="007F6C01"/>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6765"/>
    <w:rsid w:val="00836A7E"/>
    <w:rsid w:val="008378DD"/>
    <w:rsid w:val="00837CFF"/>
    <w:rsid w:val="00840EA0"/>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277"/>
    <w:rsid w:val="00863B8C"/>
    <w:rsid w:val="00865B30"/>
    <w:rsid w:val="00866D8B"/>
    <w:rsid w:val="00867317"/>
    <w:rsid w:val="00867553"/>
    <w:rsid w:val="00867675"/>
    <w:rsid w:val="00867A97"/>
    <w:rsid w:val="00867CA8"/>
    <w:rsid w:val="00870785"/>
    <w:rsid w:val="00870DCF"/>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316B"/>
    <w:rsid w:val="008944AD"/>
    <w:rsid w:val="008964B9"/>
    <w:rsid w:val="008A0AAC"/>
    <w:rsid w:val="008A190E"/>
    <w:rsid w:val="008A19A2"/>
    <w:rsid w:val="008A1C18"/>
    <w:rsid w:val="008A24A6"/>
    <w:rsid w:val="008A2F69"/>
    <w:rsid w:val="008A44CF"/>
    <w:rsid w:val="008A4B98"/>
    <w:rsid w:val="008A6459"/>
    <w:rsid w:val="008A6D3E"/>
    <w:rsid w:val="008A72C9"/>
    <w:rsid w:val="008A78A8"/>
    <w:rsid w:val="008B2E0E"/>
    <w:rsid w:val="008B35B7"/>
    <w:rsid w:val="008B3A4F"/>
    <w:rsid w:val="008B468C"/>
    <w:rsid w:val="008B5293"/>
    <w:rsid w:val="008B5414"/>
    <w:rsid w:val="008B6096"/>
    <w:rsid w:val="008B62C8"/>
    <w:rsid w:val="008B645C"/>
    <w:rsid w:val="008B6F49"/>
    <w:rsid w:val="008B76E8"/>
    <w:rsid w:val="008B7714"/>
    <w:rsid w:val="008C033E"/>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4FA5"/>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1CFB"/>
    <w:rsid w:val="00912347"/>
    <w:rsid w:val="00916FA7"/>
    <w:rsid w:val="0091763D"/>
    <w:rsid w:val="00917FD0"/>
    <w:rsid w:val="009201C2"/>
    <w:rsid w:val="00922001"/>
    <w:rsid w:val="00924256"/>
    <w:rsid w:val="00924420"/>
    <w:rsid w:val="0092544F"/>
    <w:rsid w:val="009279F8"/>
    <w:rsid w:val="00931300"/>
    <w:rsid w:val="00934D6B"/>
    <w:rsid w:val="00936933"/>
    <w:rsid w:val="00937B12"/>
    <w:rsid w:val="00940B39"/>
    <w:rsid w:val="00941922"/>
    <w:rsid w:val="009420D8"/>
    <w:rsid w:val="0094430D"/>
    <w:rsid w:val="00945943"/>
    <w:rsid w:val="00945C02"/>
    <w:rsid w:val="00945D30"/>
    <w:rsid w:val="009470F9"/>
    <w:rsid w:val="00947B08"/>
    <w:rsid w:val="00951338"/>
    <w:rsid w:val="0095157D"/>
    <w:rsid w:val="0095188F"/>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46B2"/>
    <w:rsid w:val="00985046"/>
    <w:rsid w:val="009853D6"/>
    <w:rsid w:val="00985740"/>
    <w:rsid w:val="00985CD0"/>
    <w:rsid w:val="00986312"/>
    <w:rsid w:val="00986C4C"/>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092B"/>
    <w:rsid w:val="009A1B15"/>
    <w:rsid w:val="009A2BF1"/>
    <w:rsid w:val="009A2D53"/>
    <w:rsid w:val="009A2F84"/>
    <w:rsid w:val="009A530F"/>
    <w:rsid w:val="009A605F"/>
    <w:rsid w:val="009A643E"/>
    <w:rsid w:val="009A718E"/>
    <w:rsid w:val="009B00FB"/>
    <w:rsid w:val="009B10CE"/>
    <w:rsid w:val="009B1685"/>
    <w:rsid w:val="009B5B37"/>
    <w:rsid w:val="009B61F7"/>
    <w:rsid w:val="009B6F65"/>
    <w:rsid w:val="009B7149"/>
    <w:rsid w:val="009B7A42"/>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3B62"/>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800"/>
    <w:rsid w:val="00A061CE"/>
    <w:rsid w:val="00A06AAD"/>
    <w:rsid w:val="00A1119B"/>
    <w:rsid w:val="00A13FAD"/>
    <w:rsid w:val="00A14511"/>
    <w:rsid w:val="00A1490D"/>
    <w:rsid w:val="00A15EF4"/>
    <w:rsid w:val="00A20612"/>
    <w:rsid w:val="00A207F6"/>
    <w:rsid w:val="00A20B4E"/>
    <w:rsid w:val="00A21814"/>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6AAE"/>
    <w:rsid w:val="00A37C18"/>
    <w:rsid w:val="00A40213"/>
    <w:rsid w:val="00A40BFE"/>
    <w:rsid w:val="00A430BD"/>
    <w:rsid w:val="00A448EB"/>
    <w:rsid w:val="00A47633"/>
    <w:rsid w:val="00A52359"/>
    <w:rsid w:val="00A53D94"/>
    <w:rsid w:val="00A554C3"/>
    <w:rsid w:val="00A56E6F"/>
    <w:rsid w:val="00A57BBD"/>
    <w:rsid w:val="00A60C07"/>
    <w:rsid w:val="00A60DC7"/>
    <w:rsid w:val="00A60EE5"/>
    <w:rsid w:val="00A61393"/>
    <w:rsid w:val="00A62284"/>
    <w:rsid w:val="00A6290B"/>
    <w:rsid w:val="00A62B5B"/>
    <w:rsid w:val="00A62BFF"/>
    <w:rsid w:val="00A62E4E"/>
    <w:rsid w:val="00A630F3"/>
    <w:rsid w:val="00A64AA5"/>
    <w:rsid w:val="00A6517C"/>
    <w:rsid w:val="00A6701C"/>
    <w:rsid w:val="00A71500"/>
    <w:rsid w:val="00A72448"/>
    <w:rsid w:val="00A72545"/>
    <w:rsid w:val="00A747CE"/>
    <w:rsid w:val="00A74C1D"/>
    <w:rsid w:val="00A7636B"/>
    <w:rsid w:val="00A77D5B"/>
    <w:rsid w:val="00A825F0"/>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32B2"/>
    <w:rsid w:val="00AB44A3"/>
    <w:rsid w:val="00AB4A75"/>
    <w:rsid w:val="00AB5121"/>
    <w:rsid w:val="00AB5A67"/>
    <w:rsid w:val="00AB6717"/>
    <w:rsid w:val="00AB75F7"/>
    <w:rsid w:val="00AB762B"/>
    <w:rsid w:val="00AC0A59"/>
    <w:rsid w:val="00AC2267"/>
    <w:rsid w:val="00AC613B"/>
    <w:rsid w:val="00AC721F"/>
    <w:rsid w:val="00AC78CA"/>
    <w:rsid w:val="00AC7B5A"/>
    <w:rsid w:val="00AD2BDC"/>
    <w:rsid w:val="00AD3CA9"/>
    <w:rsid w:val="00AD4308"/>
    <w:rsid w:val="00AD43E2"/>
    <w:rsid w:val="00AD5D5A"/>
    <w:rsid w:val="00AE087D"/>
    <w:rsid w:val="00AE14A9"/>
    <w:rsid w:val="00AE387D"/>
    <w:rsid w:val="00AE4A2C"/>
    <w:rsid w:val="00AE4A93"/>
    <w:rsid w:val="00AE5606"/>
    <w:rsid w:val="00AE6B76"/>
    <w:rsid w:val="00AF1890"/>
    <w:rsid w:val="00AF1F50"/>
    <w:rsid w:val="00AF1FA0"/>
    <w:rsid w:val="00AF2B12"/>
    <w:rsid w:val="00AF317E"/>
    <w:rsid w:val="00AF3D19"/>
    <w:rsid w:val="00AF3E34"/>
    <w:rsid w:val="00AF4BC8"/>
    <w:rsid w:val="00AF4F6D"/>
    <w:rsid w:val="00AF50AE"/>
    <w:rsid w:val="00AF5F1C"/>
    <w:rsid w:val="00AF66BE"/>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A65"/>
    <w:rsid w:val="00B26D29"/>
    <w:rsid w:val="00B309B6"/>
    <w:rsid w:val="00B30D62"/>
    <w:rsid w:val="00B3199F"/>
    <w:rsid w:val="00B31D55"/>
    <w:rsid w:val="00B356A3"/>
    <w:rsid w:val="00B3753F"/>
    <w:rsid w:val="00B379FC"/>
    <w:rsid w:val="00B37DFD"/>
    <w:rsid w:val="00B4166E"/>
    <w:rsid w:val="00B425FB"/>
    <w:rsid w:val="00B4286A"/>
    <w:rsid w:val="00B42BC6"/>
    <w:rsid w:val="00B47721"/>
    <w:rsid w:val="00B51375"/>
    <w:rsid w:val="00B528EA"/>
    <w:rsid w:val="00B54A3B"/>
    <w:rsid w:val="00B54E44"/>
    <w:rsid w:val="00B54EFE"/>
    <w:rsid w:val="00B552D5"/>
    <w:rsid w:val="00B55BEB"/>
    <w:rsid w:val="00B60E8B"/>
    <w:rsid w:val="00B6242E"/>
    <w:rsid w:val="00B63107"/>
    <w:rsid w:val="00B64D66"/>
    <w:rsid w:val="00B64EA4"/>
    <w:rsid w:val="00B71156"/>
    <w:rsid w:val="00B71B04"/>
    <w:rsid w:val="00B73DF8"/>
    <w:rsid w:val="00B7445D"/>
    <w:rsid w:val="00B74EB4"/>
    <w:rsid w:val="00B763EA"/>
    <w:rsid w:val="00B81592"/>
    <w:rsid w:val="00B81B6D"/>
    <w:rsid w:val="00B856A0"/>
    <w:rsid w:val="00B87308"/>
    <w:rsid w:val="00B915C1"/>
    <w:rsid w:val="00B919AE"/>
    <w:rsid w:val="00B91B8A"/>
    <w:rsid w:val="00B936C7"/>
    <w:rsid w:val="00B93772"/>
    <w:rsid w:val="00B937ED"/>
    <w:rsid w:val="00B938C1"/>
    <w:rsid w:val="00B95292"/>
    <w:rsid w:val="00B960FA"/>
    <w:rsid w:val="00B96EBA"/>
    <w:rsid w:val="00B9781B"/>
    <w:rsid w:val="00BA30ED"/>
    <w:rsid w:val="00BA34FC"/>
    <w:rsid w:val="00BA3F94"/>
    <w:rsid w:val="00BA4DF3"/>
    <w:rsid w:val="00BA5EB2"/>
    <w:rsid w:val="00BA61A5"/>
    <w:rsid w:val="00BA642E"/>
    <w:rsid w:val="00BA6AF9"/>
    <w:rsid w:val="00BA6E9B"/>
    <w:rsid w:val="00BA6F24"/>
    <w:rsid w:val="00BA76D8"/>
    <w:rsid w:val="00BB2DB1"/>
    <w:rsid w:val="00BB3690"/>
    <w:rsid w:val="00BB4553"/>
    <w:rsid w:val="00BB4E49"/>
    <w:rsid w:val="00BB55E9"/>
    <w:rsid w:val="00BB755E"/>
    <w:rsid w:val="00BC099D"/>
    <w:rsid w:val="00BC0E63"/>
    <w:rsid w:val="00BC1019"/>
    <w:rsid w:val="00BC1612"/>
    <w:rsid w:val="00BC249A"/>
    <w:rsid w:val="00BC2AC5"/>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228"/>
    <w:rsid w:val="00C0092B"/>
    <w:rsid w:val="00C01007"/>
    <w:rsid w:val="00C01A0F"/>
    <w:rsid w:val="00C0295B"/>
    <w:rsid w:val="00C0351C"/>
    <w:rsid w:val="00C038AD"/>
    <w:rsid w:val="00C05379"/>
    <w:rsid w:val="00C06350"/>
    <w:rsid w:val="00C07A87"/>
    <w:rsid w:val="00C10D66"/>
    <w:rsid w:val="00C11312"/>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26BB1"/>
    <w:rsid w:val="00C30026"/>
    <w:rsid w:val="00C30037"/>
    <w:rsid w:val="00C305E9"/>
    <w:rsid w:val="00C30988"/>
    <w:rsid w:val="00C3342A"/>
    <w:rsid w:val="00C3350E"/>
    <w:rsid w:val="00C34344"/>
    <w:rsid w:val="00C35928"/>
    <w:rsid w:val="00C36AB6"/>
    <w:rsid w:val="00C4113C"/>
    <w:rsid w:val="00C41B0D"/>
    <w:rsid w:val="00C42311"/>
    <w:rsid w:val="00C4380F"/>
    <w:rsid w:val="00C439AA"/>
    <w:rsid w:val="00C44916"/>
    <w:rsid w:val="00C44F0F"/>
    <w:rsid w:val="00C4690E"/>
    <w:rsid w:val="00C46A57"/>
    <w:rsid w:val="00C502F2"/>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B7FC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BFB"/>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11A"/>
    <w:rsid w:val="00D43277"/>
    <w:rsid w:val="00D434A8"/>
    <w:rsid w:val="00D43EAB"/>
    <w:rsid w:val="00D45F83"/>
    <w:rsid w:val="00D4627A"/>
    <w:rsid w:val="00D4680A"/>
    <w:rsid w:val="00D479C1"/>
    <w:rsid w:val="00D50BDF"/>
    <w:rsid w:val="00D52C83"/>
    <w:rsid w:val="00D53510"/>
    <w:rsid w:val="00D5478A"/>
    <w:rsid w:val="00D5488D"/>
    <w:rsid w:val="00D60C65"/>
    <w:rsid w:val="00D6377A"/>
    <w:rsid w:val="00D638FD"/>
    <w:rsid w:val="00D6534C"/>
    <w:rsid w:val="00D65D93"/>
    <w:rsid w:val="00D67A4C"/>
    <w:rsid w:val="00D708D1"/>
    <w:rsid w:val="00D7195E"/>
    <w:rsid w:val="00D71BBC"/>
    <w:rsid w:val="00D73217"/>
    <w:rsid w:val="00D73DE4"/>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5DDA"/>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4CB1"/>
    <w:rsid w:val="00DF6407"/>
    <w:rsid w:val="00DF6561"/>
    <w:rsid w:val="00DF6613"/>
    <w:rsid w:val="00DF7557"/>
    <w:rsid w:val="00E002D6"/>
    <w:rsid w:val="00E03154"/>
    <w:rsid w:val="00E039D5"/>
    <w:rsid w:val="00E052B7"/>
    <w:rsid w:val="00E062A4"/>
    <w:rsid w:val="00E06BA3"/>
    <w:rsid w:val="00E07A1A"/>
    <w:rsid w:val="00E10C58"/>
    <w:rsid w:val="00E10E99"/>
    <w:rsid w:val="00E1101E"/>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85F"/>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0817"/>
    <w:rsid w:val="00E5173D"/>
    <w:rsid w:val="00E5247D"/>
    <w:rsid w:val="00E52D70"/>
    <w:rsid w:val="00E53B66"/>
    <w:rsid w:val="00E54064"/>
    <w:rsid w:val="00E541AE"/>
    <w:rsid w:val="00E5437D"/>
    <w:rsid w:val="00E54CB2"/>
    <w:rsid w:val="00E55284"/>
    <w:rsid w:val="00E57BB4"/>
    <w:rsid w:val="00E6062E"/>
    <w:rsid w:val="00E612F7"/>
    <w:rsid w:val="00E62562"/>
    <w:rsid w:val="00E65479"/>
    <w:rsid w:val="00E65F49"/>
    <w:rsid w:val="00E66396"/>
    <w:rsid w:val="00E6655E"/>
    <w:rsid w:val="00E66D6D"/>
    <w:rsid w:val="00E70392"/>
    <w:rsid w:val="00E7159A"/>
    <w:rsid w:val="00E71846"/>
    <w:rsid w:val="00E71EF9"/>
    <w:rsid w:val="00E727BF"/>
    <w:rsid w:val="00E73B90"/>
    <w:rsid w:val="00E77616"/>
    <w:rsid w:val="00E8003A"/>
    <w:rsid w:val="00E81398"/>
    <w:rsid w:val="00E825C1"/>
    <w:rsid w:val="00E82641"/>
    <w:rsid w:val="00E842B3"/>
    <w:rsid w:val="00E844CE"/>
    <w:rsid w:val="00E86BD9"/>
    <w:rsid w:val="00E90E29"/>
    <w:rsid w:val="00E932E0"/>
    <w:rsid w:val="00E93A90"/>
    <w:rsid w:val="00E94720"/>
    <w:rsid w:val="00E965FC"/>
    <w:rsid w:val="00E96BBC"/>
    <w:rsid w:val="00E97DBE"/>
    <w:rsid w:val="00EA0F0C"/>
    <w:rsid w:val="00EA18B2"/>
    <w:rsid w:val="00EA1BE6"/>
    <w:rsid w:val="00EA229A"/>
    <w:rsid w:val="00EA2DC7"/>
    <w:rsid w:val="00EA3B77"/>
    <w:rsid w:val="00EA5402"/>
    <w:rsid w:val="00EA5950"/>
    <w:rsid w:val="00EA660C"/>
    <w:rsid w:val="00EA6CF6"/>
    <w:rsid w:val="00EA79DA"/>
    <w:rsid w:val="00EA7B24"/>
    <w:rsid w:val="00EB2129"/>
    <w:rsid w:val="00EB2266"/>
    <w:rsid w:val="00EB2A79"/>
    <w:rsid w:val="00EB5163"/>
    <w:rsid w:val="00EC01C7"/>
    <w:rsid w:val="00EC0C90"/>
    <w:rsid w:val="00EC0D12"/>
    <w:rsid w:val="00EC21B6"/>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5EA7"/>
    <w:rsid w:val="00EF6D0B"/>
    <w:rsid w:val="00F00265"/>
    <w:rsid w:val="00F0186C"/>
    <w:rsid w:val="00F024CC"/>
    <w:rsid w:val="00F02534"/>
    <w:rsid w:val="00F036CB"/>
    <w:rsid w:val="00F05BBE"/>
    <w:rsid w:val="00F061E5"/>
    <w:rsid w:val="00F06D0B"/>
    <w:rsid w:val="00F0728A"/>
    <w:rsid w:val="00F07413"/>
    <w:rsid w:val="00F07551"/>
    <w:rsid w:val="00F10D1D"/>
    <w:rsid w:val="00F10FD5"/>
    <w:rsid w:val="00F13BA3"/>
    <w:rsid w:val="00F13CC8"/>
    <w:rsid w:val="00F141CD"/>
    <w:rsid w:val="00F14B84"/>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851"/>
    <w:rsid w:val="00F51E39"/>
    <w:rsid w:val="00F5214B"/>
    <w:rsid w:val="00F5365E"/>
    <w:rsid w:val="00F543FA"/>
    <w:rsid w:val="00F56048"/>
    <w:rsid w:val="00F5660C"/>
    <w:rsid w:val="00F578E1"/>
    <w:rsid w:val="00F61DBB"/>
    <w:rsid w:val="00F63D03"/>
    <w:rsid w:val="00F644BE"/>
    <w:rsid w:val="00F6520E"/>
    <w:rsid w:val="00F65FDF"/>
    <w:rsid w:val="00F666EB"/>
    <w:rsid w:val="00F70822"/>
    <w:rsid w:val="00F720A6"/>
    <w:rsid w:val="00F726CD"/>
    <w:rsid w:val="00F730BF"/>
    <w:rsid w:val="00F7344F"/>
    <w:rsid w:val="00F74431"/>
    <w:rsid w:val="00F7597C"/>
    <w:rsid w:val="00F75C23"/>
    <w:rsid w:val="00F761A6"/>
    <w:rsid w:val="00F768CC"/>
    <w:rsid w:val="00F76E6E"/>
    <w:rsid w:val="00F771F6"/>
    <w:rsid w:val="00F777FC"/>
    <w:rsid w:val="00F779AA"/>
    <w:rsid w:val="00F82397"/>
    <w:rsid w:val="00F83A5E"/>
    <w:rsid w:val="00F84531"/>
    <w:rsid w:val="00F8465F"/>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97583"/>
    <w:rsid w:val="00FA03BD"/>
    <w:rsid w:val="00FA0820"/>
    <w:rsid w:val="00FA2F35"/>
    <w:rsid w:val="00FA363C"/>
    <w:rsid w:val="00FA463B"/>
    <w:rsid w:val="00FA4814"/>
    <w:rsid w:val="00FA54FF"/>
    <w:rsid w:val="00FA65F7"/>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4E8"/>
    <w:rsid w:val="00FE694C"/>
    <w:rsid w:val="00FF110E"/>
    <w:rsid w:val="00FF1C5F"/>
    <w:rsid w:val="00FF2443"/>
    <w:rsid w:val="00FF29A2"/>
    <w:rsid w:val="00FF3C2C"/>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24"/>
    <o:shapelayout v:ext="edit">
      <o:idmap v:ext="edit" data="2"/>
    </o:shapelayout>
  </w:shapeDefaults>
  <w:decimalSymbol w:val="."/>
  <w:listSeparator w:val=","/>
  <w14:docId w14:val="0B240C62"/>
  <w15:docId w15:val="{B7F1A9C7-914C-45CB-AEB7-2EC5A1D3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2D"/>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267493"/>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autoRedefine/>
    <w:uiPriority w:val="4"/>
    <w:qFormat/>
    <w:rsid w:val="00267493"/>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autoRedefine/>
    <w:uiPriority w:val="4"/>
    <w:qFormat/>
    <w:rsid w:val="00267493"/>
    <w:pPr>
      <w:keepNext/>
      <w:keepLines/>
      <w:spacing w:before="240"/>
      <w:outlineLvl w:val="2"/>
    </w:pPr>
    <w:rPr>
      <w:rFonts w:eastAsiaTheme="majorEastAsia" w:cstheme="majorBidi"/>
      <w:b/>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267493"/>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267493"/>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267493"/>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267493"/>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267493"/>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267493"/>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423B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23B2D"/>
  </w:style>
  <w:style w:type="paragraph" w:customStyle="1" w:styleId="TableColumnHeading">
    <w:name w:val="Table Column Heading"/>
    <w:basedOn w:val="BodyText"/>
    <w:uiPriority w:val="7"/>
    <w:qFormat/>
    <w:rsid w:val="00267493"/>
    <w:pPr>
      <w:spacing w:before="60" w:after="60"/>
    </w:pPr>
    <w:rPr>
      <w:b/>
      <w:bCs/>
    </w:rPr>
  </w:style>
  <w:style w:type="paragraph" w:styleId="Footer">
    <w:name w:val="footer"/>
    <w:basedOn w:val="Normal"/>
    <w:link w:val="FooterChar"/>
    <w:uiPriority w:val="99"/>
    <w:unhideWhenUsed/>
    <w:rsid w:val="00267493"/>
    <w:pPr>
      <w:tabs>
        <w:tab w:val="center" w:pos="4513"/>
        <w:tab w:val="right" w:pos="9026"/>
      </w:tabs>
      <w:spacing w:after="0"/>
    </w:pPr>
  </w:style>
  <w:style w:type="character" w:customStyle="1" w:styleId="FooterChar">
    <w:name w:val="Footer Char"/>
    <w:basedOn w:val="DefaultParagraphFont"/>
    <w:link w:val="Footer"/>
    <w:uiPriority w:val="99"/>
    <w:rsid w:val="00267493"/>
    <w:rPr>
      <w:rFonts w:ascii="Poppins" w:hAnsi="Poppins"/>
      <w:kern w:val="2"/>
      <w:sz w:val="22"/>
      <w:szCs w:val="22"/>
      <w:lang w:val="en-GB"/>
      <w14:ligatures w14:val="standardContextual"/>
    </w:rPr>
  </w:style>
  <w:style w:type="paragraph" w:customStyle="1" w:styleId="TableColumnHeadingRight">
    <w:name w:val="Table Column Heading Right"/>
    <w:basedOn w:val="TableColumnHeading"/>
    <w:uiPriority w:val="7"/>
    <w:qFormat/>
    <w:rsid w:val="00267493"/>
    <w:pPr>
      <w:jc w:val="right"/>
    </w:pPr>
  </w:style>
  <w:style w:type="paragraph" w:customStyle="1" w:styleId="PageTitle">
    <w:name w:val="Page Title"/>
    <w:basedOn w:val="Normal"/>
    <w:next w:val="BodyText"/>
    <w:uiPriority w:val="3"/>
    <w:qFormat/>
    <w:rsid w:val="00267493"/>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267493"/>
    <w:pPr>
      <w:jc w:val="right"/>
    </w:pPr>
  </w:style>
  <w:style w:type="character" w:customStyle="1" w:styleId="Bold">
    <w:name w:val="Bold"/>
    <w:basedOn w:val="DefaultParagraphFont"/>
    <w:uiPriority w:val="2"/>
    <w:qFormat/>
    <w:rsid w:val="00267493"/>
    <w:rPr>
      <w:rFonts w:ascii="Poppins" w:hAnsi="Poppins"/>
      <w:b/>
      <w:i w:val="0"/>
      <w:color w:val="000000" w:themeColor="text1"/>
    </w:rPr>
  </w:style>
  <w:style w:type="paragraph" w:customStyle="1" w:styleId="DocumentTitle">
    <w:name w:val="Document Title"/>
    <w:next w:val="DocumentSubtitle"/>
    <w:uiPriority w:val="26"/>
    <w:rsid w:val="00267493"/>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267493"/>
    <w:pPr>
      <w:spacing w:after="0"/>
      <w:ind w:left="3969"/>
      <w:jc w:val="right"/>
    </w:pPr>
    <w:rPr>
      <w:noProof/>
      <w:sz w:val="18"/>
    </w:rPr>
  </w:style>
  <w:style w:type="paragraph" w:styleId="BalloonText">
    <w:name w:val="Balloon Text"/>
    <w:basedOn w:val="Normal"/>
    <w:link w:val="BalloonTextChar"/>
    <w:uiPriority w:val="99"/>
    <w:semiHidden/>
    <w:unhideWhenUsed/>
    <w:rsid w:val="002674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93"/>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uiPriority w:val="99"/>
    <w:rsid w:val="00267493"/>
    <w:rPr>
      <w:rFonts w:ascii="Poppins" w:hAnsi="Poppins"/>
      <w:noProof/>
      <w:kern w:val="2"/>
      <w:sz w:val="18"/>
      <w:szCs w:val="22"/>
      <w:lang w:val="en-GB"/>
      <w14:ligatures w14:val="standardContextual"/>
    </w:rPr>
  </w:style>
  <w:style w:type="character" w:customStyle="1" w:styleId="Heading1Char">
    <w:name w:val="Heading 1 Char"/>
    <w:basedOn w:val="DefaultParagraphFont"/>
    <w:link w:val="Heading1"/>
    <w:uiPriority w:val="4"/>
    <w:rsid w:val="00267493"/>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267493"/>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26749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267493"/>
    <w:pPr>
      <w:spacing w:before="60" w:after="60"/>
    </w:pPr>
    <w:rPr>
      <w:lang w:eastAsia="en-NZ"/>
    </w:rPr>
  </w:style>
  <w:style w:type="paragraph" w:styleId="ListBullet">
    <w:name w:val="List Bullet"/>
    <w:basedOn w:val="Normal"/>
    <w:uiPriority w:val="99"/>
    <w:semiHidden/>
    <w:rsid w:val="00267493"/>
    <w:pPr>
      <w:numPr>
        <w:numId w:val="1"/>
      </w:numPr>
      <w:contextualSpacing/>
    </w:pPr>
  </w:style>
  <w:style w:type="paragraph" w:styleId="ListBullet2">
    <w:name w:val="List Bullet 2"/>
    <w:basedOn w:val="Normal"/>
    <w:uiPriority w:val="99"/>
    <w:semiHidden/>
    <w:rsid w:val="00267493"/>
    <w:pPr>
      <w:numPr>
        <w:numId w:val="2"/>
      </w:numPr>
      <w:contextualSpacing/>
    </w:pPr>
  </w:style>
  <w:style w:type="paragraph" w:styleId="ListBullet3">
    <w:name w:val="List Bullet 3"/>
    <w:basedOn w:val="Normal"/>
    <w:uiPriority w:val="99"/>
    <w:semiHidden/>
    <w:rsid w:val="00267493"/>
    <w:pPr>
      <w:numPr>
        <w:numId w:val="3"/>
      </w:numPr>
      <w:contextualSpacing/>
    </w:pPr>
  </w:style>
  <w:style w:type="paragraph" w:styleId="ListBullet4">
    <w:name w:val="List Bullet 4"/>
    <w:basedOn w:val="Normal"/>
    <w:uiPriority w:val="99"/>
    <w:semiHidden/>
    <w:rsid w:val="00267493"/>
    <w:pPr>
      <w:numPr>
        <w:numId w:val="4"/>
      </w:numPr>
      <w:contextualSpacing/>
    </w:pPr>
  </w:style>
  <w:style w:type="paragraph" w:styleId="ListBullet5">
    <w:name w:val="List Bullet 5"/>
    <w:basedOn w:val="Normal"/>
    <w:uiPriority w:val="99"/>
    <w:semiHidden/>
    <w:rsid w:val="00267493"/>
    <w:pPr>
      <w:numPr>
        <w:numId w:val="5"/>
      </w:numPr>
      <w:contextualSpacing/>
    </w:pPr>
  </w:style>
  <w:style w:type="paragraph" w:styleId="ListNumber">
    <w:name w:val="List Number"/>
    <w:basedOn w:val="Normal"/>
    <w:uiPriority w:val="99"/>
    <w:semiHidden/>
    <w:rsid w:val="00267493"/>
    <w:pPr>
      <w:numPr>
        <w:numId w:val="6"/>
      </w:numPr>
      <w:contextualSpacing/>
    </w:pPr>
  </w:style>
  <w:style w:type="paragraph" w:styleId="ListNumber2">
    <w:name w:val="List Number 2"/>
    <w:basedOn w:val="Normal"/>
    <w:uiPriority w:val="99"/>
    <w:semiHidden/>
    <w:rsid w:val="00267493"/>
    <w:pPr>
      <w:numPr>
        <w:numId w:val="7"/>
      </w:numPr>
      <w:contextualSpacing/>
    </w:pPr>
  </w:style>
  <w:style w:type="paragraph" w:styleId="ListNumber3">
    <w:name w:val="List Number 3"/>
    <w:basedOn w:val="Normal"/>
    <w:uiPriority w:val="99"/>
    <w:semiHidden/>
    <w:rsid w:val="00267493"/>
    <w:pPr>
      <w:numPr>
        <w:numId w:val="8"/>
      </w:numPr>
      <w:contextualSpacing/>
    </w:pPr>
  </w:style>
  <w:style w:type="paragraph" w:styleId="ListNumber4">
    <w:name w:val="List Number 4"/>
    <w:basedOn w:val="Normal"/>
    <w:uiPriority w:val="99"/>
    <w:semiHidden/>
    <w:rsid w:val="00267493"/>
    <w:pPr>
      <w:numPr>
        <w:numId w:val="9"/>
      </w:numPr>
      <w:contextualSpacing/>
    </w:pPr>
  </w:style>
  <w:style w:type="paragraph" w:styleId="ListNumber5">
    <w:name w:val="List Number 5"/>
    <w:basedOn w:val="Normal"/>
    <w:uiPriority w:val="99"/>
    <w:semiHidden/>
    <w:rsid w:val="00267493"/>
    <w:pPr>
      <w:numPr>
        <w:numId w:val="10"/>
      </w:numPr>
      <w:contextualSpacing/>
    </w:pPr>
  </w:style>
  <w:style w:type="paragraph" w:styleId="List">
    <w:name w:val="List"/>
    <w:basedOn w:val="Normal"/>
    <w:uiPriority w:val="99"/>
    <w:semiHidden/>
    <w:rsid w:val="00267493"/>
    <w:pPr>
      <w:ind w:left="283" w:hanging="283"/>
      <w:contextualSpacing/>
    </w:pPr>
  </w:style>
  <w:style w:type="paragraph" w:styleId="List2">
    <w:name w:val="List 2"/>
    <w:basedOn w:val="Normal"/>
    <w:uiPriority w:val="99"/>
    <w:semiHidden/>
    <w:rsid w:val="00267493"/>
    <w:pPr>
      <w:ind w:left="566" w:hanging="283"/>
      <w:contextualSpacing/>
    </w:pPr>
  </w:style>
  <w:style w:type="paragraph" w:styleId="List3">
    <w:name w:val="List 3"/>
    <w:basedOn w:val="Normal"/>
    <w:uiPriority w:val="99"/>
    <w:semiHidden/>
    <w:rsid w:val="00267493"/>
    <w:pPr>
      <w:ind w:left="849" w:hanging="283"/>
      <w:contextualSpacing/>
    </w:pPr>
  </w:style>
  <w:style w:type="paragraph" w:styleId="List4">
    <w:name w:val="List 4"/>
    <w:basedOn w:val="Normal"/>
    <w:uiPriority w:val="99"/>
    <w:semiHidden/>
    <w:rsid w:val="00267493"/>
    <w:pPr>
      <w:ind w:left="1132" w:hanging="283"/>
      <w:contextualSpacing/>
    </w:pPr>
  </w:style>
  <w:style w:type="paragraph" w:styleId="List5">
    <w:name w:val="List 5"/>
    <w:basedOn w:val="Normal"/>
    <w:uiPriority w:val="99"/>
    <w:semiHidden/>
    <w:rsid w:val="00267493"/>
    <w:pPr>
      <w:ind w:left="1415" w:hanging="283"/>
      <w:contextualSpacing/>
    </w:pPr>
  </w:style>
  <w:style w:type="character" w:styleId="CommentReference">
    <w:name w:val="annotation reference"/>
    <w:basedOn w:val="DefaultParagraphFont"/>
    <w:uiPriority w:val="99"/>
    <w:semiHidden/>
    <w:unhideWhenUsed/>
    <w:rsid w:val="00267493"/>
    <w:rPr>
      <w:sz w:val="16"/>
      <w:szCs w:val="16"/>
    </w:rPr>
  </w:style>
  <w:style w:type="paragraph" w:styleId="CommentText">
    <w:name w:val="annotation text"/>
    <w:basedOn w:val="Normal"/>
    <w:link w:val="CommentTextChar"/>
    <w:uiPriority w:val="99"/>
    <w:semiHidden/>
    <w:unhideWhenUsed/>
    <w:rsid w:val="00267493"/>
  </w:style>
  <w:style w:type="character" w:customStyle="1" w:styleId="CommentTextChar">
    <w:name w:val="Comment Text Char"/>
    <w:basedOn w:val="DefaultParagraphFont"/>
    <w:link w:val="CommentText"/>
    <w:uiPriority w:val="99"/>
    <w:semiHidden/>
    <w:rsid w:val="00267493"/>
    <w:rPr>
      <w:rFonts w:ascii="Poppins" w:hAnsi="Poppins"/>
      <w:kern w:val="2"/>
      <w:sz w:val="22"/>
      <w:szCs w:val="22"/>
      <w:lang w:val="en-GB"/>
      <w14:ligatures w14:val="standardContextual"/>
    </w:rPr>
  </w:style>
  <w:style w:type="paragraph" w:styleId="CommentSubject">
    <w:name w:val="annotation subject"/>
    <w:basedOn w:val="CommentText"/>
    <w:next w:val="CommentText"/>
    <w:link w:val="CommentSubjectChar"/>
    <w:uiPriority w:val="99"/>
    <w:semiHidden/>
    <w:unhideWhenUsed/>
    <w:rsid w:val="00267493"/>
    <w:rPr>
      <w:b/>
      <w:bCs/>
    </w:rPr>
  </w:style>
  <w:style w:type="character" w:customStyle="1" w:styleId="CommentSubjectChar">
    <w:name w:val="Comment Subject Char"/>
    <w:basedOn w:val="CommentTextChar"/>
    <w:link w:val="CommentSubject"/>
    <w:uiPriority w:val="99"/>
    <w:semiHidden/>
    <w:rsid w:val="00267493"/>
    <w:rPr>
      <w:rFonts w:ascii="Poppins" w:hAnsi="Poppins"/>
      <w:b/>
      <w:bCs/>
      <w:kern w:val="2"/>
      <w:sz w:val="22"/>
      <w:szCs w:val="22"/>
      <w:lang w:val="en-GB"/>
      <w14:ligatures w14:val="standardContextual"/>
    </w:rPr>
  </w:style>
  <w:style w:type="character" w:styleId="Emphasis">
    <w:name w:val="Emphasis"/>
    <w:basedOn w:val="DefaultParagraphFont"/>
    <w:uiPriority w:val="27"/>
    <w:qFormat/>
    <w:rsid w:val="00267493"/>
    <w:rPr>
      <w:rFonts w:ascii="Poppins" w:hAnsi="Poppins"/>
      <w:i/>
      <w:iCs/>
    </w:rPr>
  </w:style>
  <w:style w:type="paragraph" w:customStyle="1" w:styleId="DocumentSubtitle">
    <w:name w:val="Document Subtitle"/>
    <w:basedOn w:val="DocumentTitle"/>
    <w:next w:val="Normal"/>
    <w:uiPriority w:val="26"/>
    <w:rsid w:val="00267493"/>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267493"/>
    <w:rPr>
      <w:rFonts w:ascii="Poppins" w:eastAsiaTheme="majorEastAsia" w:hAnsi="Poppins" w:cstheme="majorBidi"/>
      <w:b/>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267493"/>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267493"/>
    <w:pPr>
      <w:numPr>
        <w:numId w:val="14"/>
      </w:numPr>
    </w:pPr>
  </w:style>
  <w:style w:type="paragraph" w:customStyle="1" w:styleId="Bullet2">
    <w:name w:val="Bullet 2"/>
    <w:basedOn w:val="BodyText"/>
    <w:uiPriority w:val="1"/>
    <w:qFormat/>
    <w:rsid w:val="00267493"/>
    <w:pPr>
      <w:numPr>
        <w:numId w:val="15"/>
      </w:numPr>
    </w:pPr>
  </w:style>
  <w:style w:type="paragraph" w:customStyle="1" w:styleId="Bullet3">
    <w:name w:val="Bullet 3"/>
    <w:basedOn w:val="BodyText"/>
    <w:uiPriority w:val="1"/>
    <w:qFormat/>
    <w:rsid w:val="00267493"/>
    <w:pPr>
      <w:numPr>
        <w:numId w:val="16"/>
      </w:numPr>
    </w:pPr>
  </w:style>
  <w:style w:type="paragraph" w:customStyle="1" w:styleId="NumberedBullet1">
    <w:name w:val="Numbered Bullet 1"/>
    <w:basedOn w:val="BodyText"/>
    <w:uiPriority w:val="5"/>
    <w:qFormat/>
    <w:rsid w:val="00267493"/>
    <w:pPr>
      <w:numPr>
        <w:numId w:val="17"/>
      </w:numPr>
      <w:spacing w:before="60" w:after="60"/>
    </w:pPr>
  </w:style>
  <w:style w:type="paragraph" w:customStyle="1" w:styleId="NumberedBullet2">
    <w:name w:val="Numbered Bullet 2"/>
    <w:basedOn w:val="BodyText"/>
    <w:uiPriority w:val="5"/>
    <w:qFormat/>
    <w:rsid w:val="00267493"/>
    <w:pPr>
      <w:numPr>
        <w:ilvl w:val="1"/>
        <w:numId w:val="17"/>
      </w:numPr>
      <w:tabs>
        <w:tab w:val="left" w:pos="709"/>
      </w:tabs>
    </w:pPr>
  </w:style>
  <w:style w:type="paragraph" w:customStyle="1" w:styleId="NumberedBullet3">
    <w:name w:val="Numbered Bullet 3"/>
    <w:basedOn w:val="BodyText"/>
    <w:uiPriority w:val="5"/>
    <w:qFormat/>
    <w:rsid w:val="00267493"/>
    <w:pPr>
      <w:numPr>
        <w:ilvl w:val="2"/>
        <w:numId w:val="17"/>
      </w:numPr>
      <w:tabs>
        <w:tab w:val="left" w:pos="1276"/>
      </w:tabs>
    </w:pPr>
  </w:style>
  <w:style w:type="numbering" w:customStyle="1" w:styleId="NumberedBulletsList">
    <w:name w:val="Numbered Bullets List"/>
    <w:uiPriority w:val="99"/>
    <w:rsid w:val="00267493"/>
    <w:pPr>
      <w:numPr>
        <w:numId w:val="11"/>
      </w:numPr>
    </w:pPr>
  </w:style>
  <w:style w:type="paragraph" w:customStyle="1" w:styleId="Indent1">
    <w:name w:val="Indent 1"/>
    <w:basedOn w:val="BodyText"/>
    <w:uiPriority w:val="6"/>
    <w:semiHidden/>
    <w:unhideWhenUsed/>
    <w:qFormat/>
    <w:rsid w:val="00267493"/>
    <w:pPr>
      <w:ind w:left="284"/>
    </w:pPr>
  </w:style>
  <w:style w:type="paragraph" w:customStyle="1" w:styleId="Indent2">
    <w:name w:val="Indent 2"/>
    <w:basedOn w:val="BodyText"/>
    <w:uiPriority w:val="6"/>
    <w:semiHidden/>
    <w:unhideWhenUsed/>
    <w:qFormat/>
    <w:rsid w:val="00267493"/>
    <w:pPr>
      <w:ind w:left="567"/>
    </w:pPr>
  </w:style>
  <w:style w:type="paragraph" w:customStyle="1" w:styleId="Indent3">
    <w:name w:val="Indent 3"/>
    <w:basedOn w:val="BodyText"/>
    <w:uiPriority w:val="6"/>
    <w:semiHidden/>
    <w:unhideWhenUsed/>
    <w:qFormat/>
    <w:rsid w:val="00267493"/>
    <w:pPr>
      <w:ind w:left="851"/>
    </w:pPr>
  </w:style>
  <w:style w:type="paragraph" w:customStyle="1" w:styleId="ShadedHeading">
    <w:name w:val="Shaded Heading"/>
    <w:basedOn w:val="BodyText"/>
    <w:next w:val="ShadedBody"/>
    <w:uiPriority w:val="10"/>
    <w:rsid w:val="00267493"/>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267493"/>
    <w:rPr>
      <w:color w:val="808080"/>
    </w:rPr>
  </w:style>
  <w:style w:type="paragraph" w:customStyle="1" w:styleId="Authors">
    <w:name w:val="Authors"/>
    <w:basedOn w:val="Footer"/>
    <w:link w:val="AuthorsChar"/>
    <w:uiPriority w:val="99"/>
    <w:rsid w:val="00267493"/>
    <w:pPr>
      <w:spacing w:before="60" w:after="60"/>
    </w:pPr>
  </w:style>
  <w:style w:type="character" w:customStyle="1" w:styleId="Heading4Char">
    <w:name w:val="Heading 4 Char"/>
    <w:aliases w:val="Heading 4 (table &amp; chart) Char"/>
    <w:basedOn w:val="DefaultParagraphFont"/>
    <w:link w:val="Heading4"/>
    <w:uiPriority w:val="23"/>
    <w:semiHidden/>
    <w:rsid w:val="00267493"/>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267493"/>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267493"/>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267493"/>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267493"/>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aliases w:val="Title (NESO)"/>
    <w:basedOn w:val="Normal"/>
    <w:next w:val="Normal"/>
    <w:link w:val="TitleChar"/>
    <w:autoRedefine/>
    <w:uiPriority w:val="10"/>
    <w:qFormat/>
    <w:rsid w:val="00423B2D"/>
    <w:pPr>
      <w:spacing w:after="0" w:line="240" w:lineRule="auto"/>
      <w:contextualSpacing/>
    </w:pPr>
    <w:rPr>
      <w:rFonts w:ascii="Poppins Medium" w:eastAsiaTheme="majorEastAsia" w:hAnsi="Poppins Medium" w:cstheme="majorBidi"/>
      <w:color w:val="FF00FF"/>
      <w:spacing w:val="-10"/>
      <w:kern w:val="28"/>
      <w:sz w:val="56"/>
      <w:szCs w:val="56"/>
    </w:rPr>
  </w:style>
  <w:style w:type="character" w:customStyle="1" w:styleId="TitleChar">
    <w:name w:val="Title Char"/>
    <w:aliases w:val="Title (NESO) Char"/>
    <w:basedOn w:val="DefaultParagraphFont"/>
    <w:link w:val="Title"/>
    <w:uiPriority w:val="10"/>
    <w:rsid w:val="00423B2D"/>
    <w:rPr>
      <w:rFonts w:ascii="Poppins Medium" w:eastAsiaTheme="majorEastAsia" w:hAnsi="Poppins Medium" w:cstheme="majorBidi"/>
      <w:color w:val="FF00FF"/>
      <w:spacing w:val="-10"/>
      <w:kern w:val="28"/>
      <w:sz w:val="56"/>
      <w:szCs w:val="56"/>
      <w:lang w:val="en-GB"/>
      <w14:ligatures w14:val="standardContextual"/>
    </w:rPr>
  </w:style>
  <w:style w:type="paragraph" w:customStyle="1" w:styleId="TableRowHeading">
    <w:name w:val="Table Row Heading"/>
    <w:basedOn w:val="TableBody"/>
    <w:uiPriority w:val="7"/>
    <w:qFormat/>
    <w:rsid w:val="00267493"/>
    <w:rPr>
      <w:b/>
    </w:rPr>
  </w:style>
  <w:style w:type="character" w:customStyle="1" w:styleId="HighlightAccent1">
    <w:name w:val="Highlight Accent 1"/>
    <w:basedOn w:val="DefaultParagraphFont"/>
    <w:uiPriority w:val="9"/>
    <w:qFormat/>
    <w:rsid w:val="00267493"/>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267493"/>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267493"/>
    <w:rPr>
      <w:color w:val="000000" w:themeColor="text1"/>
      <w:u w:val="single"/>
    </w:rPr>
  </w:style>
  <w:style w:type="paragraph" w:styleId="ListParagraph">
    <w:name w:val="List Paragraph"/>
    <w:basedOn w:val="Normal"/>
    <w:uiPriority w:val="35"/>
    <w:qFormat/>
    <w:rsid w:val="00267493"/>
    <w:pPr>
      <w:ind w:left="720"/>
      <w:contextualSpacing/>
    </w:pPr>
  </w:style>
  <w:style w:type="paragraph" w:customStyle="1" w:styleId="Heading1Numbered">
    <w:name w:val="Heading 1 Numbered"/>
    <w:basedOn w:val="Heading1"/>
    <w:next w:val="BodyText"/>
    <w:autoRedefine/>
    <w:uiPriority w:val="4"/>
    <w:qFormat/>
    <w:rsid w:val="00267493"/>
    <w:pPr>
      <w:numPr>
        <w:numId w:val="18"/>
      </w:numPr>
    </w:pPr>
  </w:style>
  <w:style w:type="character" w:customStyle="1" w:styleId="HighlightAccent2">
    <w:name w:val="Highlight Accent 2"/>
    <w:basedOn w:val="DefaultParagraphFont"/>
    <w:uiPriority w:val="9"/>
    <w:qFormat/>
    <w:rsid w:val="00267493"/>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267493"/>
    <w:rPr>
      <w:b/>
      <w:i/>
    </w:rPr>
  </w:style>
  <w:style w:type="paragraph" w:styleId="NoSpacing">
    <w:name w:val="No Spacing"/>
    <w:next w:val="BodyText"/>
    <w:rsid w:val="00267493"/>
    <w:pPr>
      <w:spacing w:after="0"/>
    </w:pPr>
    <w:rPr>
      <w:sz w:val="18"/>
      <w:lang w:val="en-GB"/>
    </w:rPr>
  </w:style>
  <w:style w:type="paragraph" w:styleId="TOC2">
    <w:name w:val="toc 2"/>
    <w:basedOn w:val="Normal"/>
    <w:next w:val="Normal"/>
    <w:autoRedefine/>
    <w:uiPriority w:val="39"/>
    <w:qFormat/>
    <w:rsid w:val="00267493"/>
    <w:pPr>
      <w:tabs>
        <w:tab w:val="right" w:leader="dot" w:pos="10194"/>
      </w:tabs>
      <w:spacing w:after="0"/>
    </w:pPr>
    <w:rPr>
      <w:noProof/>
    </w:rPr>
  </w:style>
  <w:style w:type="paragraph" w:styleId="TOC1">
    <w:name w:val="toc 1"/>
    <w:basedOn w:val="Normal"/>
    <w:next w:val="Normal"/>
    <w:autoRedefine/>
    <w:uiPriority w:val="39"/>
    <w:qFormat/>
    <w:rsid w:val="00267493"/>
    <w:pPr>
      <w:tabs>
        <w:tab w:val="right" w:leader="dot" w:pos="10194"/>
      </w:tabs>
      <w:spacing w:after="0"/>
    </w:pPr>
    <w:rPr>
      <w:rFonts w:cstheme="minorHAnsi"/>
      <w:noProof/>
      <w:color w:val="3F0731" w:themeColor="text2"/>
      <w:szCs w:val="24"/>
    </w:rPr>
  </w:style>
  <w:style w:type="paragraph" w:customStyle="1" w:styleId="Contents">
    <w:name w:val="Contents"/>
    <w:basedOn w:val="PageTitle"/>
    <w:next w:val="BodyText"/>
    <w:uiPriority w:val="99"/>
    <w:unhideWhenUsed/>
    <w:rsid w:val="00267493"/>
    <w:pPr>
      <w:framePr w:wrap="notBeside" w:hAnchor="text" w:y="710"/>
    </w:pPr>
  </w:style>
  <w:style w:type="paragraph" w:customStyle="1" w:styleId="Dateofpapers">
    <w:name w:val="Date of papers"/>
    <w:basedOn w:val="Footer"/>
    <w:link w:val="DateofpapersChar"/>
    <w:uiPriority w:val="99"/>
    <w:rsid w:val="00267493"/>
    <w:pPr>
      <w:spacing w:before="60" w:after="60"/>
    </w:pPr>
  </w:style>
  <w:style w:type="paragraph" w:customStyle="1" w:styleId="Introtext">
    <w:name w:val="Intro text"/>
    <w:basedOn w:val="Normal"/>
    <w:uiPriority w:val="99"/>
    <w:qFormat/>
    <w:rsid w:val="00267493"/>
    <w:rPr>
      <w:color w:val="3F0731" w:themeColor="text2"/>
      <w:sz w:val="24"/>
    </w:rPr>
  </w:style>
  <w:style w:type="paragraph" w:customStyle="1" w:styleId="FrameBody">
    <w:name w:val="Frame Body"/>
    <w:basedOn w:val="FrameHeading"/>
    <w:uiPriority w:val="13"/>
    <w:rsid w:val="00267493"/>
    <w:pPr>
      <w:framePr w:wrap="around"/>
    </w:pPr>
    <w:rPr>
      <w:b w:val="0"/>
      <w:sz w:val="20"/>
    </w:rPr>
  </w:style>
  <w:style w:type="paragraph" w:styleId="BodyText">
    <w:name w:val="Body Text"/>
    <w:link w:val="BodyTextChar"/>
    <w:autoRedefine/>
    <w:qFormat/>
    <w:rsid w:val="00267493"/>
    <w:pPr>
      <w:pPrChange w:id="0" w:author="Stuart McLarnon (NESO)" w:date="2025-01-22T11:51:00Z">
        <w:pPr>
          <w:spacing w:after="120"/>
        </w:pPr>
      </w:pPrChange>
    </w:pPr>
    <w:rPr>
      <w:rFonts w:ascii="Poppins" w:hAnsi="Poppins"/>
      <w:color w:val="000000" w:themeColor="text1"/>
      <w:sz w:val="22"/>
      <w:lang w:val="en-GB"/>
      <w:rPrChange w:id="0" w:author="Stuart McLarnon (NESO)" w:date="2025-01-22T11:51:00Z">
        <w:rPr>
          <w:rFonts w:ascii="Poppins" w:eastAsiaTheme="minorHAnsi" w:hAnsi="Poppins" w:cstheme="minorBidi"/>
          <w:color w:val="000000" w:themeColor="text1"/>
          <w:sz w:val="22"/>
          <w:lang w:val="en-GB" w:eastAsia="en-US" w:bidi="ar-SA"/>
        </w:rPr>
      </w:rPrChange>
    </w:rPr>
  </w:style>
  <w:style w:type="character" w:customStyle="1" w:styleId="BodyTextChar">
    <w:name w:val="Body Text Char"/>
    <w:basedOn w:val="DefaultParagraphFont"/>
    <w:link w:val="BodyText"/>
    <w:rsid w:val="00267493"/>
    <w:rPr>
      <w:rFonts w:ascii="Poppins" w:hAnsi="Poppins"/>
      <w:color w:val="000000" w:themeColor="text1"/>
      <w:sz w:val="22"/>
      <w:lang w:val="en-GB"/>
    </w:rPr>
  </w:style>
  <w:style w:type="numbering" w:customStyle="1" w:styleId="Bullets">
    <w:name w:val="Bullets"/>
    <w:uiPriority w:val="99"/>
    <w:rsid w:val="00267493"/>
    <w:pPr>
      <w:numPr>
        <w:numId w:val="12"/>
      </w:numPr>
    </w:pPr>
  </w:style>
  <w:style w:type="paragraph" w:customStyle="1" w:styleId="TableTitle">
    <w:name w:val="Table Title"/>
    <w:basedOn w:val="BodyText"/>
    <w:next w:val="BodyText"/>
    <w:uiPriority w:val="6"/>
    <w:qFormat/>
    <w:rsid w:val="00267493"/>
    <w:pPr>
      <w:keepNext/>
      <w:keepLines/>
      <w:spacing w:before="120"/>
    </w:pPr>
    <w:rPr>
      <w:rFonts w:cstheme="majorHAnsi"/>
      <w:b/>
      <w:color w:val="3F0731" w:themeColor="text2"/>
    </w:rPr>
  </w:style>
  <w:style w:type="paragraph" w:customStyle="1" w:styleId="ShadedBody">
    <w:name w:val="Shaded Body"/>
    <w:basedOn w:val="ShadedHeading"/>
    <w:uiPriority w:val="11"/>
    <w:rsid w:val="00267493"/>
    <w:pPr>
      <w:keepNext w:val="0"/>
      <w:spacing w:before="0"/>
    </w:pPr>
    <w:rPr>
      <w:sz w:val="20"/>
    </w:rPr>
  </w:style>
  <w:style w:type="paragraph" w:customStyle="1" w:styleId="FrameHeading">
    <w:name w:val="Frame Heading"/>
    <w:basedOn w:val="BodyText"/>
    <w:next w:val="FrameBody"/>
    <w:uiPriority w:val="12"/>
    <w:rsid w:val="00267493"/>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267493"/>
    <w:rPr>
      <w:rFonts w:ascii="Poppins" w:hAnsi="Poppins"/>
      <w:kern w:val="2"/>
      <w:sz w:val="22"/>
      <w:szCs w:val="22"/>
      <w:lang w:val="en-GB"/>
      <w14:ligatures w14:val="standardContextual"/>
    </w:rPr>
  </w:style>
  <w:style w:type="character" w:customStyle="1" w:styleId="DateofpapersChar">
    <w:name w:val="Date of papers Char"/>
    <w:basedOn w:val="FooterChar"/>
    <w:link w:val="Dateofpapers"/>
    <w:uiPriority w:val="99"/>
    <w:rsid w:val="00267493"/>
    <w:rPr>
      <w:rFonts w:ascii="Poppins" w:hAnsi="Poppins"/>
      <w:kern w:val="2"/>
      <w:sz w:val="22"/>
      <w:szCs w:val="22"/>
      <w:lang w:val="en-GB"/>
      <w14:ligatures w14:val="standardContextual"/>
    </w:rPr>
  </w:style>
  <w:style w:type="paragraph" w:customStyle="1" w:styleId="CVName">
    <w:name w:val="CV Name"/>
    <w:basedOn w:val="BodyText"/>
    <w:uiPriority w:val="99"/>
    <w:qFormat/>
    <w:rsid w:val="00267493"/>
    <w:pPr>
      <w:spacing w:before="60" w:after="0"/>
    </w:pPr>
    <w:rPr>
      <w:b/>
      <w:bCs/>
      <w:color w:val="3F0731" w:themeColor="text2"/>
    </w:rPr>
  </w:style>
  <w:style w:type="paragraph" w:customStyle="1" w:styleId="CVlocation">
    <w:name w:val="CV location"/>
    <w:basedOn w:val="BodyText"/>
    <w:uiPriority w:val="99"/>
    <w:rsid w:val="00267493"/>
    <w:pPr>
      <w:spacing w:after="0"/>
    </w:pPr>
    <w:rPr>
      <w:sz w:val="18"/>
    </w:rPr>
  </w:style>
  <w:style w:type="paragraph" w:customStyle="1" w:styleId="CVTitle">
    <w:name w:val="CV Title"/>
    <w:basedOn w:val="BodyText"/>
    <w:uiPriority w:val="99"/>
    <w:qFormat/>
    <w:rsid w:val="00267493"/>
    <w:pPr>
      <w:spacing w:after="0"/>
    </w:pPr>
  </w:style>
  <w:style w:type="paragraph" w:customStyle="1" w:styleId="Backcoverdisclaimer">
    <w:name w:val="Back cover disclaimer"/>
    <w:basedOn w:val="Footer"/>
    <w:uiPriority w:val="99"/>
    <w:qFormat/>
    <w:rsid w:val="00267493"/>
    <w:pPr>
      <w:tabs>
        <w:tab w:val="clear" w:pos="4513"/>
        <w:tab w:val="clear" w:pos="9026"/>
      </w:tabs>
      <w:spacing w:after="160"/>
    </w:pPr>
    <w:rPr>
      <w:noProof/>
      <w:sz w:val="18"/>
    </w:rPr>
  </w:style>
  <w:style w:type="paragraph" w:customStyle="1" w:styleId="Disclaimertext">
    <w:name w:val="Disclaimer text"/>
    <w:basedOn w:val="Backcoverdisclaimer"/>
    <w:uiPriority w:val="99"/>
    <w:rsid w:val="00267493"/>
  </w:style>
  <w:style w:type="paragraph" w:customStyle="1" w:styleId="SourceNotes">
    <w:name w:val="Source &amp; Notes"/>
    <w:basedOn w:val="BodyText"/>
    <w:uiPriority w:val="99"/>
    <w:qFormat/>
    <w:rsid w:val="00267493"/>
    <w:pPr>
      <w:tabs>
        <w:tab w:val="left" w:pos="709"/>
      </w:tabs>
      <w:contextualSpacing/>
    </w:pPr>
    <w:rPr>
      <w:sz w:val="16"/>
    </w:rPr>
  </w:style>
  <w:style w:type="character" w:styleId="UnresolvedMention">
    <w:name w:val="Unresolved Mention"/>
    <w:basedOn w:val="DefaultParagraphFont"/>
    <w:uiPriority w:val="99"/>
    <w:semiHidden/>
    <w:unhideWhenUsed/>
    <w:rsid w:val="00267493"/>
    <w:rPr>
      <w:color w:val="605E5C"/>
      <w:shd w:val="clear" w:color="auto" w:fill="E1DFDD"/>
    </w:rPr>
  </w:style>
  <w:style w:type="character" w:styleId="FollowedHyperlink">
    <w:name w:val="FollowedHyperlink"/>
    <w:basedOn w:val="DefaultParagraphFont"/>
    <w:uiPriority w:val="99"/>
    <w:semiHidden/>
    <w:unhideWhenUsed/>
    <w:rsid w:val="00267493"/>
    <w:rPr>
      <w:color w:val="3F87AA" w:themeColor="followedHyperlink"/>
      <w:u w:val="single"/>
    </w:rPr>
  </w:style>
  <w:style w:type="character" w:customStyle="1" w:styleId="HighlightAccent4">
    <w:name w:val="Highlight Accent 4"/>
    <w:basedOn w:val="DefaultParagraphFont"/>
    <w:uiPriority w:val="9"/>
    <w:qFormat/>
    <w:rsid w:val="00267493"/>
    <w:rPr>
      <w:rFonts w:ascii="Poppins" w:hAnsi="Poppins"/>
      <w:color w:val="000000" w:themeColor="text1"/>
      <w:bdr w:val="none" w:sz="0" w:space="0" w:color="auto"/>
      <w:shd w:val="clear" w:color="auto" w:fill="AEE07E" w:themeFill="accent5" w:themeFillTint="66"/>
    </w:rPr>
  </w:style>
  <w:style w:type="paragraph" w:customStyle="1" w:styleId="SectionHeading">
    <w:name w:val="Section Heading"/>
    <w:basedOn w:val="DocumentTitle"/>
    <w:uiPriority w:val="99"/>
    <w:rsid w:val="00267493"/>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267493"/>
    <w:pPr>
      <w:framePr w:w="10038" w:wrap="notBeside" w:vAnchor="page" w:hAnchor="page" w:x="397" w:y="14053" w:anchorLock="1"/>
      <w:numPr>
        <w:numId w:val="19"/>
      </w:numPr>
      <w:spacing w:after="120" w:line="240" w:lineRule="auto"/>
      <w:ind w:right="306"/>
    </w:pPr>
    <w:rPr>
      <w:b/>
      <w:bCs/>
      <w:color w:val="000000" w:themeColor="text1"/>
      <w:kern w:val="0"/>
      <w:sz w:val="56"/>
      <w:szCs w:val="24"/>
      <w14:ligatures w14:val="none"/>
    </w:rPr>
  </w:style>
  <w:style w:type="paragraph" w:customStyle="1" w:styleId="SectionSubtitle">
    <w:name w:val="Section Subtitle"/>
    <w:basedOn w:val="Normal"/>
    <w:uiPriority w:val="99"/>
    <w:qFormat/>
    <w:rsid w:val="00267493"/>
    <w:pPr>
      <w:framePr w:w="10038" w:wrap="notBeside" w:vAnchor="page" w:h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267493"/>
  </w:style>
  <w:style w:type="paragraph" w:customStyle="1" w:styleId="Shadedheading0">
    <w:name w:val="Shaded heading"/>
    <w:basedOn w:val="SectionHeader"/>
    <w:uiPriority w:val="99"/>
    <w:qFormat/>
    <w:rsid w:val="00267493"/>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267493"/>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267493"/>
    <w:pPr>
      <w:tabs>
        <w:tab w:val="center" w:pos="1438"/>
      </w:tabs>
      <w:spacing w:before="60" w:after="0"/>
    </w:pPr>
    <w:rPr>
      <w:color w:val="3F0731" w:themeColor="text2"/>
      <w:sz w:val="18"/>
    </w:rPr>
  </w:style>
  <w:style w:type="paragraph" w:styleId="NormalWeb">
    <w:name w:val="Normal (Web)"/>
    <w:basedOn w:val="Normal"/>
    <w:uiPriority w:val="99"/>
    <w:unhideWhenUsed/>
    <w:rsid w:val="00267493"/>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267493"/>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autoRedefine/>
    <w:uiPriority w:val="11"/>
    <w:qFormat/>
    <w:rsid w:val="00423B2D"/>
    <w:pPr>
      <w:numPr>
        <w:ilvl w:val="1"/>
      </w:numPr>
    </w:pPr>
    <w:rPr>
      <w:rFonts w:ascii="Poppins Medium" w:eastAsiaTheme="minorEastAsia" w:hAnsi="Poppins Medium"/>
      <w:color w:val="3F0731"/>
      <w:spacing w:val="15"/>
      <w:sz w:val="32"/>
    </w:rPr>
  </w:style>
  <w:style w:type="character" w:customStyle="1" w:styleId="SubtitleChar">
    <w:name w:val="Subtitle Char"/>
    <w:basedOn w:val="DefaultParagraphFont"/>
    <w:link w:val="Subtitle"/>
    <w:uiPriority w:val="11"/>
    <w:rsid w:val="00423B2D"/>
    <w:rPr>
      <w:rFonts w:ascii="Poppins Medium" w:eastAsiaTheme="minorEastAsia" w:hAnsi="Poppins Medium"/>
      <w:color w:val="3F0731"/>
      <w:spacing w:val="15"/>
      <w:kern w:val="2"/>
      <w:sz w:val="32"/>
      <w:szCs w:val="22"/>
      <w:lang w:val="en-GB"/>
      <w14:ligatures w14:val="standardContextual"/>
    </w:rPr>
  </w:style>
  <w:style w:type="paragraph" w:styleId="Quote">
    <w:name w:val="Quote"/>
    <w:basedOn w:val="Normal"/>
    <w:next w:val="Normal"/>
    <w:link w:val="QuoteChar"/>
    <w:uiPriority w:val="30"/>
    <w:qFormat/>
    <w:rsid w:val="00267493"/>
    <w:pPr>
      <w:spacing w:before="160"/>
      <w:jc w:val="center"/>
    </w:pPr>
    <w:rPr>
      <w:i/>
      <w:iCs/>
      <w:color w:val="404040" w:themeColor="text1" w:themeTint="BF"/>
    </w:rPr>
  </w:style>
  <w:style w:type="character" w:customStyle="1" w:styleId="QuoteChar">
    <w:name w:val="Quote Char"/>
    <w:basedOn w:val="DefaultParagraphFont"/>
    <w:link w:val="Quote"/>
    <w:uiPriority w:val="30"/>
    <w:rsid w:val="00267493"/>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267493"/>
    <w:rPr>
      <w:i/>
      <w:iCs/>
      <w:color w:val="2F0524" w:themeColor="accent1" w:themeShade="BF"/>
    </w:rPr>
  </w:style>
  <w:style w:type="character" w:styleId="IntenseReference">
    <w:name w:val="Intense Reference"/>
    <w:basedOn w:val="DefaultParagraphFont"/>
    <w:uiPriority w:val="33"/>
    <w:qFormat/>
    <w:rsid w:val="00267493"/>
    <w:rPr>
      <w:b/>
      <w:bCs/>
      <w:smallCaps/>
      <w:color w:val="2F0524" w:themeColor="accent1" w:themeShade="BF"/>
      <w:spacing w:val="5"/>
    </w:rPr>
  </w:style>
  <w:style w:type="paragraph" w:styleId="Caption">
    <w:name w:val="caption"/>
    <w:basedOn w:val="Normal"/>
    <w:next w:val="Normal"/>
    <w:uiPriority w:val="36"/>
    <w:qFormat/>
    <w:rsid w:val="00267493"/>
    <w:pPr>
      <w:spacing w:after="200" w:line="240" w:lineRule="auto"/>
    </w:pPr>
    <w:rPr>
      <w:i/>
      <w:iCs/>
      <w:color w:val="3F0731" w:themeColor="text2"/>
      <w:sz w:val="18"/>
      <w:szCs w:val="18"/>
    </w:rPr>
  </w:style>
  <w:style w:type="character" w:styleId="Strong">
    <w:name w:val="Strong"/>
    <w:basedOn w:val="DefaultParagraphFont"/>
    <w:uiPriority w:val="29"/>
    <w:semiHidden/>
    <w:qFormat/>
    <w:rsid w:val="00267493"/>
    <w:rPr>
      <w:b/>
      <w:bCs/>
    </w:rPr>
  </w:style>
  <w:style w:type="character" w:styleId="SubtleEmphasis">
    <w:name w:val="Subtle Emphasis"/>
    <w:basedOn w:val="DefaultParagraphFont"/>
    <w:uiPriority w:val="26"/>
    <w:semiHidden/>
    <w:qFormat/>
    <w:rsid w:val="00267493"/>
    <w:rPr>
      <w:i/>
      <w:iCs/>
      <w:color w:val="404040" w:themeColor="text1" w:themeTint="BF"/>
    </w:rPr>
  </w:style>
  <w:style w:type="character" w:styleId="SubtleReference">
    <w:name w:val="Subtle Reference"/>
    <w:basedOn w:val="DefaultParagraphFont"/>
    <w:uiPriority w:val="32"/>
    <w:semiHidden/>
    <w:qFormat/>
    <w:rsid w:val="00267493"/>
    <w:rPr>
      <w:smallCaps/>
      <w:color w:val="5A5A5A" w:themeColor="text1" w:themeTint="A5"/>
    </w:rPr>
  </w:style>
  <w:style w:type="character" w:styleId="BookTitle">
    <w:name w:val="Book Title"/>
    <w:basedOn w:val="DefaultParagraphFont"/>
    <w:uiPriority w:val="34"/>
    <w:semiHidden/>
    <w:qFormat/>
    <w:rsid w:val="00267493"/>
    <w:rPr>
      <w:b/>
      <w:bCs/>
      <w:i/>
      <w:iCs/>
      <w:spacing w:val="5"/>
    </w:rPr>
  </w:style>
  <w:style w:type="paragraph" w:styleId="TOCHeading">
    <w:name w:val="TOC Heading"/>
    <w:basedOn w:val="Heading1"/>
    <w:next w:val="Normal"/>
    <w:uiPriority w:val="39"/>
    <w:unhideWhenUsed/>
    <w:rsid w:val="00267493"/>
    <w:pPr>
      <w:spacing w:after="0"/>
      <w:outlineLvl w:val="9"/>
    </w:pPr>
    <w:rPr>
      <w:b w:val="0"/>
      <w:bCs w:val="0"/>
      <w:color w:val="2F0524" w:themeColor="accent1" w:themeShade="BF"/>
      <w:kern w:val="0"/>
      <w:sz w:val="32"/>
      <w:szCs w:val="32"/>
      <w:lang w:eastAsia="en-GB"/>
      <w14:ligatures w14:val="none"/>
    </w:rPr>
  </w:style>
  <w:style w:type="table" w:styleId="GridTable4-Accent2">
    <w:name w:val="Grid Table 4 Accent 2"/>
    <w:basedOn w:val="TableNormal"/>
    <w:uiPriority w:val="49"/>
    <w:rsid w:val="00267493"/>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table" w:styleId="ListTable2-Accent1">
    <w:name w:val="List Table 2 Accent 1"/>
    <w:basedOn w:val="TableNormal"/>
    <w:uiPriority w:val="47"/>
    <w:rsid w:val="00423B2D"/>
    <w:pPr>
      <w:spacing w:after="0"/>
    </w:pPr>
    <w:rPr>
      <w:rFonts w:ascii="Poppins" w:hAnsi="Poppins"/>
      <w:color w:val="3F0731"/>
      <w:kern w:val="2"/>
      <w:szCs w:val="22"/>
      <w:lang w:val="en-GB"/>
      <w14:ligatures w14:val="standardContextual"/>
    </w:rPr>
    <w:tblPr>
      <w:tblStyleRowBandSize w:val="1"/>
      <w:tblStyleColBandSize w:val="1"/>
      <w:tblBorders>
        <w:top w:val="single" w:sz="4" w:space="0" w:color="DD18AB" w:themeColor="accent1" w:themeTint="99"/>
        <w:bottom w:val="single" w:sz="4" w:space="0" w:color="DD18AB" w:themeColor="accent1" w:themeTint="99"/>
        <w:insideH w:val="single" w:sz="4" w:space="0" w:color="DD18A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FootnoteText">
    <w:name w:val="footnote text"/>
    <w:basedOn w:val="Normal"/>
    <w:link w:val="FootnoteTextChar"/>
    <w:uiPriority w:val="99"/>
    <w:semiHidden/>
    <w:unhideWhenUsed/>
    <w:rsid w:val="00BB3690"/>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BB3690"/>
    <w:rPr>
      <w:rFonts w:ascii="Poppins" w:hAnsi="Poppins"/>
      <w:lang w:val="en-GB"/>
    </w:rPr>
  </w:style>
  <w:style w:type="character" w:styleId="FootnoteReference">
    <w:name w:val="footnote reference"/>
    <w:basedOn w:val="DefaultParagraphFont"/>
    <w:uiPriority w:val="99"/>
    <w:semiHidden/>
    <w:unhideWhenUsed/>
    <w:rsid w:val="00BB3690"/>
    <w:rPr>
      <w:vertAlign w:val="superscript"/>
    </w:rPr>
  </w:style>
  <w:style w:type="table" w:styleId="ListTable6Colorful-Accent1">
    <w:name w:val="List Table 6 Colorful Accent 1"/>
    <w:basedOn w:val="TableNormal"/>
    <w:uiPriority w:val="51"/>
    <w:rsid w:val="00010FAE"/>
    <w:pPr>
      <w:spacing w:after="0"/>
    </w:pPr>
    <w:rPr>
      <w:color w:val="2F0524" w:themeColor="accent1" w:themeShade="BF"/>
      <w:sz w:val="22"/>
      <w:szCs w:val="22"/>
      <w:lang w:val="en-GB"/>
    </w:rPr>
    <w:tblPr>
      <w:tblStyleRowBandSize w:val="1"/>
      <w:tblStyleColBandSize w:val="1"/>
      <w:tblBorders>
        <w:top w:val="single" w:sz="4" w:space="0" w:color="3F0731" w:themeColor="accent1"/>
        <w:bottom w:val="single" w:sz="4" w:space="0" w:color="3F0731" w:themeColor="accent1"/>
      </w:tblBorders>
    </w:tblPr>
    <w:tblStylePr w:type="firstRow">
      <w:rPr>
        <w:b/>
        <w:bCs/>
      </w:rPr>
      <w:tblPr/>
      <w:tcPr>
        <w:tcBorders>
          <w:bottom w:val="single" w:sz="4" w:space="0" w:color="3F0731" w:themeColor="accent1"/>
        </w:tcBorders>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table" w:styleId="ListTable1Light-Accent5">
    <w:name w:val="List Table 1 Light Accent 5"/>
    <w:basedOn w:val="TableNormal"/>
    <w:uiPriority w:val="46"/>
    <w:rsid w:val="000707E1"/>
    <w:pPr>
      <w:spacing w:after="0"/>
    </w:pPr>
    <w:rPr>
      <w:sz w:val="22"/>
      <w:szCs w:val="22"/>
      <w:lang w:val="en-GB"/>
    </w:rPr>
    <w:tblPr>
      <w:tblStyleRowBandSize w:val="1"/>
      <w:tblStyleColBandSize w:val="1"/>
    </w:tblPr>
    <w:tblStylePr w:type="firstRow">
      <w:rPr>
        <w:b/>
        <w:bCs/>
      </w:rPr>
      <w:tblPr/>
      <w:tcPr>
        <w:tcBorders>
          <w:bottom w:val="single" w:sz="4" w:space="0" w:color="86D03F" w:themeColor="accent5" w:themeTint="99"/>
        </w:tcBorders>
      </w:tcPr>
    </w:tblStylePr>
    <w:tblStylePr w:type="lastRow">
      <w:rPr>
        <w:b/>
        <w:bCs/>
      </w:rPr>
      <w:tblPr/>
      <w:tcPr>
        <w:tcBorders>
          <w:top w:val="single" w:sz="4" w:space="0" w:color="86D03F" w:themeColor="accent5" w:themeTint="99"/>
        </w:tcBorders>
      </w:tcPr>
    </w:tblStylePr>
    <w:tblStylePr w:type="firstCol">
      <w:rPr>
        <w:b/>
        <w:bCs/>
      </w:rPr>
    </w:tblStylePr>
    <w:tblStylePr w:type="lastCol">
      <w:rPr>
        <w:b/>
        <w:bCs/>
      </w:rPr>
    </w:tblStylePr>
    <w:tblStylePr w:type="band1Vert">
      <w:tblPr/>
      <w:tcPr>
        <w:shd w:val="clear" w:color="auto" w:fill="D6EFBE" w:themeFill="accent5" w:themeFillTint="33"/>
      </w:tcPr>
    </w:tblStylePr>
    <w:tblStylePr w:type="band1Horz">
      <w:tblPr/>
      <w:tcPr>
        <w:shd w:val="clear" w:color="auto" w:fill="D6EFBE" w:themeFill="accent5" w:themeFillTint="33"/>
      </w:tcPr>
    </w:tblStylePr>
  </w:style>
  <w:style w:type="table" w:styleId="ListTable1Light-Accent1">
    <w:name w:val="List Table 1 Light Accent 1"/>
    <w:basedOn w:val="TableNormal"/>
    <w:uiPriority w:val="46"/>
    <w:rsid w:val="00316A82"/>
    <w:pPr>
      <w:spacing w:after="0"/>
    </w:pPr>
    <w:tblPr>
      <w:tblStyleRowBandSize w:val="1"/>
      <w:tblStyleColBandSize w:val="1"/>
    </w:tblPr>
    <w:tblStylePr w:type="firstRow">
      <w:rPr>
        <w:b/>
        <w:bCs/>
      </w:rPr>
      <w:tblPr/>
      <w:tcPr>
        <w:tcBorders>
          <w:bottom w:val="single" w:sz="4" w:space="0" w:color="DD18AB" w:themeColor="accent1" w:themeTint="99"/>
        </w:tcBorders>
      </w:tcPr>
    </w:tblStylePr>
    <w:tblStylePr w:type="lastRow">
      <w:rPr>
        <w:b/>
        <w:bCs/>
      </w:rPr>
      <w:tblPr/>
      <w:tcPr>
        <w:tcBorders>
          <w:top w:val="single" w:sz="4" w:space="0" w:color="DD18AB" w:themeColor="accent1" w:themeTint="99"/>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TOC3">
    <w:name w:val="toc 3"/>
    <w:basedOn w:val="Normal"/>
    <w:next w:val="Normal"/>
    <w:autoRedefine/>
    <w:uiPriority w:val="39"/>
    <w:qFormat/>
    <w:rsid w:val="00267493"/>
    <w:pPr>
      <w:tabs>
        <w:tab w:val="left" w:pos="1320"/>
        <w:tab w:val="right" w:leader="dot" w:pos="9736"/>
      </w:tabs>
      <w:spacing w:after="0"/>
      <w:ind w:left="442"/>
    </w:pPr>
    <w:rPr>
      <w:noProof/>
    </w:rPr>
  </w:style>
  <w:style w:type="paragraph" w:styleId="Revision">
    <w:name w:val="Revision"/>
    <w:hidden/>
    <w:uiPriority w:val="99"/>
    <w:semiHidden/>
    <w:rsid w:val="0089316B"/>
    <w:pPr>
      <w:spacing w:after="0"/>
    </w:pPr>
    <w:rPr>
      <w:rFonts w:ascii="Poppins" w:hAnsi="Poppins"/>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DBC39721ABD9479A31E72F7785FC76" ma:contentTypeVersion="18" ma:contentTypeDescription="Create a new document." ma:contentTypeScope="" ma:versionID="60fe6e2de4393e96835bff9d3d897e73">
  <xsd:schema xmlns:xsd="http://www.w3.org/2001/XMLSchema" xmlns:xs="http://www.w3.org/2001/XMLSchema" xmlns:p="http://schemas.microsoft.com/office/2006/metadata/properties" xmlns:ns2="4f165af4-2b8d-43d3-a1c1-ca40126c3dc2" xmlns:ns3="2c24aed8-7e50-412a-88ed-9c70d948256c" xmlns:ns4="cadce026-d35b-4a62-a2ee-1436bb44fb55" targetNamespace="http://schemas.microsoft.com/office/2006/metadata/properties" ma:root="true" ma:fieldsID="97920b8414fdb03b5d6657b7da29b78c" ns2:_="" ns3:_="" ns4:_="">
    <xsd:import namespace="4f165af4-2b8d-43d3-a1c1-ca40126c3dc2"/>
    <xsd:import namespace="2c24aed8-7e50-412a-88ed-9c70d948256c"/>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65af4-2b8d-43d3-a1c1-ca40126c3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24aed8-7e50-412a-88ed-9c70d948256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f6a0c9e-10ee-41ba-8cb8-adfa7530ff4e}" ma:internalName="TaxCatchAll" ma:showField="CatchAllData" ma:web="2c24aed8-7e50-412a-88ed-9c70d94825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2c24aed8-7e50-412a-88ed-9c70d948256c">
      <UserInfo>
        <DisplayName/>
        <AccountId xsi:nil="true"/>
        <AccountType/>
      </UserInfo>
    </SharedWithUsers>
    <lcf76f155ced4ddcb4097134ff3c332f xmlns="4f165af4-2b8d-43d3-a1c1-ca40126c3dc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E419C8-D423-4442-9034-4254418FE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65af4-2b8d-43d3-a1c1-ca40126c3dc2"/>
    <ds:schemaRef ds:uri="2c24aed8-7e50-412a-88ed-9c70d948256c"/>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28</Pages>
  <Words>5702</Words>
  <Characters>32507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38133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McLarnon, Stuart</dc:creator>
  <cp:keywords/>
  <dc:description/>
  <cp:lastModifiedBy>Stuart McLarnon (NESO)</cp:lastModifiedBy>
  <cp:revision>26</cp:revision>
  <cp:lastPrinted>2020-06-01T14:10:00Z</cp:lastPrinted>
  <dcterms:created xsi:type="dcterms:W3CDTF">2024-11-14T15:56:00Z</dcterms:created>
  <dcterms:modified xsi:type="dcterms:W3CDTF">2025-03-11T10:36:00Z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0x01010018DBC39721ABD9479A31E72F7785FC76</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